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F5350F"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Zmluva o službách </w:t>
      </w:r>
    </w:p>
    <w:p w14:paraId="550158F0"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 prímestskej autobusovej dopravy vo verejnom záujme </w:t>
      </w:r>
    </w:p>
    <w:p w14:paraId="2FBDDCE2"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sz w:val="32"/>
          <w:szCs w:val="32"/>
        </w:rPr>
        <w:t xml:space="preserve">v dopravnom regióne Liptov </w:t>
      </w:r>
    </w:p>
    <w:p w14:paraId="21CFA0F2" w14:textId="77777777" w:rsidR="00C42294" w:rsidRDefault="00C42294">
      <w:pPr>
        <w:pBdr>
          <w:top w:val="nil"/>
          <w:left w:val="nil"/>
          <w:bottom w:val="nil"/>
          <w:right w:val="nil"/>
          <w:between w:val="nil"/>
        </w:pBdr>
        <w:spacing w:line="240" w:lineRule="auto"/>
        <w:jc w:val="center"/>
        <w:rPr>
          <w:rFonts w:ascii="Calibri" w:eastAsia="Calibri" w:hAnsi="Calibri" w:cs="Calibri"/>
          <w:b/>
          <w:color w:val="000000"/>
        </w:rPr>
      </w:pPr>
    </w:p>
    <w:p w14:paraId="355E2B66"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rPr>
        <w:t xml:space="preserve">číslo zmluvy Objednávateľa: </w:t>
      </w:r>
    </w:p>
    <w:p w14:paraId="78B3A678" w14:textId="77777777" w:rsidR="00C42294" w:rsidRDefault="00C42294">
      <w:pPr>
        <w:pBdr>
          <w:top w:val="nil"/>
          <w:left w:val="nil"/>
          <w:bottom w:val="nil"/>
          <w:right w:val="nil"/>
          <w:between w:val="nil"/>
        </w:pBdr>
        <w:spacing w:line="276" w:lineRule="auto"/>
        <w:jc w:val="center"/>
        <w:rPr>
          <w:rFonts w:ascii="Calibri" w:eastAsia="Calibri" w:hAnsi="Calibri" w:cs="Calibri"/>
          <w:b/>
          <w:color w:val="000000"/>
          <w:sz w:val="22"/>
          <w:szCs w:val="22"/>
        </w:rPr>
      </w:pPr>
    </w:p>
    <w:p w14:paraId="1F062F33"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1 </w:t>
      </w:r>
    </w:p>
    <w:sdt>
      <w:sdtPr>
        <w:tag w:val="goog_rdk_0"/>
        <w:id w:val="-715193908"/>
      </w:sdtPr>
      <w:sdtEndPr/>
      <w:sdtContent>
        <w:p w14:paraId="4B4D76B1"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ZMLUVNÉ STRANY</w:t>
          </w:r>
        </w:p>
      </w:sdtContent>
    </w:sdt>
    <w:p w14:paraId="75CF42DB" w14:textId="77777777" w:rsidR="00C42294" w:rsidRDefault="00C42294">
      <w:pPr>
        <w:pBdr>
          <w:top w:val="nil"/>
          <w:left w:val="nil"/>
          <w:bottom w:val="nil"/>
          <w:right w:val="nil"/>
          <w:between w:val="nil"/>
        </w:pBdr>
        <w:spacing w:line="276" w:lineRule="auto"/>
        <w:jc w:val="center"/>
        <w:rPr>
          <w:rFonts w:ascii="Calibri" w:eastAsia="Calibri" w:hAnsi="Calibri" w:cs="Calibri"/>
          <w:b/>
          <w:color w:val="000000"/>
          <w:sz w:val="22"/>
          <w:szCs w:val="22"/>
        </w:rPr>
      </w:pPr>
    </w:p>
    <w:p w14:paraId="2B44D49B" w14:textId="77777777" w:rsidR="00C42294" w:rsidRDefault="00972AD3">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 xml:space="preserve">Objednávateľ: </w:t>
      </w:r>
      <w:r>
        <w:rPr>
          <w:rFonts w:ascii="Calibri" w:eastAsia="Calibri" w:hAnsi="Calibri" w:cs="Calibri"/>
          <w:b/>
          <w:color w:val="000000"/>
          <w:sz w:val="22"/>
          <w:szCs w:val="22"/>
        </w:rPr>
        <w:tab/>
      </w:r>
      <w:r>
        <w:rPr>
          <w:rFonts w:ascii="Calibri" w:eastAsia="Calibri" w:hAnsi="Calibri" w:cs="Calibri"/>
          <w:b/>
          <w:color w:val="000000"/>
          <w:sz w:val="22"/>
          <w:szCs w:val="22"/>
        </w:rPr>
        <w:tab/>
        <w:t xml:space="preserve">Žilinský samosprávny kraj </w:t>
      </w:r>
    </w:p>
    <w:p w14:paraId="0A9CFA54"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Sídlo: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Ul. Komenského 48, 011 09 Žilina</w:t>
      </w:r>
    </w:p>
    <w:p w14:paraId="433C2EF3"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IČO: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37 808 427</w:t>
      </w:r>
    </w:p>
    <w:p w14:paraId="76E1F039"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DIČ:</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202 162 66 95</w:t>
      </w:r>
    </w:p>
    <w:p w14:paraId="54C9B3A4"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IČ DPH:               nie je platiteľom DPH </w:t>
      </w:r>
    </w:p>
    <w:p w14:paraId="58FD7B02"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Číslo účtu IBAN: </w:t>
      </w:r>
      <w:r>
        <w:rPr>
          <w:rFonts w:ascii="Calibri" w:eastAsia="Calibri" w:hAnsi="Calibri" w:cs="Calibri"/>
          <w:color w:val="000000"/>
          <w:sz w:val="22"/>
          <w:szCs w:val="22"/>
        </w:rPr>
        <w:tab/>
        <w:t>SK95 8180 0000 0070 0050 3697</w:t>
      </w:r>
    </w:p>
    <w:p w14:paraId="0F64F32A"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Bankové spojenie: </w:t>
      </w:r>
      <w:r>
        <w:rPr>
          <w:rFonts w:ascii="Calibri" w:eastAsia="Calibri" w:hAnsi="Calibri" w:cs="Calibri"/>
          <w:color w:val="000000"/>
          <w:sz w:val="22"/>
          <w:szCs w:val="22"/>
        </w:rPr>
        <w:tab/>
        <w:t xml:space="preserve">Štátna pokladnica </w:t>
      </w:r>
    </w:p>
    <w:p w14:paraId="2ED15A44"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konajúci: </w:t>
      </w:r>
      <w:r>
        <w:rPr>
          <w:rFonts w:ascii="Calibri" w:eastAsia="Calibri" w:hAnsi="Calibri" w:cs="Calibri"/>
          <w:color w:val="000000"/>
          <w:sz w:val="22"/>
          <w:szCs w:val="22"/>
        </w:rPr>
        <w:tab/>
      </w:r>
      <w:r>
        <w:rPr>
          <w:rFonts w:ascii="Calibri" w:eastAsia="Calibri" w:hAnsi="Calibri" w:cs="Calibri"/>
          <w:color w:val="000000"/>
          <w:sz w:val="22"/>
          <w:szCs w:val="22"/>
        </w:rPr>
        <w:tab/>
        <w:t xml:space="preserve">Ing. Erika Jurinová, predsedníčka </w:t>
      </w:r>
    </w:p>
    <w:p w14:paraId="3080AB89" w14:textId="77777777" w:rsidR="00C42294" w:rsidRDefault="00C42294">
      <w:pPr>
        <w:pBdr>
          <w:top w:val="nil"/>
          <w:left w:val="nil"/>
          <w:bottom w:val="nil"/>
          <w:right w:val="nil"/>
          <w:between w:val="nil"/>
        </w:pBdr>
        <w:spacing w:line="276" w:lineRule="auto"/>
        <w:jc w:val="center"/>
        <w:rPr>
          <w:rFonts w:ascii="Calibri" w:eastAsia="Calibri" w:hAnsi="Calibri" w:cs="Calibri"/>
          <w:b/>
          <w:color w:val="000000"/>
          <w:sz w:val="22"/>
          <w:szCs w:val="22"/>
        </w:rPr>
      </w:pPr>
    </w:p>
    <w:p w14:paraId="53416F86" w14:textId="77777777" w:rsidR="00C42294" w:rsidRDefault="00972AD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Objednávateľ</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10604FD5" w14:textId="77777777" w:rsidR="00C42294" w:rsidRDefault="00C42294">
      <w:pPr>
        <w:pBdr>
          <w:top w:val="nil"/>
          <w:left w:val="nil"/>
          <w:bottom w:val="nil"/>
          <w:right w:val="nil"/>
          <w:between w:val="nil"/>
        </w:pBdr>
        <w:spacing w:line="276" w:lineRule="auto"/>
        <w:jc w:val="center"/>
        <w:rPr>
          <w:rFonts w:ascii="Calibri" w:eastAsia="Calibri" w:hAnsi="Calibri" w:cs="Calibri"/>
          <w:b/>
          <w:color w:val="000000"/>
          <w:sz w:val="22"/>
          <w:szCs w:val="22"/>
        </w:rPr>
      </w:pPr>
    </w:p>
    <w:p w14:paraId="59E36449" w14:textId="77777777" w:rsidR="00C42294" w:rsidRDefault="00972AD3">
      <w:pPr>
        <w:pBdr>
          <w:top w:val="nil"/>
          <w:left w:val="nil"/>
          <w:bottom w:val="nil"/>
          <w:right w:val="nil"/>
          <w:between w:val="nil"/>
        </w:pBdr>
        <w:spacing w:line="276" w:lineRule="auto"/>
        <w:jc w:val="left"/>
        <w:rPr>
          <w:rFonts w:ascii="Calibri" w:eastAsia="Calibri" w:hAnsi="Calibri" w:cs="Calibri"/>
          <w:b/>
          <w:color w:val="000000"/>
          <w:sz w:val="22"/>
          <w:szCs w:val="22"/>
        </w:rPr>
      </w:pPr>
      <w:r>
        <w:rPr>
          <w:rFonts w:ascii="Calibri" w:eastAsia="Calibri" w:hAnsi="Calibri" w:cs="Calibri"/>
          <w:b/>
          <w:color w:val="000000"/>
          <w:sz w:val="22"/>
          <w:szCs w:val="22"/>
        </w:rPr>
        <w:t>a</w:t>
      </w:r>
    </w:p>
    <w:p w14:paraId="038B306C" w14:textId="77777777" w:rsidR="00C42294" w:rsidRDefault="00C42294">
      <w:pPr>
        <w:pBdr>
          <w:top w:val="nil"/>
          <w:left w:val="nil"/>
          <w:bottom w:val="nil"/>
          <w:right w:val="nil"/>
          <w:between w:val="nil"/>
        </w:pBdr>
        <w:spacing w:line="276" w:lineRule="auto"/>
        <w:jc w:val="left"/>
        <w:rPr>
          <w:rFonts w:ascii="Calibri" w:eastAsia="Calibri" w:hAnsi="Calibri" w:cs="Calibri"/>
          <w:b/>
          <w:color w:val="000000"/>
          <w:sz w:val="22"/>
          <w:szCs w:val="22"/>
        </w:rPr>
      </w:pPr>
    </w:p>
    <w:p w14:paraId="0DCD41EE" w14:textId="77777777" w:rsidR="00C42294" w:rsidRDefault="00972AD3">
      <w:pPr>
        <w:pBdr>
          <w:top w:val="nil"/>
          <w:left w:val="nil"/>
          <w:bottom w:val="nil"/>
          <w:right w:val="nil"/>
          <w:between w:val="nil"/>
        </w:pBdr>
        <w:spacing w:line="276" w:lineRule="auto"/>
        <w:rPr>
          <w:rFonts w:ascii="Calibri" w:eastAsia="Calibri" w:hAnsi="Calibri" w:cs="Calibri"/>
          <w:b/>
          <w:color w:val="000000"/>
          <w:sz w:val="22"/>
          <w:szCs w:val="22"/>
          <w:highlight w:val="yellow"/>
        </w:rPr>
      </w:pPr>
      <w:r>
        <w:rPr>
          <w:rFonts w:ascii="Calibri" w:eastAsia="Calibri" w:hAnsi="Calibri" w:cs="Calibri"/>
          <w:color w:val="000000"/>
          <w:sz w:val="22"/>
          <w:szCs w:val="22"/>
          <w:highlight w:val="yellow"/>
        </w:rPr>
        <w:t>Dopravca:</w:t>
      </w:r>
      <w:r>
        <w:rPr>
          <w:rFonts w:ascii="Calibri" w:eastAsia="Calibri" w:hAnsi="Calibri" w:cs="Calibri"/>
          <w:b/>
          <w:color w:val="000000"/>
          <w:sz w:val="22"/>
          <w:szCs w:val="22"/>
          <w:highlight w:val="yellow"/>
        </w:rPr>
        <w:t xml:space="preserve"> </w:t>
      </w:r>
      <w:r>
        <w:rPr>
          <w:rFonts w:ascii="Calibri" w:eastAsia="Calibri" w:hAnsi="Calibri" w:cs="Calibri"/>
          <w:b/>
          <w:color w:val="000000"/>
          <w:sz w:val="22"/>
          <w:szCs w:val="22"/>
          <w:highlight w:val="yellow"/>
        </w:rPr>
        <w:tab/>
      </w:r>
      <w:r>
        <w:rPr>
          <w:rFonts w:ascii="Calibri" w:eastAsia="Calibri" w:hAnsi="Calibri" w:cs="Calibri"/>
          <w:b/>
          <w:color w:val="000000"/>
          <w:sz w:val="22"/>
          <w:szCs w:val="22"/>
          <w:highlight w:val="yellow"/>
        </w:rPr>
        <w:tab/>
        <w:t xml:space="preserve"> </w:t>
      </w:r>
    </w:p>
    <w:p w14:paraId="1666FEC3"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Sídlo: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08483444"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5509DBBC"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DIČ:</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763F9CA0"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 DPH:</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0168A475"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zapísaný v:</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2679D993"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IBAN:</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t xml:space="preserve"> </w:t>
      </w:r>
    </w:p>
    <w:p w14:paraId="2B9C914E"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 xml:space="preserve">Bankové spojenie: </w:t>
      </w:r>
      <w:r>
        <w:rPr>
          <w:rFonts w:ascii="Calibri" w:eastAsia="Calibri" w:hAnsi="Calibri" w:cs="Calibri"/>
          <w:color w:val="000000"/>
          <w:sz w:val="22"/>
          <w:szCs w:val="22"/>
          <w:highlight w:val="yellow"/>
        </w:rPr>
        <w:tab/>
      </w:r>
    </w:p>
    <w:p w14:paraId="307F2575" w14:textId="77777777" w:rsidR="00C42294" w:rsidRDefault="00972AD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highlight w:val="yellow"/>
        </w:rPr>
        <w:t>konajúci:</w:t>
      </w:r>
      <w:r>
        <w:rPr>
          <w:rFonts w:ascii="Calibri" w:eastAsia="Calibri" w:hAnsi="Calibri" w:cs="Calibri"/>
          <w:color w:val="000000"/>
          <w:sz w:val="22"/>
          <w:szCs w:val="22"/>
          <w:highlight w:val="yellow"/>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p>
    <w:p w14:paraId="18CCB99C" w14:textId="77777777" w:rsidR="00C42294" w:rsidRDefault="00972AD3">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00F94511" w14:textId="77777777" w:rsidR="00C42294" w:rsidRDefault="00972AD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Dopravca</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75DB5F86" w14:textId="77777777" w:rsidR="00C42294" w:rsidRDefault="00C42294">
      <w:pPr>
        <w:pBdr>
          <w:top w:val="nil"/>
          <w:left w:val="nil"/>
          <w:bottom w:val="nil"/>
          <w:right w:val="nil"/>
          <w:between w:val="nil"/>
        </w:pBdr>
        <w:spacing w:after="120" w:line="240" w:lineRule="auto"/>
        <w:rPr>
          <w:rFonts w:ascii="Calibri" w:eastAsia="Calibri" w:hAnsi="Calibri" w:cs="Calibri"/>
          <w:color w:val="000000"/>
          <w:sz w:val="22"/>
          <w:szCs w:val="22"/>
        </w:rPr>
      </w:pPr>
    </w:p>
    <w:p w14:paraId="7BEC7EAB" w14:textId="77777777" w:rsidR="00C42294" w:rsidRDefault="00972AD3">
      <w:pPr>
        <w:pBdr>
          <w:top w:val="nil"/>
          <w:left w:val="nil"/>
          <w:bottom w:val="nil"/>
          <w:right w:val="nil"/>
          <w:between w:val="nil"/>
        </w:pBdr>
        <w:spacing w:after="12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(Objednávateľ a Dopravca ďalej spoločne ako </w:t>
      </w:r>
      <w:r>
        <w:rPr>
          <w:rFonts w:ascii="Calibri" w:eastAsia="Calibri" w:hAnsi="Calibri" w:cs="Calibri"/>
          <w:b/>
          <w:color w:val="000000"/>
          <w:sz w:val="22"/>
          <w:szCs w:val="22"/>
        </w:rPr>
        <w:t>„Zmluvné strany</w:t>
      </w:r>
      <w:r>
        <w:rPr>
          <w:rFonts w:ascii="Calibri" w:eastAsia="Calibri" w:hAnsi="Calibri" w:cs="Calibri"/>
          <w:color w:val="000000"/>
          <w:sz w:val="22"/>
          <w:szCs w:val="22"/>
        </w:rPr>
        <w:t xml:space="preserve">“ a jednotlivo ako </w:t>
      </w:r>
      <w:r>
        <w:rPr>
          <w:rFonts w:ascii="Calibri" w:eastAsia="Calibri" w:hAnsi="Calibri" w:cs="Calibri"/>
          <w:b/>
          <w:color w:val="000000"/>
          <w:sz w:val="22"/>
          <w:szCs w:val="22"/>
        </w:rPr>
        <w:t>„Zmluvná strana</w:t>
      </w:r>
      <w:r>
        <w:rPr>
          <w:rFonts w:ascii="Calibri" w:eastAsia="Calibri" w:hAnsi="Calibri" w:cs="Calibri"/>
          <w:color w:val="000000"/>
          <w:sz w:val="22"/>
          <w:szCs w:val="22"/>
        </w:rPr>
        <w:t>")</w:t>
      </w:r>
    </w:p>
    <w:p w14:paraId="3AC451CB" w14:textId="77777777" w:rsidR="00C42294" w:rsidRDefault="00C42294">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0" w:name="_heading=h.gjdgxs" w:colFirst="0" w:colLast="0"/>
      <w:bookmarkEnd w:id="0"/>
    </w:p>
    <w:p w14:paraId="1882B356"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 </w:t>
      </w:r>
    </w:p>
    <w:p w14:paraId="6926B4DE"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ÚVODNÉ USTANOVENIA </w:t>
      </w:r>
    </w:p>
    <w:p w14:paraId="0CF5A58F" w14:textId="60200B8A"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Táto zmluva je uzatvorená medzi Objednávateľom a Dopravcom v súlade s § 21 zákona č. 56/2012 Z. z. o cestnej doprave v znení neskorších predpisov, v súlade s Nariadením Európskeho parlamentu a Rady (ES) č. 1370/2007 o službách vo verejnom záujme v železnič</w:t>
      </w:r>
      <w:r>
        <w:rPr>
          <w:rFonts w:ascii="Calibri" w:eastAsia="Calibri" w:hAnsi="Calibri" w:cs="Calibri"/>
          <w:color w:val="000000"/>
          <w:sz w:val="22"/>
          <w:szCs w:val="22"/>
        </w:rPr>
        <w:t xml:space="preserve">nej a cestnej osobnej doprave, ktorým sa zrušujú nariadenia Rady (EHS) č. 1191/69 a (EHS) č. 1107/70 v znení neskorších zmien, v súlade so zákonom č. 343/2015 Z. z. o verejnom </w:t>
      </w:r>
      <w:r>
        <w:rPr>
          <w:rFonts w:ascii="Calibri" w:eastAsia="Calibri" w:hAnsi="Calibri" w:cs="Calibri"/>
          <w:color w:val="000000"/>
          <w:sz w:val="22"/>
          <w:szCs w:val="22"/>
        </w:rPr>
        <w:lastRenderedPageBreak/>
        <w:t>obstarávaní a o zmene a doplnení niektorých zákonov v znení neskorších predpisov</w:t>
      </w:r>
      <w:r>
        <w:rPr>
          <w:rFonts w:ascii="Calibri" w:eastAsia="Calibri" w:hAnsi="Calibri" w:cs="Calibri"/>
          <w:color w:val="000000"/>
          <w:sz w:val="22"/>
          <w:szCs w:val="22"/>
        </w:rPr>
        <w:t xml:space="preserve"> a podľa § 269 ods. 2 zákona č. 513/1991 Zb. Obchodný zákonník v znení neskorších predpisov a je uzatvorená ako výsledok verejného obstarávania, ktoré uskutočnil Objednávateľ postupom verejnej súťaže podľa § 66 ods. 7 zákona č. 343/2015 Z. z. o verejnom ob</w:t>
      </w:r>
      <w:r>
        <w:rPr>
          <w:rFonts w:ascii="Calibri" w:eastAsia="Calibri" w:hAnsi="Calibri" w:cs="Calibri"/>
          <w:color w:val="000000"/>
          <w:sz w:val="22"/>
          <w:szCs w:val="22"/>
        </w:rPr>
        <w:t xml:space="preserve">starávaní a o zmene a doplnení niektorých zákonov v znení neskorších predpisov na predmet nadlimitnej zákazky s názvom: </w:t>
      </w:r>
      <w:r>
        <w:rPr>
          <w:rFonts w:ascii="Calibri" w:eastAsia="Calibri" w:hAnsi="Calibri" w:cs="Calibri"/>
          <w:i/>
          <w:color w:val="000000"/>
          <w:sz w:val="22"/>
          <w:szCs w:val="22"/>
        </w:rPr>
        <w:t>„Poskytovanie služieb prímestskej autobusovej dopravy vo verejnom záujme v regióne Liptov Žilinského samosprávneho kraja“</w:t>
      </w:r>
      <w:r>
        <w:rPr>
          <w:rFonts w:ascii="Calibri" w:eastAsia="Calibri" w:hAnsi="Calibri" w:cs="Calibri"/>
          <w:color w:val="000000"/>
          <w:sz w:val="22"/>
          <w:szCs w:val="22"/>
        </w:rPr>
        <w:t xml:space="preserve"> (ďalej len ako </w:t>
      </w:r>
      <w:r>
        <w:rPr>
          <w:rFonts w:ascii="Calibri" w:eastAsia="Calibri" w:hAnsi="Calibri" w:cs="Calibri"/>
          <w:b/>
          <w:color w:val="000000"/>
          <w:sz w:val="22"/>
          <w:szCs w:val="22"/>
        </w:rPr>
        <w:t>„Zmluva“</w:t>
      </w:r>
      <w:r>
        <w:rPr>
          <w:rFonts w:ascii="Calibri" w:eastAsia="Calibri" w:hAnsi="Calibri" w:cs="Calibri"/>
          <w:color w:val="000000"/>
          <w:sz w:val="22"/>
          <w:szCs w:val="22"/>
        </w:rPr>
        <w:t xml:space="preserve">). </w:t>
      </w:r>
    </w:p>
    <w:p w14:paraId="46DD0A8F" w14:textId="48678D44"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vyhlasuje, že je ku dňu uzavretia Zmluvy zapísaný v Registri partnerov verejného sektora v súlade so zákonom č. 315/2016 Z. z. o registri partnerov verejného sektora a o zmene a doplnení niektorých zákonov v znení nesko</w:t>
      </w:r>
      <w:r>
        <w:rPr>
          <w:rFonts w:ascii="Calibri" w:eastAsia="Calibri" w:hAnsi="Calibri" w:cs="Calibri"/>
          <w:color w:val="000000"/>
          <w:sz w:val="22"/>
          <w:szCs w:val="22"/>
        </w:rPr>
        <w:t xml:space="preserve">rších predpisov (ďalej len </w:t>
      </w:r>
      <w:r>
        <w:rPr>
          <w:rFonts w:ascii="Calibri" w:eastAsia="Calibri" w:hAnsi="Calibri" w:cs="Calibri"/>
          <w:b/>
          <w:color w:val="000000"/>
          <w:sz w:val="22"/>
          <w:szCs w:val="22"/>
        </w:rPr>
        <w:t>„zákon č. 315/2016 Z. z.“</w:t>
      </w:r>
      <w:r>
        <w:rPr>
          <w:rFonts w:ascii="Calibri" w:eastAsia="Calibri" w:hAnsi="Calibri" w:cs="Calibri"/>
          <w:color w:val="000000"/>
          <w:sz w:val="22"/>
          <w:szCs w:val="22"/>
        </w:rPr>
        <w:t xml:space="preserve">) a vyhlasuje, že všetky údaje a dokumenty uvedené v tomto registri o Dopravcovi a o konečnom užívateľovi výhod sú úplné a pravdivé. </w:t>
      </w:r>
    </w:p>
    <w:p w14:paraId="28EADEDA" w14:textId="47A34544"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vyhlasuje, že spĺňa všetky podmienky a požiadavky stanovené v</w:t>
      </w:r>
      <w:r>
        <w:rPr>
          <w:rFonts w:ascii="Calibri" w:eastAsia="Calibri" w:hAnsi="Calibri" w:cs="Calibri"/>
          <w:color w:val="000000"/>
          <w:sz w:val="22"/>
          <w:szCs w:val="22"/>
        </w:rPr>
        <w:t xml:space="preserve"> tejto Zmluve, že je oprávnený túto Zmluvu uzatvoriť a že je spôsobilý riadne a včas plniť všetky a akékoľvek záväzky z nej vyplývajúce. </w:t>
      </w:r>
    </w:p>
    <w:p w14:paraId="55740EEF" w14:textId="5DA51A31"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 ak počas trvania Zmluvy dôjde k zmene identifikačných údajov uvedených v článku 1 Zmluvy, zmenou dotknutá Z</w:t>
      </w:r>
      <w:r>
        <w:rPr>
          <w:rFonts w:ascii="Calibri" w:eastAsia="Calibri" w:hAnsi="Calibri" w:cs="Calibri"/>
          <w:color w:val="000000"/>
          <w:sz w:val="22"/>
          <w:szCs w:val="22"/>
        </w:rPr>
        <w:t>mluvná strana sa zaväzuje túto zmenu písomne oznámiť druhej Zmluvnej strane bez zbytočného odkladu, pričom Zmluvné strany neuzatvárajú o takej zmene dodatok k tejto Zmluve. V prípade zmeny bankového spojenia alebo zmeny účtu je Dopravca povinný spolu s ozn</w:t>
      </w:r>
      <w:r>
        <w:rPr>
          <w:rFonts w:ascii="Calibri" w:eastAsia="Calibri" w:hAnsi="Calibri" w:cs="Calibri"/>
          <w:color w:val="000000"/>
          <w:sz w:val="22"/>
          <w:szCs w:val="22"/>
        </w:rPr>
        <w:t xml:space="preserve">ámením o jeho zmene hodnoverne preukázať Objednávateľovi skutočnosť, že je majiteľom účtu a to buď predložením úradne overenej kópie zmluvy o vedení účtu alebo originálom potvrdenia banky o vedení oznámeného účtu. </w:t>
      </w:r>
    </w:p>
    <w:p w14:paraId="606DDA70" w14:textId="21EAB77F"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Za zmenu identifikačných údajov podľa bod</w:t>
      </w:r>
      <w:r>
        <w:rPr>
          <w:rFonts w:ascii="Calibri" w:eastAsia="Calibri" w:hAnsi="Calibri" w:cs="Calibri"/>
          <w:color w:val="000000"/>
          <w:sz w:val="22"/>
          <w:szCs w:val="22"/>
        </w:rPr>
        <w:t xml:space="preserve">u 2.4 Zmluvy sa nepovažuje nahradenie pôvodného Dopravcu novým právnym subjektom z dôvodu právneho nástupníctva v dôsledku reorganizácie, zlúčenia, splynutia, úpadku alebo obdobnej právnej skutočnosti na strane Dopravcu. </w:t>
      </w:r>
    </w:p>
    <w:p w14:paraId="7161DEF0" w14:textId="448E59FB" w:rsidR="00C42294" w:rsidRDefault="00972AD3">
      <w:pPr>
        <w:numPr>
          <w:ilvl w:val="1"/>
          <w:numId w:val="2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spolu s touto Zmluvou uza</w:t>
      </w:r>
      <w:r>
        <w:rPr>
          <w:rFonts w:ascii="Calibri" w:eastAsia="Calibri" w:hAnsi="Calibri" w:cs="Calibri"/>
          <w:color w:val="000000"/>
          <w:sz w:val="22"/>
          <w:szCs w:val="22"/>
        </w:rPr>
        <w:t xml:space="preserve">tvára aj </w:t>
      </w:r>
      <w:r>
        <w:rPr>
          <w:rFonts w:ascii="Calibri" w:eastAsia="Calibri" w:hAnsi="Calibri" w:cs="Calibri"/>
          <w:i/>
          <w:color w:val="000000"/>
          <w:sz w:val="22"/>
          <w:szCs w:val="22"/>
        </w:rPr>
        <w:t xml:space="preserve">Zmluvu o spolupráci pri organizácii verejnej osobnej dopravy a prevádzke Integrovaného dopravného systému v Žilinskom kraji </w:t>
      </w:r>
      <w:r>
        <w:rPr>
          <w:rFonts w:ascii="Calibri" w:eastAsia="Calibri" w:hAnsi="Calibri" w:cs="Calibri"/>
          <w:color w:val="000000"/>
          <w:sz w:val="22"/>
          <w:szCs w:val="22"/>
        </w:rPr>
        <w:t xml:space="preserve">s Organizátorom (ďalej len </w:t>
      </w:r>
      <w:r>
        <w:rPr>
          <w:rFonts w:ascii="Calibri" w:eastAsia="Calibri" w:hAnsi="Calibri" w:cs="Calibri"/>
          <w:b/>
          <w:color w:val="000000"/>
          <w:sz w:val="22"/>
          <w:szCs w:val="22"/>
        </w:rPr>
        <w:t>“Zmluva medzi Dopravcom a  Organizátorom”</w:t>
      </w:r>
      <w:r>
        <w:rPr>
          <w:rFonts w:ascii="Calibri" w:eastAsia="Calibri" w:hAnsi="Calibri" w:cs="Calibri"/>
          <w:color w:val="000000"/>
          <w:sz w:val="22"/>
          <w:szCs w:val="22"/>
        </w:rPr>
        <w:t xml:space="preserve">).     </w:t>
      </w:r>
    </w:p>
    <w:p w14:paraId="52B29EBD"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1" w:name="_heading=h.30j0zll" w:colFirst="0" w:colLast="0"/>
      <w:bookmarkEnd w:id="1"/>
      <w:r>
        <w:rPr>
          <w:rFonts w:ascii="Calibri" w:eastAsia="Calibri" w:hAnsi="Calibri" w:cs="Calibri"/>
          <w:b/>
          <w:color w:val="000000"/>
          <w:sz w:val="22"/>
          <w:szCs w:val="22"/>
        </w:rPr>
        <w:t xml:space="preserve">Článok 3 </w:t>
      </w:r>
    </w:p>
    <w:p w14:paraId="298094C0"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ÚČEL ZMLUVY A DEFINÍCIE POJMOV</w:t>
      </w:r>
    </w:p>
    <w:p w14:paraId="44D7464B" w14:textId="241EB9AB" w:rsidR="00C42294" w:rsidRDefault="00972AD3">
      <w:pPr>
        <w:numPr>
          <w:ilvl w:val="1"/>
          <w:numId w:val="2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2" w:name="_heading=h.1fob9te" w:colFirst="0" w:colLast="0"/>
      <w:bookmarkEnd w:id="2"/>
      <w:r>
        <w:rPr>
          <w:rFonts w:ascii="Calibri" w:eastAsia="Calibri" w:hAnsi="Calibri" w:cs="Calibri"/>
          <w:color w:val="000000"/>
          <w:sz w:val="22"/>
          <w:szCs w:val="22"/>
        </w:rPr>
        <w:t>Účelom Zmluvy je zabezpečenie dopravnej obslužnosti v dopravnom regióne Liptov, ktorý sa nachádza v územnom obvode Žilinského kraja, a to určením práv a povinností Zmluvných strán pri poskytovaní služieb pravidelnej, osobnej, prímestskej autobusovej doprav</w:t>
      </w:r>
      <w:r>
        <w:rPr>
          <w:rFonts w:ascii="Calibri" w:eastAsia="Calibri" w:hAnsi="Calibri" w:cs="Calibri"/>
          <w:color w:val="000000"/>
          <w:sz w:val="22"/>
          <w:szCs w:val="22"/>
        </w:rPr>
        <w:t>y vo verejnom záujme v dopravnom regióne Liptov , a to po dobu trvania Zmluvy, v rozsahu a za podmienok stanovených ďalej v Zmluve (ďalej len ako „</w:t>
      </w:r>
      <w:r>
        <w:rPr>
          <w:rFonts w:ascii="Calibri" w:eastAsia="Calibri" w:hAnsi="Calibri" w:cs="Calibri"/>
          <w:b/>
          <w:color w:val="000000"/>
          <w:sz w:val="22"/>
          <w:szCs w:val="22"/>
        </w:rPr>
        <w:t>Služba</w:t>
      </w:r>
      <w:r>
        <w:rPr>
          <w:rFonts w:ascii="Calibri" w:eastAsia="Calibri" w:hAnsi="Calibri" w:cs="Calibri"/>
          <w:color w:val="000000"/>
          <w:sz w:val="22"/>
          <w:szCs w:val="22"/>
        </w:rPr>
        <w:t>“).</w:t>
      </w:r>
    </w:p>
    <w:p w14:paraId="11B07C19" w14:textId="49C59389" w:rsidR="00C42294" w:rsidRDefault="00972AD3">
      <w:pPr>
        <w:numPr>
          <w:ilvl w:val="1"/>
          <w:numId w:val="2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že bude s odbornou starostlivosťou, za podmienok stanovených v Zmluve a v súl</w:t>
      </w:r>
      <w:r>
        <w:rPr>
          <w:rFonts w:ascii="Calibri" w:eastAsia="Calibri" w:hAnsi="Calibri" w:cs="Calibri"/>
          <w:color w:val="000000"/>
          <w:sz w:val="22"/>
          <w:szCs w:val="22"/>
        </w:rPr>
        <w:t>ade s touto Zmluvou a všetkými jej prílohami, ako aj v súlade so všeobecne záväznými právnymi predpismi SR a EÚ poskytovať Službu.</w:t>
      </w:r>
    </w:p>
    <w:p w14:paraId="3A957E2F" w14:textId="77777777" w:rsidR="00C42294" w:rsidRDefault="00C42294">
      <w:pPr>
        <w:pBdr>
          <w:top w:val="nil"/>
          <w:left w:val="nil"/>
          <w:bottom w:val="nil"/>
          <w:right w:val="nil"/>
          <w:between w:val="nil"/>
        </w:pBdr>
        <w:spacing w:line="276" w:lineRule="auto"/>
        <w:rPr>
          <w:rFonts w:ascii="Calibri" w:eastAsia="Calibri" w:hAnsi="Calibri" w:cs="Calibri"/>
          <w:color w:val="000000"/>
          <w:sz w:val="22"/>
          <w:szCs w:val="22"/>
        </w:rPr>
      </w:pPr>
    </w:p>
    <w:p w14:paraId="1416A645" w14:textId="3BB9D45F" w:rsidR="00C42294" w:rsidRDefault="00972AD3">
      <w:pPr>
        <w:numPr>
          <w:ilvl w:val="1"/>
          <w:numId w:val="2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Definície pojmov používaných v Zmluve a jej prílohách sú uvedené buď priamo v Zmluve alebo v </w:t>
      </w:r>
      <w:r>
        <w:rPr>
          <w:rFonts w:ascii="Calibri" w:eastAsia="Calibri" w:hAnsi="Calibri" w:cs="Calibri"/>
          <w:b/>
          <w:color w:val="000000"/>
          <w:sz w:val="22"/>
          <w:szCs w:val="22"/>
        </w:rPr>
        <w:t>Prílohe č. 1</w:t>
      </w:r>
      <w:r>
        <w:rPr>
          <w:rFonts w:ascii="Calibri" w:eastAsia="Calibri" w:hAnsi="Calibri" w:cs="Calibri"/>
          <w:color w:val="000000"/>
          <w:sz w:val="22"/>
          <w:szCs w:val="22"/>
        </w:rPr>
        <w:t xml:space="preserve"> Zmluvy. </w:t>
      </w:r>
    </w:p>
    <w:p w14:paraId="43F56CB3" w14:textId="6315260A" w:rsidR="00C42294" w:rsidRDefault="00972AD3">
      <w:pPr>
        <w:numPr>
          <w:ilvl w:val="1"/>
          <w:numId w:val="2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w:t>
      </w:r>
      <w:r>
        <w:rPr>
          <w:rFonts w:ascii="Calibri" w:eastAsia="Calibri" w:hAnsi="Calibri" w:cs="Calibri"/>
          <w:color w:val="000000"/>
          <w:sz w:val="22"/>
          <w:szCs w:val="22"/>
        </w:rPr>
        <w:t>, ak Zmluva, ani jej prílohy neobsahujú definíciu pojmu, použije sa na výklad pojmu zákonná definícia pojmu, najmä v zmysle zákona č. 56/2012 Z. z. o cestnej doprave v znení neskorších predpisov a vyhlášky č. 5 /2019 Z. z., ktorou sa vykonávajú niektoré us</w:t>
      </w:r>
      <w:r>
        <w:rPr>
          <w:rFonts w:ascii="Calibri" w:eastAsia="Calibri" w:hAnsi="Calibri" w:cs="Calibri"/>
          <w:color w:val="000000"/>
          <w:sz w:val="22"/>
          <w:szCs w:val="22"/>
        </w:rPr>
        <w:t xml:space="preserve">tanovenia týkajúce sa objednávania verejnej autobusovej dopravy. </w:t>
      </w:r>
    </w:p>
    <w:p w14:paraId="3957DB61"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4 </w:t>
      </w:r>
    </w:p>
    <w:p w14:paraId="7A87F598" w14:textId="77777777" w:rsidR="00C42294" w:rsidRDefault="00972AD3">
      <w:pPr>
        <w:keepNext/>
        <w:pBdr>
          <w:top w:val="nil"/>
          <w:left w:val="nil"/>
          <w:bottom w:val="nil"/>
          <w:right w:val="nil"/>
          <w:between w:val="nil"/>
        </w:pBdr>
        <w:spacing w:after="240" w:line="276" w:lineRule="auto"/>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 xml:space="preserve"> PREDMET ZMLUVY</w:t>
      </w:r>
    </w:p>
    <w:p w14:paraId="4CE5D4DC" w14:textId="3D612C31" w:rsidR="00C42294" w:rsidRDefault="00972AD3">
      <w:pPr>
        <w:numPr>
          <w:ilvl w:val="1"/>
          <w:numId w:val="6"/>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Predmetom Zmluvy je poskytovanie Služby zo strany Dopravcu t.j. poskytovanie služieb pravidelnej osobnej prímestskej autobusovej dopravy vo verejnom záujme v dopravnom regióne Liptov, ktorý sa nachádza v územnom obvode Žilinského kraja a to: </w:t>
      </w:r>
    </w:p>
    <w:p w14:paraId="2823D384" w14:textId="53E9367B" w:rsidR="00C42294" w:rsidRDefault="00972AD3">
      <w:pPr>
        <w:numPr>
          <w:ilvl w:val="0"/>
          <w:numId w:val="28"/>
        </w:num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záväzok Dopra</w:t>
      </w:r>
      <w:r>
        <w:rPr>
          <w:rFonts w:ascii="Calibri" w:eastAsia="Calibri" w:hAnsi="Calibri" w:cs="Calibri"/>
          <w:color w:val="000000"/>
          <w:sz w:val="22"/>
          <w:szCs w:val="22"/>
        </w:rPr>
        <w:t xml:space="preserve">vcu pred začatím poskytovania Služby splniť povinnosti uvedené v Zmluve, ako aj záväzok Dopravcu pred začatím poskytovania Služby  splniť povinnosti uvedené v Zmluve medzi Dopravcom a Organizátorom; </w:t>
      </w:r>
    </w:p>
    <w:p w14:paraId="01762F65" w14:textId="34DBEEFE" w:rsidR="00C42294" w:rsidRDefault="00972AD3">
      <w:pPr>
        <w:numPr>
          <w:ilvl w:val="0"/>
          <w:numId w:val="28"/>
        </w:num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záväzok Dopravcu poskytovať Službu riadne a včas;</w:t>
      </w:r>
    </w:p>
    <w:p w14:paraId="2E04F143" w14:textId="746C45BC" w:rsidR="00C42294" w:rsidRDefault="00972AD3">
      <w:pPr>
        <w:numPr>
          <w:ilvl w:val="0"/>
          <w:numId w:val="28"/>
        </w:num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záväzo</w:t>
      </w:r>
      <w:r>
        <w:rPr>
          <w:rFonts w:ascii="Calibri" w:eastAsia="Calibri" w:hAnsi="Calibri" w:cs="Calibri"/>
          <w:color w:val="000000"/>
          <w:sz w:val="22"/>
          <w:szCs w:val="22"/>
        </w:rPr>
        <w:t>k Dopravcu zapojiť sa od uzavretia Zmluvy a po dobu trvania Zmluvy do Integrovaného dopravného systému  Žilinského samosprávneho kraja (ďalej len ako</w:t>
      </w:r>
      <w:r>
        <w:rPr>
          <w:rFonts w:ascii="Calibri" w:eastAsia="Calibri" w:hAnsi="Calibri" w:cs="Calibri"/>
          <w:b/>
          <w:color w:val="000000"/>
          <w:sz w:val="22"/>
          <w:szCs w:val="22"/>
        </w:rPr>
        <w:t xml:space="preserve"> „IDS ŽSK</w:t>
      </w:r>
      <w:r>
        <w:rPr>
          <w:rFonts w:ascii="Calibri" w:eastAsia="Calibri" w:hAnsi="Calibri" w:cs="Calibri"/>
          <w:color w:val="000000"/>
          <w:sz w:val="22"/>
          <w:szCs w:val="22"/>
        </w:rPr>
        <w:t xml:space="preserve">“); </w:t>
      </w:r>
    </w:p>
    <w:p w14:paraId="0EA85A55" w14:textId="78BC37BA" w:rsidR="00C42294" w:rsidRDefault="00972AD3">
      <w:pPr>
        <w:numPr>
          <w:ilvl w:val="0"/>
          <w:numId w:val="28"/>
        </w:num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súhlas Dopravcu so  zapojením sa do  dispečersko-clearingového systému, ktorý je zavedený u O</w:t>
      </w:r>
      <w:r>
        <w:rPr>
          <w:rFonts w:ascii="Calibri" w:eastAsia="Calibri" w:hAnsi="Calibri" w:cs="Calibri"/>
          <w:color w:val="000000"/>
          <w:sz w:val="22"/>
          <w:szCs w:val="22"/>
        </w:rPr>
        <w:t xml:space="preserve">rganizátora (ďalej len </w:t>
      </w:r>
      <w:r>
        <w:rPr>
          <w:rFonts w:ascii="Calibri" w:eastAsia="Calibri" w:hAnsi="Calibri" w:cs="Calibri"/>
          <w:b/>
          <w:color w:val="000000"/>
          <w:sz w:val="22"/>
          <w:szCs w:val="22"/>
        </w:rPr>
        <w:t>“DCS IDŽK”)</w:t>
      </w:r>
      <w:r>
        <w:rPr>
          <w:rFonts w:ascii="Calibri" w:eastAsia="Calibri" w:hAnsi="Calibri" w:cs="Calibri"/>
          <w:color w:val="000000"/>
          <w:sz w:val="22"/>
          <w:szCs w:val="22"/>
        </w:rPr>
        <w:t xml:space="preserve"> a súhlas Dopravcu s tým, že  Objednávateľ a Organizátor majú právo na použitie informácií a údajov získaných týmto systémom pre účely   tejto Zmluvy,  pre účely prevádzky IDS ŽSK  a pre účely poskytovania prevádzkových úd</w:t>
      </w:r>
      <w:r>
        <w:rPr>
          <w:rFonts w:ascii="Calibri" w:eastAsia="Calibri" w:hAnsi="Calibri" w:cs="Calibri"/>
          <w:color w:val="000000"/>
          <w:sz w:val="22"/>
          <w:szCs w:val="22"/>
        </w:rPr>
        <w:t>ajov o službách vo verejnom záujme v zmysle vyhlášky Ministerstva dopravy a výstavby SR  č.  5/2020 Z. z, ktorou sa vykonávajú niektoré ustanovenia týkajúce sa objednávania verejnej osobnej dopravy v znení jej neskorších zmien;</w:t>
      </w:r>
    </w:p>
    <w:p w14:paraId="6B9E1654" w14:textId="52603C9C" w:rsidR="00C42294" w:rsidRDefault="00972AD3">
      <w:pPr>
        <w:numPr>
          <w:ilvl w:val="0"/>
          <w:numId w:val="28"/>
        </w:num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záväzok Objednávateľa zaplat</w:t>
      </w:r>
      <w:r>
        <w:rPr>
          <w:rFonts w:ascii="Calibri" w:eastAsia="Calibri" w:hAnsi="Calibri" w:cs="Calibri"/>
          <w:color w:val="000000"/>
          <w:sz w:val="22"/>
          <w:szCs w:val="22"/>
        </w:rPr>
        <w:t>iť Dopravcovi za riadne poskytovanie Služby Príspevok;</w:t>
      </w:r>
    </w:p>
    <w:p w14:paraId="2ACB737D" w14:textId="77777777" w:rsidR="00C42294" w:rsidRDefault="00972AD3">
      <w:pPr>
        <w:pBdr>
          <w:top w:val="nil"/>
          <w:left w:val="nil"/>
          <w:bottom w:val="nil"/>
          <w:right w:val="nil"/>
          <w:between w:val="nil"/>
        </w:pBdr>
        <w:spacing w:after="240" w:line="276" w:lineRule="auto"/>
        <w:ind w:left="567"/>
        <w:rPr>
          <w:rFonts w:ascii="Calibri" w:eastAsia="Calibri" w:hAnsi="Calibri" w:cs="Calibri"/>
          <w:color w:val="000000"/>
          <w:sz w:val="22"/>
          <w:szCs w:val="22"/>
        </w:rPr>
      </w:pPr>
      <w:r>
        <w:rPr>
          <w:rFonts w:ascii="Calibri" w:eastAsia="Calibri" w:hAnsi="Calibri" w:cs="Calibri"/>
          <w:color w:val="000000"/>
          <w:sz w:val="22"/>
          <w:szCs w:val="22"/>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w:t>
      </w:r>
      <w:r>
        <w:rPr>
          <w:rFonts w:ascii="Calibri" w:eastAsia="Calibri" w:hAnsi="Calibri" w:cs="Calibri"/>
          <w:color w:val="000000"/>
          <w:sz w:val="22"/>
          <w:szCs w:val="22"/>
        </w:rPr>
        <w:t xml:space="preserve">Zmluvy medzi Dopravcom a Organizátorom a jej príloh v znení ich neskorších zmien vykonaných v súlade so Zmluvou medzi Dopravcom a Organizátorom. </w:t>
      </w:r>
    </w:p>
    <w:p w14:paraId="5A1A51E8"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5 </w:t>
      </w:r>
    </w:p>
    <w:p w14:paraId="3EC526C5" w14:textId="77777777" w:rsidR="00C42294" w:rsidRDefault="00972AD3">
      <w:pPr>
        <w:keepNext/>
        <w:pBdr>
          <w:top w:val="nil"/>
          <w:left w:val="nil"/>
          <w:bottom w:val="nil"/>
          <w:right w:val="nil"/>
          <w:between w:val="nil"/>
        </w:pBdr>
        <w:spacing w:line="276" w:lineRule="auto"/>
        <w:ind w:left="709" w:hanging="709"/>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VYMEDZENIE ZAČATIA POSKYTOVANIA SLUŽBY, ROZSAHU SLUŽBY</w:t>
      </w:r>
    </w:p>
    <w:p w14:paraId="2C6D2637" w14:textId="77777777" w:rsidR="00C42294" w:rsidRDefault="00972AD3">
      <w:pPr>
        <w:keepNext/>
        <w:pBdr>
          <w:top w:val="nil"/>
          <w:left w:val="nil"/>
          <w:bottom w:val="nil"/>
          <w:right w:val="nil"/>
          <w:between w:val="nil"/>
        </w:pBdr>
        <w:spacing w:after="240" w:line="276" w:lineRule="auto"/>
        <w:ind w:left="709" w:hanging="709"/>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A PRAVIDIEL PRE ZMENU ROZSAHU SLUŽBY</w:t>
      </w:r>
    </w:p>
    <w:p w14:paraId="725FCCDE" w14:textId="77777777"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sa zaväzuje, že: </w:t>
      </w:r>
    </w:p>
    <w:p w14:paraId="60434606" w14:textId="77777777" w:rsidR="00C42294" w:rsidRDefault="00972AD3">
      <w:pPr>
        <w:numPr>
          <w:ilvl w:val="0"/>
          <w:numId w:val="8"/>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začne poskytovať Službu </w:t>
      </w:r>
      <w:r>
        <w:rPr>
          <w:rFonts w:ascii="Calibri" w:eastAsia="Calibri" w:hAnsi="Calibri" w:cs="Calibri"/>
          <w:b/>
          <w:color w:val="000000"/>
          <w:sz w:val="22"/>
          <w:szCs w:val="22"/>
        </w:rPr>
        <w:t>od 1. 10. 2022</w:t>
      </w:r>
      <w:r>
        <w:rPr>
          <w:rFonts w:ascii="Calibri" w:eastAsia="Calibri" w:hAnsi="Calibri" w:cs="Calibri"/>
          <w:color w:val="000000"/>
          <w:sz w:val="22"/>
          <w:szCs w:val="22"/>
        </w:rPr>
        <w:t xml:space="preserve"> (vrátane), </w:t>
      </w:r>
    </w:p>
    <w:p w14:paraId="0FE24B3E" w14:textId="432A8EAA" w:rsidR="00C42294" w:rsidRDefault="00972AD3">
      <w:pPr>
        <w:numPr>
          <w:ilvl w:val="0"/>
          <w:numId w:val="8"/>
        </w:numPr>
        <w:pBdr>
          <w:top w:val="nil"/>
          <w:left w:val="nil"/>
          <w:bottom w:val="nil"/>
          <w:right w:val="nil"/>
          <w:between w:val="nil"/>
        </w:pBdr>
        <w:spacing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bude poskytovať Službu </w:t>
      </w:r>
      <w:r>
        <w:rPr>
          <w:rFonts w:ascii="Calibri" w:eastAsia="Calibri" w:hAnsi="Calibri" w:cs="Calibri"/>
          <w:b/>
          <w:color w:val="000000"/>
          <w:sz w:val="22"/>
          <w:szCs w:val="22"/>
        </w:rPr>
        <w:t xml:space="preserve">v rozsahu </w:t>
      </w:r>
      <w:del w:id="3" w:author="Autor" w:date="2021-09-03T21:28:00Z">
        <w:r w:rsidR="007E507D">
          <w:rPr>
            <w:rFonts w:ascii="Calibri" w:eastAsia="Calibri" w:hAnsi="Calibri" w:cs="Calibri"/>
            <w:b/>
            <w:sz w:val="22"/>
            <w:szCs w:val="22"/>
          </w:rPr>
          <w:delText>4 231 060</w:delText>
        </w:r>
        <w:r w:rsidR="00942B7F">
          <w:rPr>
            <w:rFonts w:ascii="Calibri" w:eastAsia="Calibri" w:hAnsi="Calibri" w:cs="Calibri"/>
            <w:color w:val="000000"/>
            <w:sz w:val="22"/>
            <w:szCs w:val="22"/>
          </w:rPr>
          <w:delText xml:space="preserve"> (slovom: </w:delText>
        </w:r>
        <w:r w:rsidR="007E507D">
          <w:rPr>
            <w:rFonts w:ascii="Calibri" w:eastAsia="Calibri" w:hAnsi="Calibri" w:cs="Calibri"/>
            <w:sz w:val="22"/>
            <w:szCs w:val="22"/>
          </w:rPr>
          <w:delText>štyri milióny dvesto tridsaťjeden tisíc šesťdesiat)</w:delText>
        </w:r>
        <w:r w:rsidR="00942B7F">
          <w:rPr>
            <w:rFonts w:ascii="Calibri" w:eastAsia="Calibri" w:hAnsi="Calibri" w:cs="Calibri"/>
            <w:color w:val="000000"/>
            <w:sz w:val="22"/>
            <w:szCs w:val="22"/>
          </w:rPr>
          <w:delText xml:space="preserve"> </w:delText>
        </w:r>
        <w:r w:rsidR="00942B7F">
          <w:rPr>
            <w:rFonts w:ascii="Calibri" w:eastAsia="Calibri" w:hAnsi="Calibri" w:cs="Calibri"/>
            <w:b/>
            <w:color w:val="000000"/>
            <w:sz w:val="22"/>
            <w:szCs w:val="22"/>
          </w:rPr>
          <w:delText>Výkonových</w:delText>
        </w:r>
      </w:del>
      <w:ins w:id="4" w:author="Autor" w:date="2021-09-03T21:28:00Z">
        <w:r>
          <w:rPr>
            <w:rFonts w:ascii="Calibri" w:eastAsia="Calibri" w:hAnsi="Calibri" w:cs="Calibri"/>
            <w:sz w:val="22"/>
            <w:szCs w:val="22"/>
          </w:rPr>
          <w:t xml:space="preserve"> .................</w:t>
        </w:r>
      </w:ins>
      <w:r>
        <w:rPr>
          <w:rFonts w:ascii="Calibri" w:eastAsia="Calibri" w:hAnsi="Calibri" w:cs="Calibri"/>
          <w:sz w:val="22"/>
          <w:szCs w:val="22"/>
        </w:rPr>
        <w:t xml:space="preserve"> </w:t>
      </w:r>
      <w:r>
        <w:rPr>
          <w:rFonts w:ascii="Calibri" w:eastAsia="Calibri" w:hAnsi="Calibri" w:cs="Calibri"/>
          <w:b/>
          <w:sz w:val="22"/>
          <w:szCs w:val="22"/>
        </w:rPr>
        <w:t>kilometrov</w:t>
      </w:r>
      <w:del w:id="5" w:author="Autor" w:date="2021-09-03T21:28:00Z">
        <w:r w:rsidR="00942B7F">
          <w:rPr>
            <w:rFonts w:ascii="Calibri" w:eastAsia="Calibri" w:hAnsi="Calibri" w:cs="Calibri"/>
            <w:b/>
            <w:color w:val="000000"/>
            <w:sz w:val="22"/>
            <w:szCs w:val="22"/>
          </w:rPr>
          <w:delText>/kalendárny rok</w:delText>
        </w:r>
      </w:del>
      <w:ins w:id="6" w:author="Autor" w:date="2021-09-03T21:28:00Z">
        <w:r>
          <w:rPr>
            <w:rFonts w:ascii="Calibri" w:eastAsia="Calibri" w:hAnsi="Calibri" w:cs="Calibri"/>
            <w:sz w:val="22"/>
            <w:szCs w:val="22"/>
          </w:rPr>
          <w:t>.</w:t>
        </w:r>
      </w:ins>
      <w:r>
        <w:rPr>
          <w:rFonts w:ascii="Calibri" w:eastAsia="Calibri" w:hAnsi="Calibri" w:cs="Calibri"/>
          <w:sz w:val="22"/>
          <w:szCs w:val="22"/>
        </w:rPr>
        <w:t xml:space="preserve"> </w:t>
      </w:r>
      <w:r>
        <w:rPr>
          <w:rFonts w:ascii="Calibri" w:eastAsia="Calibri" w:hAnsi="Calibri" w:cs="Calibri"/>
          <w:color w:val="000000"/>
          <w:sz w:val="22"/>
          <w:szCs w:val="22"/>
        </w:rPr>
        <w:t xml:space="preserve">(ďalej ako </w:t>
      </w:r>
      <w:r>
        <w:rPr>
          <w:rFonts w:ascii="Calibri" w:eastAsia="Calibri" w:hAnsi="Calibri" w:cs="Calibri"/>
          <w:b/>
          <w:color w:val="000000"/>
          <w:sz w:val="22"/>
          <w:szCs w:val="22"/>
        </w:rPr>
        <w:t xml:space="preserve">„Východiskový rozsah Služby“). Východiskový rozsah Služby je daný </w:t>
      </w:r>
      <w:del w:id="7" w:author="Autor" w:date="2021-09-03T21:28:00Z">
        <w:r w:rsidR="00942B7F">
          <w:rPr>
            <w:rFonts w:ascii="Calibri" w:eastAsia="Calibri" w:hAnsi="Calibri" w:cs="Calibri"/>
            <w:b/>
            <w:color w:val="000000"/>
            <w:sz w:val="22"/>
            <w:szCs w:val="22"/>
          </w:rPr>
          <w:delText>východiskovými cestovnými poriadkami, ktoré tvoria Prílohu č.  3  tejto Zmluvy</w:delText>
        </w:r>
      </w:del>
      <w:ins w:id="8" w:author="Autor" w:date="2021-09-03T21:28:00Z">
        <w:r>
          <w:rPr>
            <w:rFonts w:ascii="Calibri" w:eastAsia="Calibri" w:hAnsi="Calibri" w:cs="Calibri"/>
            <w:b/>
            <w:color w:val="000000"/>
            <w:sz w:val="22"/>
            <w:szCs w:val="22"/>
          </w:rPr>
          <w:t>celkovým počtom kilometrov, ktorý Dopravca uviedol vo svojej Ponuke</w:t>
        </w:r>
      </w:ins>
      <w:r>
        <w:rPr>
          <w:rFonts w:ascii="Calibri" w:eastAsia="Calibri" w:hAnsi="Calibri" w:cs="Calibri"/>
          <w:b/>
          <w:color w:val="000000"/>
          <w:sz w:val="22"/>
          <w:szCs w:val="22"/>
        </w:rPr>
        <w:t xml:space="preserve">. </w:t>
      </w:r>
    </w:p>
    <w:p w14:paraId="776D550C" w14:textId="77777777"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Objednávateľ na základe tejto Zmluvy a po splnení zákonných podmienok udelí Dopravcovi príslušné dopravné licencie na Au</w:t>
      </w:r>
      <w:r>
        <w:rPr>
          <w:rFonts w:ascii="Calibri" w:eastAsia="Calibri" w:hAnsi="Calibri" w:cs="Calibri"/>
          <w:color w:val="000000"/>
          <w:sz w:val="22"/>
          <w:szCs w:val="22"/>
        </w:rPr>
        <w:t xml:space="preserve">tobusových linkách uvedených v Prílohe č. 3 Zmluvy v znení prípadných neskorších zmien Autobusových liniek v dôsledku zmeny rozsahu Služby alebo aktualizácie Cestovných poriadkov. </w:t>
      </w:r>
    </w:p>
    <w:p w14:paraId="3864B129" w14:textId="51020323"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Pred začatím poskytovania Služby dôjde k úprave východiskových cestovných p</w:t>
      </w:r>
      <w:r>
        <w:rPr>
          <w:rFonts w:ascii="Calibri" w:eastAsia="Calibri" w:hAnsi="Calibri" w:cs="Calibri"/>
          <w:color w:val="000000"/>
          <w:sz w:val="22"/>
          <w:szCs w:val="22"/>
        </w:rPr>
        <w:t xml:space="preserve">oriadkov, ktoré tvoria </w:t>
      </w:r>
      <w:r>
        <w:rPr>
          <w:rFonts w:ascii="Calibri" w:eastAsia="Calibri" w:hAnsi="Calibri" w:cs="Calibri"/>
          <w:b/>
          <w:color w:val="000000"/>
          <w:sz w:val="22"/>
          <w:szCs w:val="22"/>
        </w:rPr>
        <w:t>Prílohu č. 3 Zmluvy, podľa v tom čase existujúcich potrieb dopravnej obslužnosti územia</w:t>
      </w:r>
      <w:r>
        <w:rPr>
          <w:rFonts w:ascii="Calibri" w:eastAsia="Calibri" w:hAnsi="Calibri" w:cs="Calibri"/>
          <w:color w:val="000000"/>
          <w:sz w:val="22"/>
          <w:szCs w:val="22"/>
        </w:rPr>
        <w:t xml:space="preserve">. Podľa rozsahu Zmeny sa bude postupovať v súlade s bodmi  5.6  a nasl.  tohto článku Zmluvy.  </w:t>
      </w:r>
    </w:p>
    <w:p w14:paraId="09ED38DB" w14:textId="553F4715"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je oprávnený požadovať a Dopravca sa </w:t>
      </w:r>
      <w:r>
        <w:rPr>
          <w:rFonts w:ascii="Calibri" w:eastAsia="Calibri" w:hAnsi="Calibri" w:cs="Calibri"/>
          <w:color w:val="000000"/>
          <w:sz w:val="22"/>
          <w:szCs w:val="22"/>
        </w:rPr>
        <w:t xml:space="preserve">zaväzuje akceptovať </w:t>
      </w:r>
      <w:r>
        <w:rPr>
          <w:rFonts w:ascii="Calibri" w:eastAsia="Calibri" w:hAnsi="Calibri" w:cs="Calibri"/>
          <w:b/>
          <w:color w:val="000000"/>
          <w:sz w:val="22"/>
          <w:szCs w:val="22"/>
        </w:rPr>
        <w:t>zmeny v rozsahu poskytovania Služby oproti</w:t>
      </w:r>
      <w:r>
        <w:rPr>
          <w:rFonts w:ascii="Calibri" w:eastAsia="Calibri" w:hAnsi="Calibri" w:cs="Calibri"/>
          <w:color w:val="000000"/>
          <w:sz w:val="22"/>
          <w:szCs w:val="22"/>
        </w:rPr>
        <w:t xml:space="preserve"> </w:t>
      </w:r>
      <w:r>
        <w:rPr>
          <w:rFonts w:ascii="Calibri" w:eastAsia="Calibri" w:hAnsi="Calibri" w:cs="Calibri"/>
          <w:b/>
          <w:color w:val="000000"/>
          <w:sz w:val="22"/>
          <w:szCs w:val="22"/>
        </w:rPr>
        <w:t>Východiskovému rozsahu Služby</w:t>
      </w:r>
      <w:r>
        <w:rPr>
          <w:rFonts w:ascii="Calibri" w:eastAsia="Calibri" w:hAnsi="Calibri" w:cs="Calibri"/>
          <w:color w:val="000000"/>
          <w:sz w:val="22"/>
          <w:szCs w:val="22"/>
        </w:rPr>
        <w:t xml:space="preserve"> podľa bodu 5.1 písm. b) Zmluvy za podmienok stanovených ďalej v tejto Zmluve. Dopravca berie na vedomie a súhlasí s tým, že zmeny v rozsahu poskytovania Služby môž</w:t>
      </w:r>
      <w:r>
        <w:rPr>
          <w:rFonts w:ascii="Calibri" w:eastAsia="Calibri" w:hAnsi="Calibri" w:cs="Calibri"/>
          <w:color w:val="000000"/>
          <w:sz w:val="22"/>
          <w:szCs w:val="22"/>
        </w:rPr>
        <w:t>u znamenať tak zvýšenie dopravných výkonov, ako aj ich zníženie, najviac však o </w:t>
      </w:r>
      <w:r>
        <w:rPr>
          <w:rFonts w:ascii="Calibri" w:eastAsia="Calibri" w:hAnsi="Calibri" w:cs="Calibri"/>
          <w:sz w:val="22"/>
          <w:szCs w:val="22"/>
        </w:rPr>
        <w:t>15</w:t>
      </w:r>
      <w:r>
        <w:rPr>
          <w:rFonts w:ascii="Calibri" w:eastAsia="Calibri" w:hAnsi="Calibri" w:cs="Calibri"/>
          <w:color w:val="000000"/>
          <w:sz w:val="22"/>
          <w:szCs w:val="22"/>
        </w:rPr>
        <w:t xml:space="preserve"> % oproti Východiskovému  rozsahu Služby. </w:t>
      </w:r>
      <w:del w:id="9" w:author="Autor" w:date="2021-09-03T21:28:00Z">
        <w:r w:rsidR="00942B7F">
          <w:rPr>
            <w:rFonts w:ascii="Calibri" w:eastAsia="Calibri" w:hAnsi="Calibri" w:cs="Calibri"/>
            <w:b/>
            <w:color w:val="000000"/>
            <w:sz w:val="22"/>
            <w:szCs w:val="22"/>
          </w:rPr>
          <w:delText xml:space="preserve">Maximálny ročný rozsah Služby je  </w:delText>
        </w:r>
        <w:r w:rsidR="007E507D">
          <w:rPr>
            <w:rFonts w:ascii="Calibri" w:eastAsia="Calibri" w:hAnsi="Calibri" w:cs="Calibri"/>
            <w:b/>
            <w:sz w:val="22"/>
            <w:szCs w:val="22"/>
          </w:rPr>
          <w:delText>4 865 719</w:delText>
        </w:r>
        <w:r w:rsidR="00942B7F">
          <w:rPr>
            <w:rFonts w:ascii="Calibri" w:eastAsia="Calibri" w:hAnsi="Calibri" w:cs="Calibri"/>
            <w:b/>
            <w:color w:val="000000"/>
            <w:sz w:val="22"/>
            <w:szCs w:val="22"/>
          </w:rPr>
          <w:delText xml:space="preserve"> (slovom: </w:delText>
        </w:r>
        <w:r w:rsidR="007E507D">
          <w:rPr>
            <w:rFonts w:ascii="Calibri" w:eastAsia="Calibri" w:hAnsi="Calibri" w:cs="Calibri"/>
            <w:b/>
            <w:sz w:val="22"/>
            <w:szCs w:val="22"/>
          </w:rPr>
          <w:delText xml:space="preserve">štyri milióny osemsto šesťdesiat päť </w:delText>
        </w:r>
        <w:r w:rsidR="00942B7F">
          <w:rPr>
            <w:rFonts w:ascii="Calibri" w:eastAsia="Calibri" w:hAnsi="Calibri" w:cs="Calibri"/>
            <w:b/>
            <w:sz w:val="22"/>
            <w:szCs w:val="22"/>
          </w:rPr>
          <w:delText>tisíc</w:delText>
        </w:r>
        <w:r w:rsidR="00942B7F">
          <w:rPr>
            <w:rFonts w:ascii="Calibri" w:eastAsia="Calibri" w:hAnsi="Calibri" w:cs="Calibri"/>
            <w:b/>
            <w:color w:val="000000"/>
            <w:sz w:val="22"/>
            <w:szCs w:val="22"/>
          </w:rPr>
          <w:delText xml:space="preserve"> </w:delText>
        </w:r>
        <w:r w:rsidR="007E507D">
          <w:rPr>
            <w:rFonts w:ascii="Calibri" w:eastAsia="Calibri" w:hAnsi="Calibri" w:cs="Calibri"/>
            <w:b/>
            <w:sz w:val="22"/>
            <w:szCs w:val="22"/>
          </w:rPr>
          <w:delText xml:space="preserve">sedemsto devätnásť </w:delText>
        </w:r>
        <w:r w:rsidR="00942B7F">
          <w:rPr>
            <w:rFonts w:ascii="Calibri" w:eastAsia="Calibri" w:hAnsi="Calibri" w:cs="Calibri"/>
            <w:b/>
            <w:color w:val="000000"/>
            <w:sz w:val="22"/>
            <w:szCs w:val="22"/>
          </w:rPr>
          <w:delText xml:space="preserve">) Výkonových kilometrov a Minimálny ročný rozsah Služby je </w:delText>
        </w:r>
        <w:r w:rsidR="007E507D">
          <w:rPr>
            <w:rFonts w:ascii="Calibri" w:eastAsia="Calibri" w:hAnsi="Calibri" w:cs="Calibri"/>
            <w:b/>
            <w:color w:val="000000"/>
            <w:sz w:val="22"/>
            <w:szCs w:val="22"/>
          </w:rPr>
          <w:delText>3  596 401</w:delText>
        </w:r>
        <w:r w:rsidR="00942B7F">
          <w:rPr>
            <w:rFonts w:ascii="Calibri" w:eastAsia="Calibri" w:hAnsi="Calibri" w:cs="Calibri"/>
            <w:b/>
            <w:color w:val="000000"/>
            <w:sz w:val="22"/>
            <w:szCs w:val="22"/>
          </w:rPr>
          <w:delText xml:space="preserve"> </w:delText>
        </w:r>
        <w:r w:rsidR="00942B7F">
          <w:rPr>
            <w:rFonts w:ascii="Calibri" w:eastAsia="Calibri" w:hAnsi="Calibri" w:cs="Calibri"/>
            <w:b/>
            <w:sz w:val="22"/>
            <w:szCs w:val="22"/>
          </w:rPr>
          <w:delText xml:space="preserve"> </w:delText>
        </w:r>
        <w:r w:rsidR="00942B7F">
          <w:rPr>
            <w:rFonts w:ascii="Calibri" w:eastAsia="Calibri" w:hAnsi="Calibri" w:cs="Calibri"/>
            <w:b/>
            <w:color w:val="000000"/>
            <w:sz w:val="22"/>
            <w:szCs w:val="22"/>
          </w:rPr>
          <w:delText xml:space="preserve"> (slovom: </w:delText>
        </w:r>
        <w:r w:rsidR="007E507D">
          <w:rPr>
            <w:rFonts w:ascii="Calibri" w:eastAsia="Calibri" w:hAnsi="Calibri" w:cs="Calibri"/>
            <w:b/>
            <w:sz w:val="22"/>
            <w:szCs w:val="22"/>
          </w:rPr>
          <w:delText>tri milióny päťsto deväťdesiatšesť</w:delText>
        </w:r>
        <w:r w:rsidR="00942B7F">
          <w:rPr>
            <w:rFonts w:ascii="Calibri" w:eastAsia="Calibri" w:hAnsi="Calibri" w:cs="Calibri"/>
            <w:b/>
            <w:sz w:val="22"/>
            <w:szCs w:val="22"/>
          </w:rPr>
          <w:delText xml:space="preserve"> tisíc štyristo </w:delText>
        </w:r>
        <w:r w:rsidR="007E507D">
          <w:rPr>
            <w:rFonts w:ascii="Calibri" w:eastAsia="Calibri" w:hAnsi="Calibri" w:cs="Calibri"/>
            <w:b/>
            <w:sz w:val="22"/>
            <w:szCs w:val="22"/>
          </w:rPr>
          <w:delText>jeden</w:delText>
        </w:r>
        <w:r w:rsidR="00942B7F">
          <w:rPr>
            <w:rFonts w:ascii="Calibri" w:eastAsia="Calibri" w:hAnsi="Calibri" w:cs="Calibri"/>
            <w:b/>
            <w:color w:val="000000"/>
            <w:sz w:val="22"/>
            <w:szCs w:val="22"/>
          </w:rPr>
          <w:delText xml:space="preserve"> ) Výkonových kilometrov.</w:delText>
        </w:r>
        <w:r w:rsidR="00942B7F">
          <w:rPr>
            <w:rFonts w:ascii="Calibri" w:eastAsia="Calibri" w:hAnsi="Calibri" w:cs="Calibri"/>
            <w:color w:val="000000"/>
            <w:sz w:val="22"/>
            <w:szCs w:val="22"/>
          </w:rPr>
          <w:delText xml:space="preserve"> </w:delText>
        </w:r>
      </w:del>
    </w:p>
    <w:p w14:paraId="6CAADD8E" w14:textId="7796C3A5"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Zmeny v rozsahu poskytovania Služby môžu byť vynútené a Objednávateľom požadované najmä v súvislosti so zmenou dopravných potrieb v území ako napr. vznik alebo zánik školy, školského zariadenia, vznik alebo zánik pracovných príležitostí, alebo v súvislosti</w:t>
      </w:r>
      <w:r>
        <w:rPr>
          <w:rFonts w:ascii="Calibri" w:eastAsia="Calibri" w:hAnsi="Calibri" w:cs="Calibri"/>
          <w:sz w:val="22"/>
          <w:szCs w:val="22"/>
        </w:rPr>
        <w:t xml:space="preserve"> s koordináciou spojov (dopravnou optimalizáciou) autobusových liniek a/alebo železničnej dopravy a/alebo mestskej hromadnej dopravy  a/alebo v dôsledku  zapojenia sa do IDS ŽSK, alebo z dôvodu zmeny štandardov dopravnej obslužnosti alebo zmeny alebo aktua</w:t>
      </w:r>
      <w:r>
        <w:rPr>
          <w:rFonts w:ascii="Calibri" w:eastAsia="Calibri" w:hAnsi="Calibri" w:cs="Calibri"/>
          <w:sz w:val="22"/>
          <w:szCs w:val="22"/>
        </w:rPr>
        <w:t xml:space="preserve">lizácie Plánu dopravnej obslužnosti alebo z iných rozhodujúcich okolností v zmysle zákona č. 56/2012 Z. z. o cestnej doprave v znení neskorších predpisov. </w:t>
      </w:r>
    </w:p>
    <w:p w14:paraId="72029309" w14:textId="6DDC9B08"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bookmarkStart w:id="10" w:name="_heading=h.2et92p0" w:colFirst="0" w:colLast="0"/>
      <w:bookmarkEnd w:id="10"/>
      <w:r>
        <w:rPr>
          <w:rFonts w:ascii="Calibri" w:eastAsia="Calibri" w:hAnsi="Calibri" w:cs="Calibri"/>
          <w:color w:val="000000"/>
          <w:sz w:val="22"/>
          <w:szCs w:val="22"/>
        </w:rPr>
        <w:t xml:space="preserve">Dopravca sa zaväzuje akceptovať </w:t>
      </w:r>
      <w:r>
        <w:rPr>
          <w:rFonts w:ascii="Calibri" w:eastAsia="Calibri" w:hAnsi="Calibri" w:cs="Calibri"/>
          <w:b/>
          <w:color w:val="000000"/>
          <w:sz w:val="22"/>
          <w:szCs w:val="22"/>
        </w:rPr>
        <w:t>Objednávateľom požadované zmeny v rozsahu poskytovania Služby. Zmeny</w:t>
      </w:r>
      <w:r>
        <w:rPr>
          <w:rFonts w:ascii="Calibri" w:eastAsia="Calibri" w:hAnsi="Calibri" w:cs="Calibri"/>
          <w:b/>
          <w:color w:val="000000"/>
          <w:sz w:val="22"/>
          <w:szCs w:val="22"/>
        </w:rPr>
        <w:t xml:space="preserve"> v rozsahu poskytovania </w:t>
      </w:r>
      <w:r>
        <w:rPr>
          <w:rFonts w:ascii="Calibri" w:eastAsia="Calibri" w:hAnsi="Calibri" w:cs="Calibri"/>
          <w:b/>
          <w:sz w:val="22"/>
          <w:szCs w:val="22"/>
        </w:rPr>
        <w:t>Služby</w:t>
      </w:r>
      <w:r>
        <w:rPr>
          <w:rFonts w:ascii="Calibri" w:eastAsia="Calibri" w:hAnsi="Calibri" w:cs="Calibri"/>
          <w:b/>
          <w:color w:val="000000"/>
          <w:sz w:val="22"/>
          <w:szCs w:val="22"/>
        </w:rPr>
        <w:t xml:space="preserve"> </w:t>
      </w:r>
      <w:r>
        <w:rPr>
          <w:rFonts w:ascii="Calibri" w:eastAsia="Calibri" w:hAnsi="Calibri" w:cs="Calibri"/>
          <w:sz w:val="22"/>
          <w:szCs w:val="22"/>
        </w:rPr>
        <w:t>spočívajú najmä</w:t>
      </w:r>
      <w:r>
        <w:rPr>
          <w:rFonts w:ascii="Calibri" w:eastAsia="Calibri" w:hAnsi="Calibri" w:cs="Calibri"/>
          <w:color w:val="000000"/>
          <w:sz w:val="22"/>
          <w:szCs w:val="22"/>
        </w:rPr>
        <w:t xml:space="preserve"> vo zvýšení alebo znížení </w:t>
      </w:r>
      <w:r>
        <w:rPr>
          <w:rFonts w:ascii="Calibri" w:eastAsia="Calibri" w:hAnsi="Calibri" w:cs="Calibri"/>
          <w:sz w:val="22"/>
          <w:szCs w:val="22"/>
        </w:rPr>
        <w:t>dopravných výkonov</w:t>
      </w:r>
      <w:r>
        <w:rPr>
          <w:rFonts w:ascii="Calibri" w:eastAsia="Calibri" w:hAnsi="Calibri" w:cs="Calibri"/>
          <w:color w:val="000000"/>
          <w:sz w:val="22"/>
          <w:szCs w:val="22"/>
        </w:rPr>
        <w:t xml:space="preserve">, </w:t>
      </w:r>
      <w:r>
        <w:rPr>
          <w:rFonts w:ascii="Calibri" w:eastAsia="Calibri" w:hAnsi="Calibri" w:cs="Calibri"/>
          <w:sz w:val="22"/>
          <w:szCs w:val="22"/>
        </w:rPr>
        <w:t>vo zvýšení alebo znížení počtu potrebných vozidiel vyplývajúce</w:t>
      </w:r>
      <w:r>
        <w:rPr>
          <w:rFonts w:ascii="Calibri" w:eastAsia="Calibri" w:hAnsi="Calibri" w:cs="Calibri"/>
          <w:color w:val="000000"/>
          <w:sz w:val="22"/>
          <w:szCs w:val="22"/>
        </w:rPr>
        <w:t xml:space="preserve"> zo zmeny obehov alebo zmeny </w:t>
      </w:r>
      <w:r>
        <w:rPr>
          <w:rFonts w:ascii="Calibri" w:eastAsia="Calibri" w:hAnsi="Calibri" w:cs="Calibri"/>
          <w:sz w:val="22"/>
          <w:szCs w:val="22"/>
        </w:rPr>
        <w:t>počtu prepravených cestujúcich,</w:t>
      </w:r>
      <w:r>
        <w:rPr>
          <w:rFonts w:ascii="Calibri" w:eastAsia="Calibri" w:hAnsi="Calibri" w:cs="Calibri"/>
          <w:color w:val="000000"/>
          <w:sz w:val="22"/>
          <w:szCs w:val="22"/>
        </w:rPr>
        <w:t xml:space="preserve"> </w:t>
      </w:r>
      <w:r>
        <w:rPr>
          <w:rFonts w:ascii="Calibri" w:eastAsia="Calibri" w:hAnsi="Calibri" w:cs="Calibri"/>
          <w:sz w:val="22"/>
          <w:szCs w:val="22"/>
        </w:rPr>
        <w:t xml:space="preserve">v zmene počtu v jednotlivých kategóriách </w:t>
      </w:r>
      <w:r>
        <w:rPr>
          <w:rFonts w:ascii="Calibri" w:eastAsia="Calibri" w:hAnsi="Calibri" w:cs="Calibri"/>
          <w:sz w:val="22"/>
          <w:szCs w:val="22"/>
        </w:rPr>
        <w:t>vozidiel v dôsledku zmeny obehov alebo zmeny počtu prepravených cestujúcich, v zmene cestovných poriadkov alebo režimov cestovných poriadkov alebo v zmene trasy autobusovej linky. Zmeny môžu byť v nasledujúcom rozsahu:</w:t>
      </w:r>
      <w:r>
        <w:rPr>
          <w:rFonts w:ascii="Calibri" w:eastAsia="Calibri" w:hAnsi="Calibri" w:cs="Calibri"/>
          <w:color w:val="000000"/>
          <w:sz w:val="22"/>
          <w:szCs w:val="22"/>
        </w:rPr>
        <w:t xml:space="preserve"> </w:t>
      </w:r>
    </w:p>
    <w:p w14:paraId="67CFA33F" w14:textId="77777777" w:rsidR="00C42294" w:rsidRDefault="00972AD3">
      <w:pPr>
        <w:widowControl w:val="0"/>
        <w:numPr>
          <w:ilvl w:val="0"/>
          <w:numId w:val="36"/>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do 1 %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písm. b) </w:t>
      </w:r>
      <w:r>
        <w:rPr>
          <w:rFonts w:ascii="Calibri" w:eastAsia="Calibri" w:hAnsi="Calibri" w:cs="Calibri"/>
          <w:color w:val="000000"/>
          <w:sz w:val="22"/>
          <w:szCs w:val="22"/>
        </w:rPr>
        <w:t>Zmluvy, ak zmena nevyžaduje zmenu dopravnej licencie a Objednávateľ uplatní požiadavku na takúto zmenu najmenej 15 dní pred účinnosťou zmeny. Ak požadovaná zmena vyžaduje zmenu dopravnej licencie</w:t>
      </w:r>
      <w:r>
        <w:rPr>
          <w:rFonts w:ascii="Calibri" w:eastAsia="Calibri" w:hAnsi="Calibri" w:cs="Calibri"/>
          <w:color w:val="000000"/>
          <w:sz w:val="22"/>
          <w:szCs w:val="22"/>
        </w:rPr>
        <w:t xml:space="preserve">, zaväzuje sa Dopravca akceptovať požadovanú zmenu, ak Objednávateľ uplatní požiadavku na takúto zmenu najmenej </w:t>
      </w:r>
      <w:r>
        <w:rPr>
          <w:rFonts w:ascii="Calibri" w:eastAsia="Calibri" w:hAnsi="Calibri" w:cs="Calibri"/>
          <w:sz w:val="22"/>
          <w:szCs w:val="22"/>
        </w:rPr>
        <w:t xml:space="preserve"> 2</w:t>
      </w:r>
      <w:r>
        <w:rPr>
          <w:rFonts w:ascii="Calibri" w:eastAsia="Calibri" w:hAnsi="Calibri" w:cs="Calibri"/>
          <w:color w:val="000000"/>
          <w:sz w:val="22"/>
          <w:szCs w:val="22"/>
        </w:rPr>
        <w:t xml:space="preserve"> (dva ) mesiace pred jej účinnosťou</w:t>
      </w:r>
      <w:r>
        <w:rPr>
          <w:rFonts w:ascii="Calibri" w:eastAsia="Calibri" w:hAnsi="Calibri" w:cs="Calibri"/>
          <w:sz w:val="22"/>
          <w:szCs w:val="22"/>
        </w:rPr>
        <w:t xml:space="preserve">, </w:t>
      </w:r>
      <w:r>
        <w:rPr>
          <w:rFonts w:ascii="Calibri" w:eastAsia="Calibri" w:hAnsi="Calibri" w:cs="Calibri"/>
          <w:color w:val="000000"/>
          <w:sz w:val="22"/>
          <w:szCs w:val="22"/>
        </w:rPr>
        <w:t>v prípade, že nedôj</w:t>
      </w:r>
      <w:r>
        <w:rPr>
          <w:rFonts w:ascii="Calibri" w:eastAsia="Calibri" w:hAnsi="Calibri" w:cs="Calibri"/>
          <w:sz w:val="22"/>
          <w:szCs w:val="22"/>
        </w:rPr>
        <w:t>de k zvýšeniu aktuálneho počtu vozidiel.</w:t>
      </w:r>
    </w:p>
    <w:p w14:paraId="23B6A625" w14:textId="77777777" w:rsidR="00C42294" w:rsidRDefault="00972AD3">
      <w:pPr>
        <w:widowControl w:val="0"/>
        <w:numPr>
          <w:ilvl w:val="0"/>
          <w:numId w:val="36"/>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od 1 % (vrátane)</w:t>
      </w:r>
      <w:r>
        <w:rPr>
          <w:rFonts w:ascii="Calibri" w:eastAsia="Calibri" w:hAnsi="Calibri" w:cs="Calibri"/>
          <w:color w:val="000000"/>
          <w:sz w:val="22"/>
          <w:szCs w:val="22"/>
        </w:rPr>
        <w:t xml:space="preserve"> </w:t>
      </w:r>
      <w:r>
        <w:rPr>
          <w:rFonts w:ascii="Calibri" w:eastAsia="Calibri" w:hAnsi="Calibri" w:cs="Calibri"/>
          <w:b/>
          <w:color w:val="000000"/>
          <w:sz w:val="22"/>
          <w:szCs w:val="22"/>
        </w:rPr>
        <w:t>do</w:t>
      </w:r>
      <w:r>
        <w:rPr>
          <w:rFonts w:ascii="Calibri" w:eastAsia="Calibri" w:hAnsi="Calibri" w:cs="Calibri"/>
          <w:b/>
          <w:sz w:val="22"/>
          <w:szCs w:val="22"/>
        </w:rPr>
        <w:t xml:space="preserve"> 5</w:t>
      </w:r>
      <w:r>
        <w:rPr>
          <w:rFonts w:ascii="Calibri" w:eastAsia="Calibri" w:hAnsi="Calibri" w:cs="Calibri"/>
          <w:b/>
          <w:color w:val="000000"/>
          <w:sz w:val="22"/>
          <w:szCs w:val="22"/>
        </w:rPr>
        <w:t xml:space="preserve"> %</w:t>
      </w:r>
      <w:r>
        <w:rPr>
          <w:rFonts w:ascii="Calibri" w:eastAsia="Calibri" w:hAnsi="Calibri" w:cs="Calibri"/>
          <w:b/>
          <w:i/>
          <w:color w:val="000000"/>
          <w:sz w:val="22"/>
          <w:szCs w:val="22"/>
        </w:rPr>
        <w:t xml:space="preserve"> </w:t>
      </w:r>
      <w:r>
        <w:rPr>
          <w:rFonts w:ascii="Calibri" w:eastAsia="Calibri" w:hAnsi="Calibri" w:cs="Calibri"/>
          <w:b/>
          <w:color w:val="000000"/>
          <w:sz w:val="22"/>
          <w:szCs w:val="22"/>
        </w:rPr>
        <w:t>Východiskového rozsah</w:t>
      </w:r>
      <w:r>
        <w:rPr>
          <w:rFonts w:ascii="Calibri" w:eastAsia="Calibri" w:hAnsi="Calibri" w:cs="Calibri"/>
          <w:b/>
          <w:color w:val="000000"/>
          <w:sz w:val="22"/>
          <w:szCs w:val="22"/>
        </w:rPr>
        <w:t>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2 </w:t>
      </w:r>
      <w:r>
        <w:rPr>
          <w:rFonts w:ascii="Calibri" w:eastAsia="Calibri" w:hAnsi="Calibri" w:cs="Calibri"/>
          <w:color w:val="000000"/>
          <w:sz w:val="22"/>
          <w:szCs w:val="22"/>
        </w:rPr>
        <w:t>(dva) mesiace pred účinnosťou zmeny</w:t>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sz w:val="22"/>
          <w:szCs w:val="22"/>
        </w:rPr>
        <w:t>v prípade, že nedôjde k zvýšeniu aktuálneho počtu vozidiel.</w:t>
      </w:r>
    </w:p>
    <w:p w14:paraId="31108F64" w14:textId="77777777" w:rsidR="00C42294" w:rsidRDefault="00972AD3">
      <w:pPr>
        <w:widowControl w:val="0"/>
        <w:numPr>
          <w:ilvl w:val="0"/>
          <w:numId w:val="36"/>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 xml:space="preserve">od 5 % (vrátane) do </w:t>
      </w:r>
      <w:r>
        <w:rPr>
          <w:rFonts w:ascii="Calibri" w:eastAsia="Calibri" w:hAnsi="Calibri" w:cs="Calibri"/>
          <w:b/>
          <w:sz w:val="22"/>
          <w:szCs w:val="22"/>
        </w:rPr>
        <w:t>15</w:t>
      </w:r>
      <w:r>
        <w:rPr>
          <w:rFonts w:ascii="Calibri" w:eastAsia="Calibri" w:hAnsi="Calibri" w:cs="Calibri"/>
          <w:b/>
          <w:color w:val="000000"/>
          <w:sz w:val="22"/>
          <w:szCs w:val="22"/>
        </w:rPr>
        <w:t xml:space="preserve">  % (vrátane) V</w:t>
      </w:r>
      <w:r>
        <w:rPr>
          <w:rFonts w:ascii="Calibri" w:eastAsia="Calibri" w:hAnsi="Calibri" w:cs="Calibri"/>
          <w:b/>
          <w:color w:val="000000"/>
          <w:sz w:val="22"/>
          <w:szCs w:val="22"/>
        </w:rPr>
        <w:t>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 3</w:t>
      </w:r>
      <w:r>
        <w:rPr>
          <w:rFonts w:ascii="Calibri" w:eastAsia="Calibri" w:hAnsi="Calibri" w:cs="Calibri"/>
          <w:color w:val="000000"/>
          <w:sz w:val="22"/>
          <w:szCs w:val="22"/>
        </w:rPr>
        <w:t xml:space="preserve">  (</w:t>
      </w:r>
      <w:r>
        <w:rPr>
          <w:rFonts w:ascii="Calibri" w:eastAsia="Calibri" w:hAnsi="Calibri" w:cs="Calibri"/>
          <w:sz w:val="22"/>
          <w:szCs w:val="22"/>
        </w:rPr>
        <w:t>tri</w:t>
      </w:r>
      <w:r>
        <w:rPr>
          <w:rFonts w:ascii="Calibri" w:eastAsia="Calibri" w:hAnsi="Calibri" w:cs="Calibri"/>
          <w:color w:val="000000"/>
          <w:sz w:val="22"/>
          <w:szCs w:val="22"/>
        </w:rPr>
        <w:t xml:space="preserve"> ) mesiac</w:t>
      </w:r>
      <w:r>
        <w:rPr>
          <w:rFonts w:ascii="Calibri" w:eastAsia="Calibri" w:hAnsi="Calibri" w:cs="Calibri"/>
          <w:sz w:val="22"/>
          <w:szCs w:val="22"/>
        </w:rPr>
        <w:t>e</w:t>
      </w:r>
      <w:r>
        <w:rPr>
          <w:rFonts w:ascii="Calibri" w:eastAsia="Calibri" w:hAnsi="Calibri" w:cs="Calibri"/>
          <w:color w:val="000000"/>
          <w:sz w:val="22"/>
          <w:szCs w:val="22"/>
        </w:rPr>
        <w:t xml:space="preserve"> pred účinnosťou zmeny. Toto platí v prípade, </w:t>
      </w:r>
      <w:r>
        <w:rPr>
          <w:rFonts w:ascii="Calibri" w:eastAsia="Calibri" w:hAnsi="Calibri" w:cs="Calibri"/>
          <w:sz w:val="22"/>
          <w:szCs w:val="22"/>
        </w:rPr>
        <w:t>že nedôjde k zvýšeniu aktuálneho počtu vozidiel.</w:t>
      </w:r>
    </w:p>
    <w:p w14:paraId="6359C0C6" w14:textId="77777777" w:rsidR="00C42294" w:rsidRDefault="00972AD3">
      <w:pPr>
        <w:widowControl w:val="0"/>
        <w:numPr>
          <w:ilvl w:val="0"/>
          <w:numId w:val="36"/>
        </w:numPr>
        <w:pBdr>
          <w:top w:val="nil"/>
          <w:left w:val="nil"/>
          <w:bottom w:val="nil"/>
          <w:right w:val="nil"/>
          <w:between w:val="nil"/>
        </w:pBdr>
        <w:tabs>
          <w:tab w:val="left" w:pos="708"/>
        </w:tabs>
        <w:spacing w:before="120" w:after="240" w:line="276" w:lineRule="auto"/>
        <w:ind w:left="1276" w:hanging="425"/>
        <w:rPr>
          <w:rFonts w:ascii="Calibri" w:eastAsia="Calibri" w:hAnsi="Calibri" w:cs="Calibri"/>
          <w:sz w:val="22"/>
          <w:szCs w:val="22"/>
        </w:rPr>
      </w:pPr>
      <w:r>
        <w:rPr>
          <w:rFonts w:ascii="Calibri" w:eastAsia="Calibri" w:hAnsi="Calibri" w:cs="Calibri"/>
          <w:sz w:val="22"/>
          <w:szCs w:val="22"/>
        </w:rPr>
        <w:t xml:space="preserve">V prípade, že akákoľvek zmena  </w:t>
      </w:r>
      <w:r>
        <w:rPr>
          <w:rFonts w:ascii="Calibri" w:eastAsia="Calibri" w:hAnsi="Calibri" w:cs="Calibri"/>
          <w:b/>
          <w:sz w:val="22"/>
          <w:szCs w:val="22"/>
        </w:rPr>
        <w:t>Východiskového rozsahu Služby podľa bodu 5.1</w:t>
      </w:r>
      <w:r>
        <w:rPr>
          <w:rFonts w:ascii="Calibri" w:eastAsia="Calibri" w:hAnsi="Calibri" w:cs="Calibri"/>
          <w:sz w:val="22"/>
          <w:szCs w:val="22"/>
        </w:rPr>
        <w:t xml:space="preserve"> </w:t>
      </w:r>
      <w:r>
        <w:rPr>
          <w:rFonts w:ascii="Calibri" w:eastAsia="Calibri" w:hAnsi="Calibri" w:cs="Calibri"/>
          <w:b/>
          <w:sz w:val="22"/>
          <w:szCs w:val="22"/>
        </w:rPr>
        <w:t>písm. b) Zmluvy a</w:t>
      </w:r>
      <w:r>
        <w:rPr>
          <w:rFonts w:ascii="Calibri" w:eastAsia="Calibri" w:hAnsi="Calibri" w:cs="Calibri"/>
          <w:sz w:val="22"/>
          <w:szCs w:val="22"/>
        </w:rPr>
        <w:t xml:space="preserve"> akákoľvek zmena rozsahu Služby uvedená v bode 5.6 v písm. a)  až c) Zmluvy spôsobí potrebu zvýšenia aktuálneho počtu vozidiel, Objednávateľ uplatní požiadavku na </w:t>
      </w:r>
      <w:r>
        <w:rPr>
          <w:rFonts w:ascii="Calibri" w:eastAsia="Calibri" w:hAnsi="Calibri" w:cs="Calibri"/>
          <w:sz w:val="22"/>
          <w:szCs w:val="22"/>
        </w:rPr>
        <w:t>takúto zmenu najmenej 4 (štyri) mesiace pred účinnosťou zmeny. V prípade, ak dopravca preukázateľne nie je schopný zabezpečiť autobus k oznámenej účinnosti zmeny, potom môže výnimočne zabezpečovať Službu na nevyhnutne objektívne preukázaný čas dodania potr</w:t>
      </w:r>
      <w:r>
        <w:rPr>
          <w:rFonts w:ascii="Calibri" w:eastAsia="Calibri" w:hAnsi="Calibri" w:cs="Calibri"/>
          <w:sz w:val="22"/>
          <w:szCs w:val="22"/>
        </w:rPr>
        <w:t>ebného vozidla aj Záložným vozidlom, ak dopravca nenájde vhodnejšie riešenie.</w:t>
      </w:r>
    </w:p>
    <w:p w14:paraId="054556C8" w14:textId="4334791E"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 xml:space="preserve">Požiadavka na zmenu rozsahu Služby v zmysle bodu 5.6 Zmluvy a/alebo v zmysle bodu 5.15 písm. c) Zmluvy </w:t>
      </w:r>
      <w:del w:id="11" w:author="Autor" w:date="2021-09-03T21:28:00Z">
        <w:r w:rsidR="00942B7F">
          <w:rPr>
            <w:rFonts w:ascii="Calibri" w:eastAsia="Calibri" w:hAnsi="Calibri" w:cs="Calibri"/>
            <w:sz w:val="22"/>
            <w:szCs w:val="22"/>
          </w:rPr>
          <w:delText>bude zohľadnená pri úprave Príspevku podľa článku 6 Zmluvy. Okrem úpravy Príspevku podľa článku 6 Zmluvy nemá Dopravca v súvislosti so zmenou</w:delText>
        </w:r>
      </w:del>
      <w:ins w:id="12" w:author="Autor" w:date="2021-09-03T21:28:00Z">
        <w:r>
          <w:rPr>
            <w:rFonts w:ascii="Calibri" w:eastAsia="Calibri" w:hAnsi="Calibri" w:cs="Calibri"/>
            <w:sz w:val="22"/>
            <w:szCs w:val="22"/>
          </w:rPr>
          <w:t>a následná zmena</w:t>
        </w:r>
      </w:ins>
      <w:r>
        <w:rPr>
          <w:rFonts w:ascii="Calibri" w:eastAsia="Calibri" w:hAnsi="Calibri" w:cs="Calibri"/>
          <w:sz w:val="22"/>
          <w:szCs w:val="22"/>
        </w:rPr>
        <w:t xml:space="preserve"> rozsahu Služby </w:t>
      </w:r>
      <w:del w:id="13" w:author="Autor" w:date="2021-09-03T21:28:00Z">
        <w:r w:rsidR="00942B7F">
          <w:rPr>
            <w:rFonts w:ascii="Calibri" w:eastAsia="Calibri" w:hAnsi="Calibri" w:cs="Calibri"/>
            <w:sz w:val="22"/>
            <w:szCs w:val="22"/>
          </w:rPr>
          <w:delText>spočívajúcej vo zvýšení alebo znížení dopravných výkonov, zvýšení alebo znížení počtu potrebných vozidiel, vyplývajúce zo zmeny obehov alebo zmeny počtu prepravených cestujúcich, v zmene kategórií autobusov, vyplývajúce zo zmeny rozsahu Služby, zmeny obehov, alebo zmeny počtu prepravených cestujúcich, nárok na žiadne akékoľvek iné platby ani na úhradu žiadnych akýchkoľvek ďalších priamych a/alebo nepriamy</w:delText>
        </w:r>
      </w:del>
      <w:ins w:id="14" w:author="Autor" w:date="2021-09-03T21:28:00Z">
        <w:r>
          <w:rPr>
            <w:rFonts w:ascii="Calibri" w:eastAsia="Calibri" w:hAnsi="Calibri" w:cs="Calibri"/>
            <w:sz w:val="22"/>
            <w:szCs w:val="22"/>
          </w:rPr>
          <w:t>sa premietnu do skutočných</w:t>
        </w:r>
      </w:ins>
      <w:r>
        <w:rPr>
          <w:rFonts w:ascii="Calibri" w:eastAsia="Calibri" w:hAnsi="Calibri" w:cs="Calibri"/>
          <w:sz w:val="22"/>
          <w:szCs w:val="22"/>
        </w:rPr>
        <w:t xml:space="preserve"> nákladov</w:t>
      </w:r>
      <w:del w:id="15" w:author="Autor" w:date="2021-09-03T21:28:00Z">
        <w:r w:rsidR="00942B7F">
          <w:rPr>
            <w:rFonts w:ascii="Calibri" w:eastAsia="Calibri" w:hAnsi="Calibri" w:cs="Calibri"/>
            <w:sz w:val="22"/>
            <w:szCs w:val="22"/>
          </w:rPr>
          <w:delText>, pokiaľ nie je v Zmluve výslovne dohodnuté inak</w:delText>
        </w:r>
      </w:del>
      <w:ins w:id="16" w:author="Autor" w:date="2021-09-03T21:28:00Z">
        <w:r>
          <w:rPr>
            <w:rFonts w:ascii="Calibri" w:eastAsia="Calibri" w:hAnsi="Calibri" w:cs="Calibri"/>
            <w:sz w:val="22"/>
            <w:szCs w:val="22"/>
          </w:rPr>
          <w:t xml:space="preserve"> Dopravc</w:t>
        </w:r>
        <w:r>
          <w:rPr>
            <w:rFonts w:ascii="Calibri" w:eastAsia="Calibri" w:hAnsi="Calibri" w:cs="Calibri"/>
            <w:sz w:val="22"/>
            <w:szCs w:val="22"/>
          </w:rPr>
          <w:t>u, ktoré vstupujú do výpočtu Ceny služby v zmysle bodu 6.1.1</w:t>
        </w:r>
      </w:ins>
      <w:r>
        <w:rPr>
          <w:rFonts w:ascii="Calibri" w:eastAsia="Calibri" w:hAnsi="Calibri" w:cs="Calibri"/>
          <w:sz w:val="22"/>
          <w:szCs w:val="22"/>
        </w:rPr>
        <w:t xml:space="preserve">. </w:t>
      </w:r>
    </w:p>
    <w:p w14:paraId="501EEAE1" w14:textId="4F174D70"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Zmenu rozsahu Služby podľa bodu 5.6 Zmluvy a</w:t>
      </w:r>
      <w:r>
        <w:rPr>
          <w:rFonts w:ascii="Calibri" w:eastAsia="Calibri" w:hAnsi="Calibri" w:cs="Calibri"/>
          <w:sz w:val="22"/>
          <w:szCs w:val="22"/>
        </w:rPr>
        <w:t>/alebo podľa bodu  5.15  písm. b) a/alebo písm. c)  Zmluvy</w:t>
      </w:r>
      <w:r>
        <w:rPr>
          <w:rFonts w:ascii="Calibri" w:eastAsia="Calibri" w:hAnsi="Calibri" w:cs="Calibri"/>
          <w:color w:val="000000"/>
          <w:sz w:val="22"/>
          <w:szCs w:val="22"/>
        </w:rPr>
        <w:t xml:space="preserve"> Objednávateľ písomne oznámi Dopravcovi tak, že dá Pokyn na zmenu cestovných poriadkov a/al</w:t>
      </w:r>
      <w:r>
        <w:rPr>
          <w:rFonts w:ascii="Calibri" w:eastAsia="Calibri" w:hAnsi="Calibri" w:cs="Calibri"/>
          <w:color w:val="000000"/>
          <w:sz w:val="22"/>
          <w:szCs w:val="22"/>
        </w:rPr>
        <w:t xml:space="preserve">ebo dopravných licencií a/alebo zmenu režimu cestovných poriadkov, ktorých sa zmena týka, alebo Pokyn na zmenu počtu vozidiel jednotlivých kategórií vozidiel, alebo Pokyn na zmenu obehov, alebo zmena obehov vyplynie zo zmeny cestovných poriadkov alebo ich </w:t>
      </w:r>
      <w:r>
        <w:rPr>
          <w:rFonts w:ascii="Calibri" w:eastAsia="Calibri" w:hAnsi="Calibri" w:cs="Calibri"/>
          <w:color w:val="000000"/>
          <w:sz w:val="22"/>
          <w:szCs w:val="22"/>
        </w:rPr>
        <w:t xml:space="preserve">režimu (ďalej len </w:t>
      </w:r>
      <w:r>
        <w:rPr>
          <w:rFonts w:ascii="Calibri" w:eastAsia="Calibri" w:hAnsi="Calibri" w:cs="Calibri"/>
          <w:b/>
          <w:color w:val="000000"/>
          <w:sz w:val="22"/>
          <w:szCs w:val="22"/>
        </w:rPr>
        <w:t>“Pokyn”</w:t>
      </w:r>
      <w:r>
        <w:rPr>
          <w:rFonts w:ascii="Calibri" w:eastAsia="Calibri" w:hAnsi="Calibri" w:cs="Calibri"/>
          <w:color w:val="000000"/>
          <w:sz w:val="22"/>
          <w:szCs w:val="22"/>
        </w:rPr>
        <w:t>). Objednávateľ písomne uvedie aj odkedy má požadovaná zmena začať platiť. Na základe tohto Pokynu Objednávateľa, sa Dopravca zaväzuje, že riadne a včas  podá na Dopravný správny orgán, podľa druhu zmeny, buď návrh na začatie konan</w:t>
      </w:r>
      <w:r>
        <w:rPr>
          <w:rFonts w:ascii="Calibri" w:eastAsia="Calibri" w:hAnsi="Calibri" w:cs="Calibri"/>
          <w:color w:val="000000"/>
          <w:sz w:val="22"/>
          <w:szCs w:val="22"/>
        </w:rPr>
        <w:t>ia o udelenie, odňatie alebo zmenu dopravnej licencie spolu s návrhom nových cestovných poriadkov alebo návrh na schválenie nového cestovného poriadku, a to tak, aby zmena začala platiť od dátumu uvedenom v Pokyne Objednávateľa. Od okamihu schválenia dopra</w:t>
      </w:r>
      <w:r>
        <w:rPr>
          <w:rFonts w:ascii="Calibri" w:eastAsia="Calibri" w:hAnsi="Calibri" w:cs="Calibri"/>
          <w:color w:val="000000"/>
          <w:sz w:val="22"/>
          <w:szCs w:val="22"/>
        </w:rPr>
        <w:t xml:space="preserve">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14:paraId="4D25AABB" w14:textId="4C029DD9"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V prípade, ak Dopravca poruší povinnosť, ktorá pre neho vyplýva z bodu 5.8 Zmluvy  a/alebo z bodu  5.15  Zmluvy a/alebo z </w:t>
      </w:r>
      <w:r>
        <w:rPr>
          <w:rFonts w:ascii="Calibri" w:eastAsia="Calibri" w:hAnsi="Calibri" w:cs="Calibri"/>
          <w:sz w:val="22"/>
          <w:szCs w:val="22"/>
        </w:rPr>
        <w:t xml:space="preserve">Článku  17  Zmluvy </w:t>
      </w:r>
      <w:r>
        <w:rPr>
          <w:rFonts w:ascii="Calibri" w:eastAsia="Calibri" w:hAnsi="Calibri" w:cs="Calibri"/>
          <w:color w:val="000000"/>
          <w:sz w:val="22"/>
          <w:szCs w:val="22"/>
        </w:rPr>
        <w:t>a týka sa zmeny cestovných poriadkov alebo ich režimu  a/alebo zmeny dopra</w:t>
      </w:r>
      <w:r>
        <w:rPr>
          <w:rFonts w:ascii="Calibri" w:eastAsia="Calibri" w:hAnsi="Calibri" w:cs="Calibri"/>
          <w:sz w:val="22"/>
          <w:szCs w:val="22"/>
        </w:rPr>
        <w:t xml:space="preserve">vnej licencie a/alebo iných zmien </w:t>
      </w:r>
      <w:r>
        <w:rPr>
          <w:rFonts w:ascii="Calibri" w:eastAsia="Calibri" w:hAnsi="Calibri" w:cs="Calibri"/>
          <w:color w:val="000000"/>
          <w:sz w:val="22"/>
          <w:szCs w:val="22"/>
        </w:rPr>
        <w:t xml:space="preserve">a toto </w:t>
      </w:r>
      <w:r>
        <w:rPr>
          <w:rFonts w:ascii="Calibri" w:eastAsia="Calibri" w:hAnsi="Calibri" w:cs="Calibri"/>
          <w:color w:val="000000"/>
          <w:sz w:val="22"/>
          <w:szCs w:val="22"/>
        </w:rPr>
        <w:t>porušenie bude mať za následok, že zmena rozsahu Služby nie je zavedená v termíne požadovanom Objednávateľom, Zmluvné strany sa dohodli, že tie autobusové linky a/alebo spoje na autobusových linkách, ktoré boli zmenou dotknuté tak, že nemali byť ďalej prev</w:t>
      </w:r>
      <w:r>
        <w:rPr>
          <w:rFonts w:ascii="Calibri" w:eastAsia="Calibri" w:hAnsi="Calibri" w:cs="Calibri"/>
          <w:color w:val="000000"/>
          <w:sz w:val="22"/>
          <w:szCs w:val="22"/>
        </w:rPr>
        <w:t xml:space="preserve">ádzkované buď vôbec alebo by mali byť prevádzkované v menšom rozsahu,  prestávajú byť okamihom, kedy mala zmena nadobudnúť platnosť, predmetom tejto Zmluvy </w:t>
      </w:r>
      <w:del w:id="17" w:author="Autor" w:date="2021-09-03T21:28:00Z">
        <w:r w:rsidR="00942B7F">
          <w:rPr>
            <w:rFonts w:ascii="Calibri" w:eastAsia="Calibri" w:hAnsi="Calibri" w:cs="Calibri"/>
            <w:color w:val="000000"/>
            <w:sz w:val="22"/>
            <w:szCs w:val="22"/>
          </w:rPr>
          <w:delText>t.j. dopravné výkony na nich realizované sa nebudú považovať za Službu a nebude za  takéto dopravné výkony  uhrádzaný Príspevok.</w:delText>
        </w:r>
      </w:del>
      <w:ins w:id="18" w:author="Autor" w:date="2021-09-03T21:28:00Z">
        <w:r>
          <w:rPr>
            <w:rFonts w:ascii="Calibri" w:eastAsia="Calibri" w:hAnsi="Calibri" w:cs="Calibri"/>
            <w:color w:val="000000"/>
            <w:sz w:val="22"/>
            <w:szCs w:val="22"/>
          </w:rPr>
          <w:t>a náklady, ktoré Dopravcovi vykonaním týchto autobusových liniek vznikli, nebudú Dopravcovi uhradené</w:t>
        </w:r>
        <w:r>
          <w:rPr>
            <w:rFonts w:ascii="Calibri" w:eastAsia="Calibri" w:hAnsi="Calibri" w:cs="Calibri"/>
            <w:color w:val="000000"/>
            <w:sz w:val="22"/>
            <w:szCs w:val="22"/>
          </w:rPr>
          <w:t>.</w:t>
        </w:r>
      </w:ins>
      <w:r>
        <w:rPr>
          <w:rFonts w:ascii="Calibri" w:eastAsia="Calibri" w:hAnsi="Calibri" w:cs="Calibri"/>
          <w:color w:val="000000"/>
          <w:sz w:val="22"/>
          <w:szCs w:val="22"/>
        </w:rPr>
        <w:t xml:space="preserve"> Tým nie je dotknuté právo Objednávateľa požadovať voči Dopravcovi zaplatenie zmluvnej pokuty a náhradu škody v celom rozsahu spôsobenej škody. </w:t>
      </w:r>
    </w:p>
    <w:p w14:paraId="39139E7A" w14:textId="1B6E77B5"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Objednávateľ je oprávnený požadovať a Dopravca sa zaväzuje bezvýhradne akceptovať pokyn Objednávateľa na</w:t>
      </w:r>
      <w:r>
        <w:rPr>
          <w:rFonts w:ascii="Calibri" w:eastAsia="Calibri" w:hAnsi="Calibri" w:cs="Calibri"/>
          <w:b/>
          <w:i/>
          <w:color w:val="000000"/>
          <w:sz w:val="22"/>
          <w:szCs w:val="22"/>
        </w:rPr>
        <w:t xml:space="preserve"> </w:t>
      </w:r>
      <w:r>
        <w:rPr>
          <w:rFonts w:ascii="Calibri" w:eastAsia="Calibri" w:hAnsi="Calibri" w:cs="Calibri"/>
          <w:color w:val="000000"/>
          <w:sz w:val="22"/>
          <w:szCs w:val="22"/>
        </w:rPr>
        <w:t>aktua</w:t>
      </w:r>
      <w:r>
        <w:rPr>
          <w:rFonts w:ascii="Calibri" w:eastAsia="Calibri" w:hAnsi="Calibri" w:cs="Calibri"/>
          <w:color w:val="000000"/>
          <w:sz w:val="22"/>
          <w:szCs w:val="22"/>
        </w:rPr>
        <w:t xml:space="preserve">lizáciu Cestovných poriadkov. Aktualizáciou Cestovných poriadkov počas poskytovania Služby sa na účely Zmluvy považujú zmeny, ktoré vyplynú: </w:t>
      </w:r>
    </w:p>
    <w:p w14:paraId="40B3804B" w14:textId="77777777" w:rsidR="00C42294" w:rsidRDefault="00972AD3">
      <w:pPr>
        <w:numPr>
          <w:ilvl w:val="0"/>
          <w:numId w:val="11"/>
        </w:numPr>
        <w:pBdr>
          <w:top w:val="nil"/>
          <w:left w:val="nil"/>
          <w:bottom w:val="nil"/>
          <w:right w:val="nil"/>
          <w:between w:val="nil"/>
        </w:pBdr>
        <w:spacing w:after="120" w:line="276" w:lineRule="auto"/>
        <w:ind w:left="1418" w:hanging="567"/>
        <w:rPr>
          <w:rFonts w:ascii="Calibri" w:eastAsia="Calibri" w:hAnsi="Calibri" w:cs="Calibri"/>
          <w:color w:val="000000"/>
          <w:sz w:val="22"/>
          <w:szCs w:val="22"/>
        </w:rPr>
      </w:pPr>
      <w:r>
        <w:rPr>
          <w:rFonts w:ascii="Calibri" w:eastAsia="Calibri" w:hAnsi="Calibri" w:cs="Calibri"/>
          <w:color w:val="000000"/>
          <w:sz w:val="22"/>
          <w:szCs w:val="22"/>
        </w:rPr>
        <w:t xml:space="preserve">zo zmien cestovných poriadkov železničnej dopravy; </w:t>
      </w:r>
    </w:p>
    <w:p w14:paraId="414D8C25" w14:textId="77777777" w:rsidR="00C42294" w:rsidRDefault="00972AD3">
      <w:pPr>
        <w:numPr>
          <w:ilvl w:val="0"/>
          <w:numId w:val="11"/>
        </w:numPr>
        <w:pBdr>
          <w:top w:val="nil"/>
          <w:left w:val="nil"/>
          <w:bottom w:val="nil"/>
          <w:right w:val="nil"/>
          <w:between w:val="nil"/>
        </w:pBdr>
        <w:spacing w:after="120" w:line="276" w:lineRule="auto"/>
        <w:ind w:left="1418" w:hanging="567"/>
        <w:rPr>
          <w:rFonts w:ascii="Calibri" w:eastAsia="Calibri" w:hAnsi="Calibri" w:cs="Calibri"/>
          <w:color w:val="000000"/>
          <w:sz w:val="22"/>
          <w:szCs w:val="22"/>
        </w:rPr>
      </w:pPr>
      <w:r>
        <w:rPr>
          <w:rFonts w:ascii="Calibri" w:eastAsia="Calibri" w:hAnsi="Calibri" w:cs="Calibri"/>
          <w:color w:val="000000"/>
          <w:sz w:val="22"/>
          <w:szCs w:val="22"/>
        </w:rPr>
        <w:t>z koordinácie spojov (dopravnej optimalizácie) autobusových li</w:t>
      </w:r>
      <w:r>
        <w:rPr>
          <w:rFonts w:ascii="Calibri" w:eastAsia="Calibri" w:hAnsi="Calibri" w:cs="Calibri"/>
          <w:color w:val="000000"/>
          <w:sz w:val="22"/>
          <w:szCs w:val="22"/>
        </w:rPr>
        <w:t>niek a/alebo železničnej dopravy a/alebo mestskej hromadnej dopravy;</w:t>
      </w:r>
    </w:p>
    <w:p w14:paraId="57064B8B" w14:textId="77777777" w:rsidR="00C42294" w:rsidRDefault="00972AD3">
      <w:pPr>
        <w:numPr>
          <w:ilvl w:val="0"/>
          <w:numId w:val="11"/>
        </w:numPr>
        <w:pBdr>
          <w:top w:val="nil"/>
          <w:left w:val="nil"/>
          <w:bottom w:val="nil"/>
          <w:right w:val="nil"/>
          <w:between w:val="nil"/>
        </w:pBdr>
        <w:spacing w:after="120" w:line="276" w:lineRule="auto"/>
        <w:ind w:left="1418" w:hanging="567"/>
        <w:rPr>
          <w:rFonts w:ascii="Calibri" w:eastAsia="Calibri" w:hAnsi="Calibri" w:cs="Calibri"/>
          <w:color w:val="000000"/>
          <w:sz w:val="22"/>
          <w:szCs w:val="22"/>
        </w:rPr>
      </w:pPr>
      <w:r>
        <w:rPr>
          <w:rFonts w:ascii="Calibri" w:eastAsia="Calibri" w:hAnsi="Calibri" w:cs="Calibri"/>
          <w:color w:val="000000"/>
          <w:sz w:val="22"/>
          <w:szCs w:val="22"/>
        </w:rPr>
        <w:t xml:space="preserve">zo zapojenia sa do IDS ŽSK alebo do iných integrovaných dopravných systémov   </w:t>
      </w:r>
    </w:p>
    <w:p w14:paraId="278D071D" w14:textId="77777777" w:rsidR="00C42294" w:rsidRDefault="00972AD3">
      <w:pPr>
        <w:numPr>
          <w:ilvl w:val="0"/>
          <w:numId w:val="11"/>
        </w:numPr>
        <w:pBdr>
          <w:top w:val="nil"/>
          <w:left w:val="nil"/>
          <w:bottom w:val="nil"/>
          <w:right w:val="nil"/>
          <w:between w:val="nil"/>
        </w:pBdr>
        <w:spacing w:after="120" w:line="276" w:lineRule="auto"/>
        <w:ind w:left="1418" w:hanging="567"/>
        <w:rPr>
          <w:rFonts w:ascii="Calibri" w:eastAsia="Calibri" w:hAnsi="Calibri" w:cs="Calibri"/>
          <w:color w:val="000000"/>
          <w:sz w:val="22"/>
          <w:szCs w:val="22"/>
        </w:rPr>
      </w:pPr>
      <w:r>
        <w:rPr>
          <w:rFonts w:ascii="Calibri" w:eastAsia="Calibri" w:hAnsi="Calibri" w:cs="Calibri"/>
          <w:color w:val="000000"/>
          <w:sz w:val="22"/>
          <w:szCs w:val="22"/>
        </w:rPr>
        <w:t>alebo z iných rozhodujúcich okolností ako napríklad vznik alebo zánik školy, školského zariadenia, vznik ale</w:t>
      </w:r>
      <w:r>
        <w:rPr>
          <w:rFonts w:ascii="Calibri" w:eastAsia="Calibri" w:hAnsi="Calibri" w:cs="Calibri"/>
          <w:color w:val="000000"/>
          <w:sz w:val="22"/>
          <w:szCs w:val="22"/>
        </w:rPr>
        <w:t>bo zánik pracovných príležitostí a podobne.</w:t>
      </w:r>
    </w:p>
    <w:p w14:paraId="6856A16C" w14:textId="77777777" w:rsidR="00C42294" w:rsidRDefault="00972AD3">
      <w:pPr>
        <w:pBdr>
          <w:top w:val="nil"/>
          <w:left w:val="nil"/>
          <w:bottom w:val="nil"/>
          <w:right w:val="nil"/>
          <w:between w:val="nil"/>
        </w:pBdr>
        <w:spacing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14:paraId="5E7BADC9" w14:textId="77777777" w:rsidR="00C42294" w:rsidRDefault="00972AD3">
      <w:pPr>
        <w:pBdr>
          <w:top w:val="nil"/>
          <w:left w:val="nil"/>
          <w:bottom w:val="nil"/>
          <w:right w:val="nil"/>
          <w:between w:val="nil"/>
        </w:pBdr>
        <w:spacing w:after="240" w:line="276" w:lineRule="auto"/>
        <w:ind w:left="709"/>
        <w:rPr>
          <w:rFonts w:ascii="Calibri" w:eastAsia="Calibri" w:hAnsi="Calibri" w:cs="Calibri"/>
          <w:color w:val="FF0000"/>
          <w:sz w:val="22"/>
          <w:szCs w:val="22"/>
          <w:highlight w:val="yellow"/>
        </w:rPr>
      </w:pPr>
      <w:r>
        <w:rPr>
          <w:rFonts w:ascii="Calibri" w:eastAsia="Calibri" w:hAnsi="Calibri" w:cs="Calibri"/>
          <w:color w:val="000000"/>
          <w:sz w:val="22"/>
          <w:szCs w:val="22"/>
        </w:rPr>
        <w:t xml:space="preserve">V prípade, ak aktualizované Cestovné poriadky majú vplyv na zmenu kilometrickej dĺžky jednotlivých Spojov, Objednávateľ oznámi Dopravcovi </w:t>
      </w:r>
      <w:r>
        <w:rPr>
          <w:rFonts w:ascii="Calibri" w:eastAsia="Calibri" w:hAnsi="Calibri" w:cs="Calibri"/>
          <w:b/>
          <w:color w:val="000000"/>
          <w:sz w:val="22"/>
          <w:szCs w:val="22"/>
        </w:rPr>
        <w:t>novú kilometrickú dĺžku</w:t>
      </w:r>
      <w:r>
        <w:rPr>
          <w:rFonts w:ascii="Calibri" w:eastAsia="Calibri" w:hAnsi="Calibri" w:cs="Calibri"/>
          <w:color w:val="000000"/>
          <w:sz w:val="22"/>
          <w:szCs w:val="22"/>
        </w:rPr>
        <w:t xml:space="preserve"> zistenú z mapových podkladov  DCS IDŽK, ktorý prevádzkuje Organizátor. V prípade, že Dopravca </w:t>
      </w:r>
      <w:r>
        <w:rPr>
          <w:rFonts w:ascii="Calibri" w:eastAsia="Calibri" w:hAnsi="Calibri" w:cs="Calibri"/>
          <w:color w:val="000000"/>
          <w:sz w:val="22"/>
          <w:szCs w:val="22"/>
        </w:rPr>
        <w:t>nebude s kilometrickou dĺžkou stanovenou Objednávateľom súhlasiť, bude musieť Objednávateľovi do 15 dní odo dňa oznámenia novej kilometrickej dĺžky zo strany Objednávateľa hodnoverne preukázať, že ním stanovená kilometrická dĺžka nie je správna. Za hodnove</w:t>
      </w:r>
      <w:r>
        <w:rPr>
          <w:rFonts w:ascii="Calibri" w:eastAsia="Calibri" w:hAnsi="Calibri" w:cs="Calibri"/>
          <w:color w:val="000000"/>
          <w:sz w:val="22"/>
          <w:szCs w:val="22"/>
        </w:rPr>
        <w:t xml:space="preserve">rné preukázanie, že nová kilometrická dĺžka oznámená Objednávateľom nie je správna, sa považuje zistenie kilometrickej dĺžky certifikovaným meradlom v zmysle vyhlášky Úradu pre normalizáciu, metrológiu a skúšobníctvo Slovenskej republiky č. 161/2019 Z. z. </w:t>
      </w:r>
      <w:r>
        <w:rPr>
          <w:rFonts w:ascii="Calibri" w:eastAsia="Calibri" w:hAnsi="Calibri" w:cs="Calibri"/>
          <w:color w:val="000000"/>
          <w:sz w:val="22"/>
          <w:szCs w:val="22"/>
        </w:rPr>
        <w:t xml:space="preserve">o meradlách a metrologickej kontrole.    </w:t>
      </w:r>
      <w:r>
        <w:rPr>
          <w:rFonts w:ascii="Calibri" w:eastAsia="Calibri" w:hAnsi="Calibri" w:cs="Calibri"/>
          <w:color w:val="FF0000"/>
          <w:sz w:val="22"/>
          <w:szCs w:val="22"/>
          <w:highlight w:val="yellow"/>
        </w:rPr>
        <w:t xml:space="preserve"> </w:t>
      </w:r>
    </w:p>
    <w:p w14:paraId="49C6D408" w14:textId="77F3277A"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 xml:space="preserve">Aktualizovaný Cestovný poriadok sa stane pre Dopravcu záväzným schválením Dopravným správnym orgánom a platí od dátumu v ňom uvedenom ako deň platnosti. </w:t>
      </w:r>
    </w:p>
    <w:p w14:paraId="6BC112D7" w14:textId="64E2AD6D"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sa zaväzuje, že pri každej aktualizácii Cestovných poriadkov vrátane aktualizácie východiskových Cestovných poriadkov v zmysle bodu 5.3 alebo pri každej zmene rozsahu Služby, </w:t>
      </w:r>
      <w:r>
        <w:rPr>
          <w:rFonts w:ascii="Calibri" w:eastAsia="Calibri" w:hAnsi="Calibri" w:cs="Calibri"/>
          <w:sz w:val="22"/>
          <w:szCs w:val="22"/>
        </w:rPr>
        <w:t>vypracuje</w:t>
      </w:r>
      <w:r>
        <w:rPr>
          <w:rFonts w:ascii="Calibri" w:eastAsia="Calibri" w:hAnsi="Calibri" w:cs="Calibri"/>
          <w:color w:val="000000"/>
          <w:sz w:val="22"/>
          <w:szCs w:val="22"/>
        </w:rPr>
        <w:t xml:space="preserve"> a predloží Objednávateľovi na odsú</w:t>
      </w:r>
      <w:r>
        <w:rPr>
          <w:rFonts w:ascii="Calibri" w:eastAsia="Calibri" w:hAnsi="Calibri" w:cs="Calibri"/>
          <w:sz w:val="22"/>
          <w:szCs w:val="22"/>
        </w:rPr>
        <w:t xml:space="preserve">hlasenie </w:t>
      </w:r>
      <w:r>
        <w:rPr>
          <w:rFonts w:ascii="Calibri" w:eastAsia="Calibri" w:hAnsi="Calibri" w:cs="Calibri"/>
          <w:color w:val="000000"/>
          <w:sz w:val="22"/>
          <w:szCs w:val="22"/>
        </w:rPr>
        <w:t>aktualizované Obehy</w:t>
      </w:r>
      <w:r>
        <w:rPr>
          <w:rFonts w:ascii="Calibri" w:eastAsia="Calibri" w:hAnsi="Calibri" w:cs="Calibri"/>
          <w:color w:val="000000"/>
          <w:sz w:val="22"/>
          <w:szCs w:val="22"/>
        </w:rPr>
        <w:t xml:space="preserve">, najneskôr do 10 pracovných dní po oznámení aktualizácie Cestovných poriadkov alebo zmeny rozsahu Služby. Súčasťou predložených aktualizovaných Obehov musí byť aj návrh na aktualizovaný počet Základných </w:t>
      </w:r>
      <w:r>
        <w:rPr>
          <w:rFonts w:ascii="Calibri" w:eastAsia="Calibri" w:hAnsi="Calibri" w:cs="Calibri"/>
          <w:sz w:val="22"/>
          <w:szCs w:val="22"/>
        </w:rPr>
        <w:t>a</w:t>
      </w:r>
      <w:r>
        <w:rPr>
          <w:rFonts w:ascii="Calibri" w:eastAsia="Calibri" w:hAnsi="Calibri" w:cs="Calibri"/>
          <w:color w:val="000000"/>
          <w:sz w:val="22"/>
          <w:szCs w:val="22"/>
        </w:rPr>
        <w:t xml:space="preserve"> </w:t>
      </w:r>
      <w:r>
        <w:rPr>
          <w:rFonts w:ascii="Calibri" w:eastAsia="Calibri" w:hAnsi="Calibri" w:cs="Calibri"/>
          <w:sz w:val="22"/>
          <w:szCs w:val="22"/>
        </w:rPr>
        <w:t>Z</w:t>
      </w:r>
      <w:r>
        <w:rPr>
          <w:rFonts w:ascii="Calibri" w:eastAsia="Calibri" w:hAnsi="Calibri" w:cs="Calibri"/>
          <w:color w:val="000000"/>
          <w:sz w:val="22"/>
          <w:szCs w:val="22"/>
        </w:rPr>
        <w:t xml:space="preserve">áložných  </w:t>
      </w:r>
      <w:r>
        <w:rPr>
          <w:rFonts w:ascii="Calibri" w:eastAsia="Calibri" w:hAnsi="Calibri" w:cs="Calibri"/>
          <w:sz w:val="22"/>
          <w:szCs w:val="22"/>
        </w:rPr>
        <w:t>vozidiel.</w:t>
      </w:r>
      <w:r>
        <w:rPr>
          <w:rFonts w:ascii="Calibri" w:eastAsia="Calibri" w:hAnsi="Calibri" w:cs="Calibri"/>
          <w:color w:val="000000"/>
          <w:sz w:val="22"/>
          <w:szCs w:val="22"/>
        </w:rPr>
        <w:t xml:space="preserve"> Objednávateľ je povinný sa k </w:t>
      </w:r>
      <w:r>
        <w:rPr>
          <w:rFonts w:ascii="Calibri" w:eastAsia="Calibri" w:hAnsi="Calibri" w:cs="Calibri"/>
          <w:color w:val="000000"/>
          <w:sz w:val="22"/>
          <w:szCs w:val="22"/>
        </w:rPr>
        <w:t>predloženým aktualizovaným Obehom a aktualizovanému počtu Základných a Záložných vozidiel vyjadriť do 10 dní odo dňa doručenia návrhu Dopravcu.</w:t>
      </w:r>
    </w:p>
    <w:p w14:paraId="68FCBD6F" w14:textId="77777777" w:rsidR="00C42294" w:rsidRDefault="00972AD3">
      <w:pPr>
        <w:spacing w:after="240"/>
        <w:ind w:left="709"/>
        <w:rPr>
          <w:rFonts w:ascii="Calibri" w:eastAsia="Calibri" w:hAnsi="Calibri" w:cs="Calibri"/>
          <w:sz w:val="22"/>
          <w:szCs w:val="22"/>
        </w:rPr>
      </w:pPr>
      <w:r>
        <w:rPr>
          <w:rFonts w:ascii="Calibri" w:eastAsia="Calibri" w:hAnsi="Calibri" w:cs="Calibri"/>
          <w:sz w:val="22"/>
          <w:szCs w:val="22"/>
        </w:rPr>
        <w:t>Zmluvné strany sa v súlade s bodom 8.3 dohodnú na výbere Odborného experta v oblasti tvorby cestovných poriadkov</w:t>
      </w:r>
      <w:r>
        <w:rPr>
          <w:rFonts w:ascii="Calibri" w:eastAsia="Calibri" w:hAnsi="Calibri" w:cs="Calibri"/>
          <w:sz w:val="22"/>
          <w:szCs w:val="22"/>
        </w:rPr>
        <w:t xml:space="preserve">  a Obehov resp. sa Odborný expert vylosuje (ďalej len </w:t>
      </w:r>
      <w:r>
        <w:rPr>
          <w:rFonts w:ascii="Calibri" w:eastAsia="Calibri" w:hAnsi="Calibri" w:cs="Calibri"/>
          <w:b/>
          <w:sz w:val="22"/>
          <w:szCs w:val="22"/>
        </w:rPr>
        <w:t>“Odborný expert”</w:t>
      </w:r>
      <w:r>
        <w:rPr>
          <w:rFonts w:ascii="Calibri" w:eastAsia="Calibri" w:hAnsi="Calibri" w:cs="Calibri"/>
          <w:sz w:val="22"/>
          <w:szCs w:val="22"/>
        </w:rPr>
        <w:t>). V prípade, že Objednávateľ neodsúhlasí návrh aktualizácie Obehov a návrh aktualizácie počtu Základných a Záložných vozidiel predložený Dopravcom, stanoví Obehy a potrebný počet vozid</w:t>
      </w:r>
      <w:r>
        <w:rPr>
          <w:rFonts w:ascii="Calibri" w:eastAsia="Calibri" w:hAnsi="Calibri" w:cs="Calibri"/>
          <w:sz w:val="22"/>
          <w:szCs w:val="22"/>
        </w:rPr>
        <w:t>iel Odborný expert. Náklady na službu poskytnutú Odborným expertom podľa tohto bodu znášajú zmluvné strany v pomere 50:50.</w:t>
      </w:r>
    </w:p>
    <w:p w14:paraId="42FC4AED" w14:textId="60D7D94C"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je oprávnený Dopravcovi </w:t>
      </w:r>
      <w:r>
        <w:rPr>
          <w:rFonts w:ascii="Calibri" w:eastAsia="Calibri" w:hAnsi="Calibri" w:cs="Calibri"/>
          <w:b/>
          <w:color w:val="000000"/>
          <w:sz w:val="22"/>
          <w:szCs w:val="22"/>
        </w:rPr>
        <w:t>určiť,</w:t>
      </w:r>
      <w:r>
        <w:rPr>
          <w:rFonts w:ascii="Calibri" w:eastAsia="Calibri" w:hAnsi="Calibri" w:cs="Calibri"/>
          <w:color w:val="000000"/>
          <w:sz w:val="22"/>
          <w:szCs w:val="22"/>
        </w:rPr>
        <w:t xml:space="preserve"> ktoré </w:t>
      </w:r>
      <w:r>
        <w:rPr>
          <w:rFonts w:ascii="Calibri" w:eastAsia="Calibri" w:hAnsi="Calibri" w:cs="Calibri"/>
          <w:b/>
          <w:color w:val="000000"/>
          <w:sz w:val="22"/>
          <w:szCs w:val="22"/>
        </w:rPr>
        <w:t xml:space="preserve">Spoje </w:t>
      </w:r>
      <w:r>
        <w:rPr>
          <w:rFonts w:ascii="Calibri" w:eastAsia="Calibri" w:hAnsi="Calibri" w:cs="Calibri"/>
          <w:color w:val="000000"/>
          <w:sz w:val="22"/>
          <w:szCs w:val="22"/>
        </w:rPr>
        <w:t xml:space="preserve">bude Dopravca </w:t>
      </w:r>
      <w:r>
        <w:rPr>
          <w:rFonts w:ascii="Calibri" w:eastAsia="Calibri" w:hAnsi="Calibri" w:cs="Calibri"/>
          <w:b/>
          <w:color w:val="000000"/>
          <w:sz w:val="22"/>
          <w:szCs w:val="22"/>
        </w:rPr>
        <w:t xml:space="preserve">realizovať vozidlom príslušnej veľkostnej kategórie. </w:t>
      </w:r>
      <w:r>
        <w:rPr>
          <w:rFonts w:ascii="Calibri" w:eastAsia="Calibri" w:hAnsi="Calibri" w:cs="Calibri"/>
          <w:color w:val="000000"/>
          <w:sz w:val="22"/>
          <w:szCs w:val="22"/>
        </w:rPr>
        <w:t>Uplatnenie</w:t>
      </w:r>
      <w:r>
        <w:rPr>
          <w:rFonts w:ascii="Calibri" w:eastAsia="Calibri" w:hAnsi="Calibri" w:cs="Calibri"/>
          <w:color w:val="000000"/>
          <w:sz w:val="22"/>
          <w:szCs w:val="22"/>
        </w:rPr>
        <w:t xml:space="preserve"> tohto práva zo strany Objednávateľa nebude mať vplyv na počet a štruktúru existujúceho vozidlového parku Dopravca, tzn. že Dopravca nebude povinný z dôvodu uplatnenia tohto práva zo strany Objednávateľa meniť počet a štruktúru aktuálneho vozidlového parku</w:t>
      </w:r>
      <w:r>
        <w:rPr>
          <w:rFonts w:ascii="Calibri" w:eastAsia="Calibri" w:hAnsi="Calibri" w:cs="Calibri"/>
          <w:color w:val="000000"/>
          <w:sz w:val="22"/>
          <w:szCs w:val="22"/>
        </w:rPr>
        <w:t>. Týmto nie sú dotknuté ostatné ustanovenia článku 5 Zmluvy upravujúce zmeny v rozsahu Služby, aktualizáciu Cestovných poriadkov a Obehov a na to nadväzujúcu zmenu počtu vozidiel.</w:t>
      </w:r>
      <w:r>
        <w:rPr>
          <w:rFonts w:ascii="Calibri" w:eastAsia="Calibri" w:hAnsi="Calibri" w:cs="Calibri"/>
          <w:b/>
          <w:color w:val="000000"/>
          <w:sz w:val="22"/>
          <w:szCs w:val="22"/>
        </w:rPr>
        <w:t xml:space="preserve">  </w:t>
      </w:r>
    </w:p>
    <w:p w14:paraId="63D34CBF" w14:textId="53B8276D"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sz w:val="22"/>
          <w:szCs w:val="22"/>
        </w:rPr>
        <w:t xml:space="preserve">Zmluvné strany berú na vedomie, že počas platnosti príslušných Cestovných </w:t>
      </w:r>
      <w:r>
        <w:rPr>
          <w:rFonts w:ascii="Calibri" w:eastAsia="Calibri" w:hAnsi="Calibri" w:cs="Calibri"/>
          <w:sz w:val="22"/>
          <w:szCs w:val="22"/>
        </w:rPr>
        <w:t xml:space="preserve">poriadkov môže dôjsť k dočasným zmenám, alebo úpravám organizácie prevádzky Základných vozidiel v dôsledku dočasnej zmeny trasy autobusovej linky alebo spoja na nej v dôsledku výluk, uzávierok, obchádzok,  vedením Posilového spoja. </w:t>
      </w:r>
      <w:r>
        <w:rPr>
          <w:rFonts w:ascii="Calibri" w:eastAsia="Calibri" w:hAnsi="Calibri" w:cs="Calibri"/>
          <w:b/>
          <w:sz w:val="22"/>
          <w:szCs w:val="22"/>
        </w:rPr>
        <w:t>Za  Nerealizované spoje</w:t>
      </w:r>
      <w:r>
        <w:rPr>
          <w:rFonts w:ascii="Calibri" w:eastAsia="Calibri" w:hAnsi="Calibri" w:cs="Calibri"/>
          <w:sz w:val="22"/>
          <w:szCs w:val="22"/>
        </w:rPr>
        <w:t xml:space="preserve"> </w:t>
      </w:r>
      <w:r>
        <w:rPr>
          <w:rFonts w:ascii="Calibri" w:eastAsia="Calibri" w:hAnsi="Calibri" w:cs="Calibri"/>
          <w:b/>
          <w:sz w:val="22"/>
          <w:szCs w:val="22"/>
        </w:rPr>
        <w:t xml:space="preserve">sa považujú spoje nerealizované z dôvodu nezjazdnosti  ciest alebo z dôvodu nerealizovania “Autobusu na zavolanie”.   </w:t>
      </w:r>
      <w:r>
        <w:rPr>
          <w:rFonts w:ascii="Calibri" w:eastAsia="Calibri" w:hAnsi="Calibri" w:cs="Calibri"/>
          <w:sz w:val="22"/>
          <w:szCs w:val="22"/>
        </w:rPr>
        <w:t>Pre účely Zmluvy sa považujú za relevantné iba tie zmeny, ktoré Dopravca vykáže vo výkaze výkonov a Objednávateľ odsúhlasí v rámci zúčtova</w:t>
      </w:r>
      <w:r>
        <w:rPr>
          <w:rFonts w:ascii="Calibri" w:eastAsia="Calibri" w:hAnsi="Calibri" w:cs="Calibri"/>
          <w:sz w:val="22"/>
          <w:szCs w:val="22"/>
        </w:rPr>
        <w:t xml:space="preserve">nia. Rozsah týchto zmien sa nezapočítava do zmien rozsahu Služby podľa bodu 5.4 a 5.6 tejto Zmluvy. </w:t>
      </w:r>
    </w:p>
    <w:p w14:paraId="3C3435BF" w14:textId="7B70289E" w:rsidR="00C42294" w:rsidRDefault="00972AD3">
      <w:pPr>
        <w:numPr>
          <w:ilvl w:val="1"/>
          <w:numId w:val="7"/>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w:t>
      </w:r>
      <w:r>
        <w:rPr>
          <w:rFonts w:ascii="Calibri" w:eastAsia="Calibri" w:hAnsi="Calibri" w:cs="Calibri"/>
          <w:b/>
          <w:color w:val="000000"/>
          <w:sz w:val="22"/>
          <w:szCs w:val="22"/>
        </w:rPr>
        <w:t>akékoľvek</w:t>
      </w:r>
      <w:r>
        <w:rPr>
          <w:rFonts w:ascii="Calibri" w:eastAsia="Calibri" w:hAnsi="Calibri" w:cs="Calibri"/>
          <w:color w:val="000000"/>
          <w:sz w:val="22"/>
          <w:szCs w:val="22"/>
        </w:rPr>
        <w:t xml:space="preserve"> </w:t>
      </w:r>
      <w:r>
        <w:rPr>
          <w:rFonts w:ascii="Calibri" w:eastAsia="Calibri" w:hAnsi="Calibri" w:cs="Calibri"/>
          <w:b/>
          <w:color w:val="000000"/>
          <w:sz w:val="22"/>
          <w:szCs w:val="22"/>
        </w:rPr>
        <w:t>zmeny v rozsahu poskytovania Služby</w:t>
      </w:r>
      <w:r>
        <w:rPr>
          <w:rFonts w:ascii="Calibri" w:eastAsia="Calibri" w:hAnsi="Calibri" w:cs="Calibri"/>
          <w:color w:val="000000"/>
          <w:sz w:val="22"/>
          <w:szCs w:val="22"/>
        </w:rPr>
        <w:t xml:space="preserve"> </w:t>
      </w:r>
      <w:r>
        <w:rPr>
          <w:rFonts w:ascii="Calibri" w:eastAsia="Calibri" w:hAnsi="Calibri" w:cs="Calibri"/>
          <w:b/>
          <w:color w:val="000000"/>
          <w:sz w:val="22"/>
          <w:szCs w:val="22"/>
        </w:rPr>
        <w:t>oproti Východiskovému rozsahu Služby podľa bodu 5.1 písm. b)</w:t>
      </w:r>
      <w:r>
        <w:rPr>
          <w:rFonts w:ascii="Calibri" w:eastAsia="Calibri" w:hAnsi="Calibri" w:cs="Calibri"/>
          <w:color w:val="000000"/>
          <w:sz w:val="22"/>
          <w:szCs w:val="22"/>
        </w:rPr>
        <w:t xml:space="preserve"> Zmluvy spočívajúce vo zvýšení alebo znížení rozsahu poskytovania Služby </w:t>
      </w:r>
      <w:r>
        <w:rPr>
          <w:rFonts w:ascii="Calibri" w:eastAsia="Calibri" w:hAnsi="Calibri" w:cs="Calibri"/>
          <w:b/>
          <w:color w:val="000000"/>
          <w:sz w:val="22"/>
          <w:szCs w:val="22"/>
        </w:rPr>
        <w:t xml:space="preserve">o viac než </w:t>
      </w:r>
      <w:r>
        <w:rPr>
          <w:rFonts w:ascii="Calibri" w:eastAsia="Calibri" w:hAnsi="Calibri" w:cs="Calibri"/>
          <w:b/>
          <w:sz w:val="22"/>
          <w:szCs w:val="22"/>
        </w:rPr>
        <w:t>15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sú možné </w:t>
      </w:r>
      <w:r>
        <w:rPr>
          <w:rFonts w:ascii="Calibri" w:eastAsia="Calibri" w:hAnsi="Calibri" w:cs="Calibri"/>
          <w:b/>
          <w:color w:val="000000"/>
          <w:sz w:val="22"/>
          <w:szCs w:val="22"/>
        </w:rPr>
        <w:t xml:space="preserve">iba v týchto prípadoch: </w:t>
      </w:r>
    </w:p>
    <w:p w14:paraId="39FEAB9E" w14:textId="77777777" w:rsidR="00C42294" w:rsidRDefault="00972AD3">
      <w:pPr>
        <w:widowControl w:val="0"/>
        <w:numPr>
          <w:ilvl w:val="0"/>
          <w:numId w:val="16"/>
        </w:numPr>
        <w:pBdr>
          <w:top w:val="nil"/>
          <w:left w:val="nil"/>
          <w:bottom w:val="nil"/>
          <w:right w:val="nil"/>
          <w:between w:val="nil"/>
        </w:pBdr>
        <w:spacing w:before="120" w:line="276" w:lineRule="auto"/>
        <w:ind w:left="1134"/>
        <w:rPr>
          <w:rFonts w:ascii="Calibri" w:eastAsia="Calibri" w:hAnsi="Calibri" w:cs="Calibri"/>
          <w:sz w:val="22"/>
          <w:szCs w:val="22"/>
        </w:rPr>
      </w:pPr>
      <w:r>
        <w:rPr>
          <w:rFonts w:ascii="Calibri" w:eastAsia="Calibri" w:hAnsi="Calibri" w:cs="Calibri"/>
          <w:b/>
          <w:color w:val="000000"/>
          <w:sz w:val="22"/>
          <w:szCs w:val="22"/>
        </w:rPr>
        <w:t>na základe vzájomnej písomnej dohody</w:t>
      </w:r>
      <w:r>
        <w:rPr>
          <w:rFonts w:ascii="Calibri" w:eastAsia="Calibri" w:hAnsi="Calibri" w:cs="Calibri"/>
          <w:color w:val="000000"/>
          <w:sz w:val="22"/>
          <w:szCs w:val="22"/>
        </w:rPr>
        <w:t xml:space="preserve"> Zmluvných strán v súlade so zákonom č. 343/2015 Z. z. o verejnom obstarávaní a  o zmene a doplne</w:t>
      </w:r>
      <w:r>
        <w:rPr>
          <w:rFonts w:ascii="Calibri" w:eastAsia="Calibri" w:hAnsi="Calibri" w:cs="Calibri"/>
          <w:color w:val="000000"/>
          <w:sz w:val="22"/>
          <w:szCs w:val="22"/>
        </w:rPr>
        <w:t>ní niektorých zákonov v znení neskorších predpisov;</w:t>
      </w:r>
    </w:p>
    <w:p w14:paraId="7A0A8DF5" w14:textId="77777777" w:rsidR="00C42294" w:rsidRDefault="00972AD3">
      <w:pPr>
        <w:widowControl w:val="0"/>
        <w:numPr>
          <w:ilvl w:val="0"/>
          <w:numId w:val="16"/>
        </w:numPr>
        <w:pBdr>
          <w:top w:val="nil"/>
          <w:left w:val="nil"/>
          <w:bottom w:val="nil"/>
          <w:right w:val="nil"/>
          <w:between w:val="nil"/>
        </w:pBdr>
        <w:spacing w:line="276" w:lineRule="auto"/>
        <w:ind w:left="1134"/>
        <w:rPr>
          <w:rFonts w:ascii="Calibri" w:eastAsia="Calibri" w:hAnsi="Calibri" w:cs="Calibri"/>
          <w:sz w:val="22"/>
          <w:szCs w:val="22"/>
        </w:rPr>
      </w:pPr>
      <w:r>
        <w:rPr>
          <w:rFonts w:ascii="Calibri" w:eastAsia="Calibri" w:hAnsi="Calibri" w:cs="Calibri"/>
          <w:b/>
          <w:sz w:val="22"/>
          <w:szCs w:val="22"/>
        </w:rPr>
        <w:t>v prípade, ak  sa postupuje podľa článku  17 - Mimoriadna situácia  bodov 17.1 až  17.4  Zmluvy;</w:t>
      </w:r>
    </w:p>
    <w:p w14:paraId="01F4EDBD" w14:textId="77777777" w:rsidR="00C42294" w:rsidRDefault="00972AD3">
      <w:pPr>
        <w:numPr>
          <w:ilvl w:val="0"/>
          <w:numId w:val="16"/>
        </w:numPr>
        <w:spacing w:after="240" w:line="276" w:lineRule="auto"/>
        <w:ind w:left="1134"/>
        <w:rPr>
          <w:rFonts w:ascii="Calibri" w:eastAsia="Calibri" w:hAnsi="Calibri" w:cs="Calibri"/>
          <w:sz w:val="22"/>
          <w:szCs w:val="22"/>
        </w:rPr>
      </w:pPr>
      <w:r>
        <w:rPr>
          <w:rFonts w:ascii="Calibri" w:eastAsia="Calibri" w:hAnsi="Calibri" w:cs="Calibri"/>
          <w:b/>
          <w:sz w:val="22"/>
          <w:szCs w:val="22"/>
        </w:rPr>
        <w:t xml:space="preserve">v prípade, ak hrozí alebo ak nastane situácia,  že výdavky rozpočtu Objednávateľa na prímestskú autobusovú dopravu v rozpočtovom roku presiahnu 30 %  z rozpočtovo určeného výnosu dane z príjmov </w:t>
      </w:r>
      <w:r>
        <w:rPr>
          <w:rFonts w:ascii="Calibri" w:eastAsia="Calibri" w:hAnsi="Calibri" w:cs="Calibri"/>
          <w:sz w:val="22"/>
          <w:szCs w:val="22"/>
        </w:rPr>
        <w:t>pre  Žilinský samosprávny kraj, ktorý je rozdeľovaný podľa zák</w:t>
      </w:r>
      <w:r>
        <w:rPr>
          <w:rFonts w:ascii="Calibri" w:eastAsia="Calibri" w:hAnsi="Calibri" w:cs="Calibri"/>
          <w:sz w:val="22"/>
          <w:szCs w:val="22"/>
        </w:rPr>
        <w:t xml:space="preserve">ona č. 564/2004 Z.z. o rozpočtovom určení výnosu dane z príjmov územnej samospráve a o zmene a doplnení niektorých zákonov   v znení neskorších zmien a  podľa nariadenia vlády SR č. 668/2004 Z. z. o rozdeľovaní výnosu z dane z príjmov územnej samospráve v </w:t>
      </w:r>
      <w:r>
        <w:rPr>
          <w:rFonts w:ascii="Calibri" w:eastAsia="Calibri" w:hAnsi="Calibri" w:cs="Calibri"/>
          <w:sz w:val="22"/>
          <w:szCs w:val="22"/>
        </w:rPr>
        <w:t>znení  neskorších zmien, je Objednávateľ  oprávnený požiadať  Dopravcu o rokovanie za účelom dosiahnutia dohody o riešení vzniknutej  nepriaznivej ekonomickej situácie Objednávateľa. V prípade, ak zmluvné strany nedosiahnu vzájomnú dohodu o riešení vzniknu</w:t>
      </w:r>
      <w:r>
        <w:rPr>
          <w:rFonts w:ascii="Calibri" w:eastAsia="Calibri" w:hAnsi="Calibri" w:cs="Calibri"/>
          <w:sz w:val="22"/>
          <w:szCs w:val="22"/>
        </w:rPr>
        <w:t xml:space="preserve">tej  nepriaznivej ekonomickej situácie  Objednávateľa v lehote do  3 (troch) mesiacov od doručenia písomnej žiadosti Objednávateľa o rokovanie Dopravcovi,   </w:t>
      </w:r>
      <w:r>
        <w:rPr>
          <w:rFonts w:ascii="Calibri" w:eastAsia="Calibri" w:hAnsi="Calibri" w:cs="Calibri"/>
          <w:b/>
          <w:sz w:val="22"/>
          <w:szCs w:val="22"/>
        </w:rPr>
        <w:t>Objednávateľ je oprávnený  dať Dopravcovi písomný Pokyn  znížiť rozsah poskytovania Služby o viac a</w:t>
      </w:r>
      <w:r>
        <w:rPr>
          <w:rFonts w:ascii="Calibri" w:eastAsia="Calibri" w:hAnsi="Calibri" w:cs="Calibri"/>
          <w:b/>
          <w:sz w:val="22"/>
          <w:szCs w:val="22"/>
        </w:rPr>
        <w:t xml:space="preserve">ko 15 % avšak najviac do 30 % </w:t>
      </w:r>
      <w:r>
        <w:rPr>
          <w:rFonts w:ascii="Calibri" w:eastAsia="Calibri" w:hAnsi="Calibri" w:cs="Calibri"/>
          <w:sz w:val="22"/>
          <w:szCs w:val="22"/>
        </w:rPr>
        <w:t xml:space="preserve">oproti Východiskovému rozsahu Služby podľa bodu 5.1 písm. b) Zmluvy  a to najmenej  najmenej  3  (tri ) mesiace pred účinnosťou zmeny a Dopravca sa zaväzuje takýto Pokyn Objednávateľa akceptovať. </w:t>
      </w:r>
      <w:r>
        <w:rPr>
          <w:rFonts w:ascii="Calibri" w:eastAsia="Calibri" w:hAnsi="Calibri" w:cs="Calibri"/>
          <w:b/>
          <w:sz w:val="22"/>
          <w:szCs w:val="22"/>
        </w:rPr>
        <w:t xml:space="preserve">Podľa tohto ustanovenia písm. </w:t>
      </w:r>
      <w:r>
        <w:rPr>
          <w:rFonts w:ascii="Calibri" w:eastAsia="Calibri" w:hAnsi="Calibri" w:cs="Calibri"/>
          <w:b/>
          <w:sz w:val="22"/>
          <w:szCs w:val="22"/>
        </w:rPr>
        <w:t>c) bodu 5.15 Zmluvy sa bude postupovať aj v prípade, ak sa Objednávateľ  dostane do nútenej správy.</w:t>
      </w:r>
    </w:p>
    <w:p w14:paraId="2C511758" w14:textId="18D332E8" w:rsidR="00C42294" w:rsidRDefault="00972AD3">
      <w:pPr>
        <w:numPr>
          <w:ilvl w:val="1"/>
          <w:numId w:val="7"/>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Zmluvné strany sa dohodli, že ak má Dopravca s Objednávateľom uzavretých viacero zmlúv o službách prímestskej autobusovej dopravy vo verejnom záujme</w:t>
      </w:r>
      <w:r>
        <w:rPr>
          <w:rFonts w:ascii="Calibri" w:eastAsia="Calibri" w:hAnsi="Calibri" w:cs="Calibri"/>
          <w:i/>
          <w:sz w:val="22"/>
          <w:szCs w:val="22"/>
        </w:rPr>
        <w:t xml:space="preserve"> </w:t>
      </w:r>
      <w:r>
        <w:rPr>
          <w:rFonts w:ascii="Calibri" w:eastAsia="Calibri" w:hAnsi="Calibri" w:cs="Calibri"/>
          <w:sz w:val="22"/>
          <w:szCs w:val="22"/>
        </w:rPr>
        <w:t>a v rám</w:t>
      </w:r>
      <w:r>
        <w:rPr>
          <w:rFonts w:ascii="Calibri" w:eastAsia="Calibri" w:hAnsi="Calibri" w:cs="Calibri"/>
          <w:sz w:val="22"/>
          <w:szCs w:val="22"/>
        </w:rPr>
        <w:t>ci zmeny v poskytovaní rozsahu Služby  v jednom dopravnom regióne vznikne potreba zvýšiť  počet vozidiel, a táto zmena sa preukázateľne dá zabezpečiť využitím vozidla z iného dopravného regiónu, tak na zabezpečenie tejto zmeny bude použité vozidlo Dopravcu</w:t>
      </w:r>
      <w:r>
        <w:rPr>
          <w:rFonts w:ascii="Calibri" w:eastAsia="Calibri" w:hAnsi="Calibri" w:cs="Calibri"/>
          <w:sz w:val="22"/>
          <w:szCs w:val="22"/>
        </w:rPr>
        <w:t xml:space="preserve"> z iného regiónu, na ktorý má uzavretú s Objednávateľom zmluvu  službách prímestskej autobusovej dopravy vo verejnom záujme; to neplatí v prípade prvej aktualizácií cestovných poriadkov pred začatím poskytovania Služby. </w:t>
      </w:r>
      <w:del w:id="19" w:author="Autor" w:date="2021-09-03T21:28:00Z">
        <w:r w:rsidR="00942B7F">
          <w:rPr>
            <w:rFonts w:ascii="Calibri" w:eastAsia="Calibri" w:hAnsi="Calibri" w:cs="Calibri"/>
            <w:sz w:val="22"/>
            <w:szCs w:val="22"/>
          </w:rPr>
          <w:delText>Vyúčtovanie rozsahu</w:delText>
        </w:r>
      </w:del>
      <w:ins w:id="20" w:author="Autor" w:date="2021-09-03T21:28:00Z">
        <w:r>
          <w:rPr>
            <w:rFonts w:ascii="Calibri" w:eastAsia="Calibri" w:hAnsi="Calibri" w:cs="Calibri"/>
            <w:sz w:val="22"/>
            <w:szCs w:val="22"/>
          </w:rPr>
          <w:t>R</w:t>
        </w:r>
        <w:r>
          <w:rPr>
            <w:rFonts w:ascii="Calibri" w:eastAsia="Calibri" w:hAnsi="Calibri" w:cs="Calibri"/>
            <w:color w:val="000000"/>
            <w:sz w:val="22"/>
            <w:szCs w:val="22"/>
          </w:rPr>
          <w:t>ozsah</w:t>
        </w:r>
      </w:ins>
      <w:r>
        <w:rPr>
          <w:rFonts w:ascii="Calibri" w:eastAsia="Calibri" w:hAnsi="Calibri" w:cs="Calibri"/>
          <w:color w:val="000000"/>
          <w:sz w:val="22"/>
          <w:szCs w:val="22"/>
        </w:rPr>
        <w:t xml:space="preserve"> takto odjazdených </w:t>
      </w:r>
      <w:del w:id="21" w:author="Autor" w:date="2021-09-03T21:28:00Z">
        <w:r w:rsidR="00942B7F">
          <w:rPr>
            <w:rFonts w:ascii="Calibri" w:eastAsia="Calibri" w:hAnsi="Calibri" w:cs="Calibri"/>
            <w:sz w:val="22"/>
            <w:szCs w:val="22"/>
          </w:rPr>
          <w:delText>výkonových kilometroch</w:delText>
        </w:r>
      </w:del>
      <w:ins w:id="22" w:author="Autor" w:date="2021-09-03T21:28:00Z">
        <w:r>
          <w:rPr>
            <w:rFonts w:ascii="Calibri" w:eastAsia="Calibri" w:hAnsi="Calibri" w:cs="Calibri"/>
            <w:color w:val="000000"/>
            <w:sz w:val="22"/>
            <w:szCs w:val="22"/>
          </w:rPr>
          <w:t>kilometrov</w:t>
        </w:r>
      </w:ins>
      <w:r>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bude </w:t>
      </w:r>
      <w:ins w:id="23" w:author="Autor" w:date="2021-09-03T21:28:00Z">
        <w:r>
          <w:rPr>
            <w:rFonts w:ascii="Calibri" w:eastAsia="Calibri" w:hAnsi="Calibri" w:cs="Calibri"/>
            <w:color w:val="000000"/>
            <w:sz w:val="22"/>
            <w:szCs w:val="22"/>
          </w:rPr>
          <w:t xml:space="preserve">zohľadnený </w:t>
        </w:r>
      </w:ins>
      <w:r>
        <w:rPr>
          <w:rFonts w:ascii="Calibri" w:eastAsia="Calibri" w:hAnsi="Calibri" w:cs="Calibri"/>
          <w:sz w:val="22"/>
          <w:szCs w:val="22"/>
        </w:rPr>
        <w:t xml:space="preserve">v </w:t>
      </w:r>
      <w:del w:id="24" w:author="Autor" w:date="2021-09-03T21:28:00Z">
        <w:r w:rsidR="00942B7F">
          <w:rPr>
            <w:rFonts w:ascii="Calibri" w:eastAsia="Calibri" w:hAnsi="Calibri" w:cs="Calibri"/>
            <w:sz w:val="22"/>
            <w:szCs w:val="22"/>
          </w:rPr>
          <w:delText>cenách, platných v dopravnom regióne</w:delText>
        </w:r>
      </w:del>
      <w:ins w:id="25" w:author="Autor" w:date="2021-09-03T21:28:00Z">
        <w:r>
          <w:rPr>
            <w:rFonts w:ascii="Calibri" w:eastAsia="Calibri" w:hAnsi="Calibri" w:cs="Calibri"/>
            <w:sz w:val="22"/>
            <w:szCs w:val="22"/>
          </w:rPr>
          <w:t xml:space="preserve">zmluve týkajúcej sa </w:t>
        </w:r>
        <w:r>
          <w:rPr>
            <w:rFonts w:ascii="Calibri" w:eastAsia="Calibri" w:hAnsi="Calibri" w:cs="Calibri"/>
            <w:color w:val="000000"/>
            <w:sz w:val="22"/>
            <w:szCs w:val="22"/>
          </w:rPr>
          <w:t>dopravného regiónu</w:t>
        </w:r>
      </w:ins>
      <w:r>
        <w:rPr>
          <w:rFonts w:ascii="Calibri" w:eastAsia="Calibri" w:hAnsi="Calibri" w:cs="Calibri"/>
          <w:color w:val="000000"/>
          <w:sz w:val="22"/>
          <w:szCs w:val="22"/>
        </w:rPr>
        <w:t>, v ktorom skutočne bude presunuté vozidlo jazdiť</w:t>
      </w:r>
      <w:del w:id="26" w:author="Autor" w:date="2021-09-03T21:28:00Z">
        <w:r w:rsidR="00942B7F">
          <w:rPr>
            <w:rFonts w:ascii="Calibri" w:eastAsia="Calibri" w:hAnsi="Calibri" w:cs="Calibri"/>
            <w:sz w:val="22"/>
            <w:szCs w:val="22"/>
          </w:rPr>
          <w:delText>, okrem mesačnej ceny jedného Základného vozidla, táto cena bude účtovaná</w:delText>
        </w:r>
      </w:del>
      <w:ins w:id="27" w:author="Autor" w:date="2021-09-03T21:28:00Z">
        <w:r>
          <w:rPr>
            <w:rFonts w:ascii="Calibri" w:eastAsia="Calibri" w:hAnsi="Calibri" w:cs="Calibri"/>
            <w:color w:val="000000"/>
            <w:sz w:val="22"/>
            <w:szCs w:val="22"/>
          </w:rPr>
          <w:t xml:space="preserve">. </w:t>
        </w:r>
        <w:r>
          <w:rPr>
            <w:rFonts w:ascii="Calibri" w:eastAsia="Calibri" w:hAnsi="Calibri" w:cs="Calibri"/>
            <w:sz w:val="22"/>
            <w:szCs w:val="22"/>
          </w:rPr>
          <w:t xml:space="preserve">Náklady na takéto </w:t>
        </w:r>
        <w:r>
          <w:rPr>
            <w:rFonts w:ascii="Calibri" w:eastAsia="Calibri" w:hAnsi="Calibri" w:cs="Calibri"/>
            <w:color w:val="000000"/>
            <w:sz w:val="22"/>
            <w:szCs w:val="22"/>
          </w:rPr>
          <w:t>Základné vozidl</w:t>
        </w:r>
        <w:r>
          <w:rPr>
            <w:rFonts w:ascii="Calibri" w:eastAsia="Calibri" w:hAnsi="Calibri" w:cs="Calibri"/>
            <w:sz w:val="22"/>
            <w:szCs w:val="22"/>
          </w:rPr>
          <w:t>o</w:t>
        </w:r>
        <w:r>
          <w:rPr>
            <w:rFonts w:ascii="Calibri" w:eastAsia="Calibri" w:hAnsi="Calibri" w:cs="Calibri"/>
            <w:color w:val="000000"/>
            <w:sz w:val="22"/>
            <w:szCs w:val="22"/>
          </w:rPr>
          <w:t>, bud</w:t>
        </w:r>
        <w:r>
          <w:rPr>
            <w:rFonts w:ascii="Calibri" w:eastAsia="Calibri" w:hAnsi="Calibri" w:cs="Calibri"/>
            <w:sz w:val="22"/>
            <w:szCs w:val="22"/>
          </w:rPr>
          <w:t>ú zohľadnené</w:t>
        </w:r>
      </w:ins>
      <w:r>
        <w:rPr>
          <w:rFonts w:ascii="Calibri" w:eastAsia="Calibri" w:hAnsi="Calibri" w:cs="Calibri"/>
          <w:sz w:val="22"/>
          <w:szCs w:val="22"/>
        </w:rPr>
        <w:t xml:space="preserve"> podľa </w:t>
      </w:r>
      <w:del w:id="28" w:author="Autor" w:date="2021-09-03T21:28:00Z">
        <w:r w:rsidR="00942B7F">
          <w:rPr>
            <w:rFonts w:ascii="Calibri" w:eastAsia="Calibri" w:hAnsi="Calibri" w:cs="Calibri"/>
            <w:sz w:val="22"/>
            <w:szCs w:val="22"/>
          </w:rPr>
          <w:delText>dopravného regiónu</w:delText>
        </w:r>
      </w:del>
      <w:ins w:id="29" w:author="Autor" w:date="2021-09-03T21:28:00Z">
        <w:r>
          <w:rPr>
            <w:rFonts w:ascii="Calibri" w:eastAsia="Calibri" w:hAnsi="Calibri" w:cs="Calibri"/>
            <w:sz w:val="22"/>
            <w:szCs w:val="22"/>
          </w:rPr>
          <w:t>tej zmluvy</w:t>
        </w:r>
      </w:ins>
      <w:r>
        <w:rPr>
          <w:rFonts w:ascii="Calibri" w:eastAsia="Calibri" w:hAnsi="Calibri" w:cs="Calibri"/>
          <w:color w:val="000000"/>
          <w:sz w:val="22"/>
          <w:szCs w:val="22"/>
        </w:rPr>
        <w:t xml:space="preserve">, v </w:t>
      </w:r>
      <w:del w:id="30" w:author="Autor" w:date="2021-09-03T21:28:00Z">
        <w:r w:rsidR="00942B7F">
          <w:rPr>
            <w:rFonts w:ascii="Calibri" w:eastAsia="Calibri" w:hAnsi="Calibri" w:cs="Calibri"/>
            <w:sz w:val="22"/>
            <w:szCs w:val="22"/>
          </w:rPr>
          <w:delText>ktorom</w:delText>
        </w:r>
      </w:del>
      <w:ins w:id="31" w:author="Autor" w:date="2021-09-03T21:28:00Z">
        <w:r>
          <w:rPr>
            <w:rFonts w:ascii="Calibri" w:eastAsia="Calibri" w:hAnsi="Calibri" w:cs="Calibri"/>
            <w:color w:val="000000"/>
            <w:sz w:val="22"/>
            <w:szCs w:val="22"/>
          </w:rPr>
          <w:t>zmysle ktorej</w:t>
        </w:r>
      </w:ins>
      <w:r>
        <w:rPr>
          <w:rFonts w:ascii="Calibri" w:eastAsia="Calibri" w:hAnsi="Calibri" w:cs="Calibri"/>
          <w:color w:val="000000"/>
          <w:sz w:val="22"/>
          <w:szCs w:val="22"/>
        </w:rPr>
        <w:t xml:space="preserve"> je vozidlo evidované. </w:t>
      </w:r>
    </w:p>
    <w:p w14:paraId="3DF960D7" w14:textId="77777777" w:rsidR="00C42294" w:rsidRDefault="00972AD3">
      <w:pPr>
        <w:widowControl w:val="0"/>
        <w:pBdr>
          <w:top w:val="nil"/>
          <w:left w:val="nil"/>
          <w:bottom w:val="nil"/>
          <w:right w:val="nil"/>
          <w:between w:val="nil"/>
        </w:pBdr>
        <w:tabs>
          <w:tab w:val="left" w:pos="708"/>
        </w:tabs>
        <w:spacing w:line="276" w:lineRule="auto"/>
        <w:ind w:left="709" w:hanging="709"/>
        <w:jc w:val="center"/>
        <w:rPr>
          <w:rFonts w:ascii="Calibri" w:eastAsia="Calibri" w:hAnsi="Calibri" w:cs="Calibri"/>
          <w:b/>
          <w:sz w:val="22"/>
          <w:szCs w:val="22"/>
        </w:rPr>
      </w:pPr>
      <w:r>
        <w:rPr>
          <w:rFonts w:ascii="Calibri" w:eastAsia="Calibri" w:hAnsi="Calibri" w:cs="Calibri"/>
          <w:b/>
          <w:sz w:val="22"/>
          <w:szCs w:val="22"/>
        </w:rPr>
        <w:t xml:space="preserve">Článok 6 </w:t>
      </w:r>
    </w:p>
    <w:p w14:paraId="3359872D"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del w:id="32" w:author="Autor" w:date="2021-09-03T21:28:00Z"/>
          <w:rFonts w:ascii="Calibri" w:eastAsia="Calibri" w:hAnsi="Calibri" w:cs="Calibri"/>
          <w:b/>
          <w:sz w:val="22"/>
          <w:szCs w:val="22"/>
        </w:rPr>
      </w:pPr>
      <w:del w:id="33" w:author="Autor" w:date="2021-09-03T21:28:00Z">
        <w:r>
          <w:rPr>
            <w:rFonts w:ascii="Calibri" w:eastAsia="Calibri" w:hAnsi="Calibri" w:cs="Calibri"/>
            <w:b/>
            <w:sz w:val="22"/>
            <w:szCs w:val="22"/>
          </w:rPr>
          <w:delText>PRÍSPEVOK ZA SLUŽBU, PRAVIDLÁ JEHO VÝPOČTU A HARMONOGRAM ÚHRAD</w:delText>
        </w:r>
      </w:del>
    </w:p>
    <w:p w14:paraId="0CA391BB"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del w:id="34" w:author="Autor" w:date="2021-09-03T21:28:00Z"/>
          <w:rFonts w:ascii="Calibri" w:eastAsia="Calibri" w:hAnsi="Calibri" w:cs="Calibri"/>
          <w:b/>
          <w:sz w:val="22"/>
          <w:szCs w:val="22"/>
        </w:rPr>
      </w:pPr>
    </w:p>
    <w:p w14:paraId="2304E8BB" w14:textId="7A1A783D" w:rsidR="00C42294" w:rsidRDefault="00972AD3">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rPr>
      </w:pPr>
      <w:r>
        <w:rPr>
          <w:rFonts w:ascii="Calibri" w:eastAsia="Calibri" w:hAnsi="Calibri" w:cs="Calibri"/>
          <w:b/>
          <w:sz w:val="22"/>
          <w:szCs w:val="22"/>
        </w:rPr>
        <w:t xml:space="preserve">CENA </w:t>
      </w:r>
      <w:del w:id="35" w:author="Autor" w:date="2021-09-03T21:28:00Z">
        <w:r w:rsidR="00942B7F">
          <w:rPr>
            <w:rFonts w:ascii="Calibri" w:eastAsia="Calibri" w:hAnsi="Calibri" w:cs="Calibri"/>
            <w:b/>
            <w:sz w:val="22"/>
            <w:szCs w:val="22"/>
          </w:rPr>
          <w:delText xml:space="preserve">ZA POSKYTOVANIE </w:delText>
        </w:r>
      </w:del>
      <w:r>
        <w:rPr>
          <w:rFonts w:ascii="Calibri" w:eastAsia="Calibri" w:hAnsi="Calibri" w:cs="Calibri"/>
          <w:b/>
          <w:sz w:val="22"/>
          <w:szCs w:val="22"/>
        </w:rPr>
        <w:t xml:space="preserve">SLUŽBY </w:t>
      </w:r>
      <w:ins w:id="36" w:author="Autor" w:date="2021-09-03T21:28:00Z">
        <w:r>
          <w:rPr>
            <w:rFonts w:ascii="Calibri" w:eastAsia="Calibri" w:hAnsi="Calibri" w:cs="Calibri"/>
            <w:b/>
            <w:sz w:val="22"/>
            <w:szCs w:val="22"/>
          </w:rPr>
          <w:t>A ZÚČTOVANIE</w:t>
        </w:r>
      </w:ins>
    </w:p>
    <w:p w14:paraId="6483BD09"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rPr>
          <w:del w:id="37" w:author="Autor" w:date="2021-09-03T21:28:00Z"/>
          <w:rFonts w:ascii="Calibri" w:eastAsia="Calibri" w:hAnsi="Calibri" w:cs="Calibri"/>
          <w:sz w:val="22"/>
          <w:szCs w:val="22"/>
        </w:rPr>
      </w:pPr>
    </w:p>
    <w:p w14:paraId="0E61127F" w14:textId="2CF7EC4B" w:rsidR="00C42294" w:rsidRDefault="00942B7F">
      <w:pPr>
        <w:widowControl w:val="0"/>
        <w:numPr>
          <w:ilvl w:val="1"/>
          <w:numId w:val="40"/>
        </w:numPr>
        <w:pBdr>
          <w:top w:val="nil"/>
          <w:left w:val="nil"/>
          <w:bottom w:val="nil"/>
          <w:right w:val="nil"/>
          <w:between w:val="nil"/>
        </w:pBdr>
        <w:tabs>
          <w:tab w:val="left" w:pos="708"/>
        </w:tabs>
        <w:spacing w:before="120" w:line="276" w:lineRule="auto"/>
        <w:jc w:val="center"/>
        <w:rPr>
          <w:ins w:id="38" w:author="Autor" w:date="2021-09-03T21:28:00Z"/>
          <w:rFonts w:ascii="Calibri" w:eastAsia="Calibri" w:hAnsi="Calibri" w:cs="Calibri"/>
          <w:b/>
          <w:color w:val="000000"/>
          <w:sz w:val="22"/>
          <w:szCs w:val="22"/>
        </w:rPr>
      </w:pPr>
      <w:del w:id="39" w:author="Autor" w:date="2021-09-03T21:28:00Z">
        <w:r>
          <w:rPr>
            <w:rFonts w:ascii="Calibri" w:eastAsia="Calibri" w:hAnsi="Calibri" w:cs="Calibri"/>
            <w:sz w:val="22"/>
            <w:szCs w:val="22"/>
          </w:rPr>
          <w:delText xml:space="preserve">6.1 </w:delText>
        </w:r>
      </w:del>
      <w:ins w:id="40" w:author="Autor" w:date="2021-09-03T21:28:00Z">
        <w:r w:rsidR="00972AD3">
          <w:rPr>
            <w:rFonts w:ascii="Calibri" w:eastAsia="Calibri" w:hAnsi="Calibri" w:cs="Calibri"/>
            <w:b/>
            <w:color w:val="000000"/>
            <w:sz w:val="22"/>
            <w:szCs w:val="22"/>
          </w:rPr>
          <w:t>Cena služby a zálohy</w:t>
        </w:r>
      </w:ins>
    </w:p>
    <w:p w14:paraId="3D0F4D55" w14:textId="77777777" w:rsidR="00C42294" w:rsidRDefault="00C42294">
      <w:pPr>
        <w:widowControl w:val="0"/>
        <w:pBdr>
          <w:top w:val="nil"/>
          <w:left w:val="nil"/>
          <w:bottom w:val="nil"/>
          <w:right w:val="nil"/>
          <w:between w:val="nil"/>
        </w:pBdr>
        <w:spacing w:line="276" w:lineRule="auto"/>
        <w:ind w:left="720"/>
        <w:jc w:val="left"/>
        <w:rPr>
          <w:ins w:id="41" w:author="Autor" w:date="2021-09-03T21:28:00Z"/>
          <w:rFonts w:ascii="Calibri" w:eastAsia="Calibri" w:hAnsi="Calibri" w:cs="Calibri"/>
          <w:color w:val="000000"/>
          <w:sz w:val="22"/>
          <w:szCs w:val="22"/>
        </w:rPr>
      </w:pPr>
    </w:p>
    <w:p w14:paraId="0F167C64" w14:textId="77777777" w:rsidR="00C42294" w:rsidRDefault="00972AD3">
      <w:pPr>
        <w:widowControl w:val="0"/>
        <w:numPr>
          <w:ilvl w:val="2"/>
          <w:numId w:val="40"/>
        </w:numPr>
        <w:pBdr>
          <w:top w:val="nil"/>
          <w:left w:val="nil"/>
          <w:bottom w:val="nil"/>
          <w:right w:val="nil"/>
          <w:between w:val="nil"/>
        </w:pBdr>
        <w:spacing w:after="200" w:line="276" w:lineRule="auto"/>
        <w:jc w:val="left"/>
        <w:rPr>
          <w:ins w:id="42" w:author="Autor" w:date="2021-09-03T21:28:00Z"/>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Cena </w:t>
      </w:r>
      <w:ins w:id="43" w:author="Autor" w:date="2021-09-03T21:28:00Z">
        <w:r>
          <w:rPr>
            <w:rFonts w:ascii="Calibri" w:eastAsia="Calibri" w:hAnsi="Calibri" w:cs="Calibri"/>
            <w:color w:val="000000"/>
            <w:sz w:val="22"/>
            <w:szCs w:val="22"/>
          </w:rPr>
          <w:t xml:space="preserve">Služby </w:t>
        </w:r>
      </w:ins>
      <w:r>
        <w:rPr>
          <w:rFonts w:ascii="Calibri" w:eastAsia="Calibri" w:hAnsi="Calibri" w:cs="Calibri"/>
          <w:color w:val="000000"/>
          <w:sz w:val="22"/>
          <w:szCs w:val="22"/>
        </w:rPr>
        <w:t xml:space="preserve">za </w:t>
      </w:r>
      <w:ins w:id="44" w:author="Autor" w:date="2021-09-03T21:28:00Z">
        <w:r>
          <w:rPr>
            <w:rFonts w:ascii="Calibri" w:eastAsia="Calibri" w:hAnsi="Calibri" w:cs="Calibri"/>
            <w:color w:val="000000"/>
            <w:sz w:val="22"/>
            <w:szCs w:val="22"/>
          </w:rPr>
          <w:t>príslušný kalendárny rok sa určí ako súčet:</w:t>
        </w:r>
      </w:ins>
    </w:p>
    <w:p w14:paraId="6CAEB8E1" w14:textId="77777777" w:rsidR="00C42294" w:rsidRDefault="00972AD3">
      <w:pPr>
        <w:numPr>
          <w:ilvl w:val="2"/>
          <w:numId w:val="34"/>
        </w:numPr>
        <w:pBdr>
          <w:top w:val="nil"/>
          <w:left w:val="nil"/>
          <w:bottom w:val="nil"/>
          <w:right w:val="nil"/>
          <w:between w:val="nil"/>
        </w:pBdr>
        <w:spacing w:after="120" w:line="276" w:lineRule="auto"/>
        <w:ind w:left="1276" w:hanging="567"/>
        <w:rPr>
          <w:ins w:id="45" w:author="Autor" w:date="2021-09-03T21:28:00Z"/>
          <w:sz w:val="22"/>
          <w:szCs w:val="22"/>
        </w:rPr>
      </w:pPr>
      <w:ins w:id="46" w:author="Autor" w:date="2021-09-03T21:28:00Z">
        <w:r>
          <w:rPr>
            <w:rFonts w:ascii="Calibri" w:eastAsia="Calibri" w:hAnsi="Calibri" w:cs="Calibri"/>
            <w:sz w:val="22"/>
            <w:szCs w:val="22"/>
          </w:rPr>
          <w:t xml:space="preserve">výšky skutočných nákladov Dopravcu podľa účtovnej evidencie za príslušný kalendárny rok, ktoré Objednávateľ uznal pri vykonávaní štvrťročných kontrol podľa bodu 6.4.3, a to v protokoloch vydaných za štyri kalendárne štvrťroky príslušného kalendárneho roka </w:t>
        </w:r>
        <w:r>
          <w:rPr>
            <w:rFonts w:ascii="Calibri" w:eastAsia="Calibri" w:hAnsi="Calibri" w:cs="Calibri"/>
            <w:sz w:val="22"/>
            <w:szCs w:val="22"/>
          </w:rPr>
          <w:t xml:space="preserve">podľa bodu 6.4.5, prípadne ktoré ako opodstatnené uznal súdny znalec podľa bodu 6.4.5, a </w:t>
        </w:r>
      </w:ins>
    </w:p>
    <w:p w14:paraId="05F7848E" w14:textId="77777777" w:rsidR="00C42294" w:rsidRDefault="00972AD3">
      <w:pPr>
        <w:numPr>
          <w:ilvl w:val="2"/>
          <w:numId w:val="34"/>
        </w:numPr>
        <w:pBdr>
          <w:top w:val="nil"/>
          <w:left w:val="nil"/>
          <w:bottom w:val="nil"/>
          <w:right w:val="nil"/>
          <w:between w:val="nil"/>
        </w:pBdr>
        <w:spacing w:after="120" w:line="276" w:lineRule="auto"/>
        <w:ind w:left="1276" w:hanging="567"/>
        <w:rPr>
          <w:ins w:id="47" w:author="Autor" w:date="2021-09-03T21:28:00Z"/>
          <w:sz w:val="22"/>
          <w:szCs w:val="22"/>
        </w:rPr>
      </w:pPr>
      <w:ins w:id="48" w:author="Autor" w:date="2021-09-03T21:28:00Z">
        <w:r>
          <w:rPr>
            <w:rFonts w:ascii="Calibri" w:eastAsia="Calibri" w:hAnsi="Calibri" w:cs="Calibri"/>
            <w:sz w:val="22"/>
            <w:szCs w:val="22"/>
          </w:rPr>
          <w:t xml:space="preserve">primeraného zisku, ktorý sa určí podľa vzorca </w:t>
        </w:r>
      </w:ins>
    </w:p>
    <w:p w14:paraId="03A4F5F6" w14:textId="77777777" w:rsidR="00C42294" w:rsidRDefault="00972AD3">
      <w:pPr>
        <w:widowControl w:val="0"/>
        <w:pBdr>
          <w:top w:val="nil"/>
          <w:left w:val="nil"/>
          <w:bottom w:val="nil"/>
          <w:right w:val="nil"/>
          <w:between w:val="nil"/>
        </w:pBdr>
        <w:spacing w:after="200" w:line="276" w:lineRule="auto"/>
        <w:ind w:left="1133" w:firstLine="306"/>
        <w:jc w:val="center"/>
        <w:rPr>
          <w:ins w:id="49" w:author="Autor" w:date="2021-09-03T21:28:00Z"/>
          <w:rFonts w:ascii="Calibri" w:eastAsia="Calibri" w:hAnsi="Calibri" w:cs="Calibri"/>
          <w:b/>
          <w:sz w:val="26"/>
          <w:szCs w:val="26"/>
          <w:highlight w:val="yellow"/>
          <w:vertAlign w:val="subscript"/>
        </w:rPr>
      </w:pPr>
      <w:ins w:id="50" w:author="Autor" w:date="2021-09-03T21:28:00Z">
        <w:r>
          <w:rPr>
            <w:rFonts w:ascii="Calibri" w:eastAsia="Calibri" w:hAnsi="Calibri" w:cs="Calibri"/>
            <w:b/>
            <w:sz w:val="22"/>
            <w:szCs w:val="22"/>
          </w:rPr>
          <w:t>Primeraný zisk = CC</w:t>
        </w:r>
        <w:r>
          <w:rPr>
            <w:rFonts w:ascii="Calibri" w:eastAsia="Calibri" w:hAnsi="Calibri" w:cs="Calibri"/>
            <w:b/>
            <w:sz w:val="26"/>
            <w:szCs w:val="26"/>
            <w:vertAlign w:val="subscript"/>
          </w:rPr>
          <w:t>ZISK0KMX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6"/>
            <w:szCs w:val="26"/>
            <w:highlight w:val="yellow"/>
            <w:vertAlign w:val="subscript"/>
          </w:rPr>
          <w:t xml:space="preserve"> </w:t>
        </w:r>
      </w:ins>
    </w:p>
    <w:p w14:paraId="6A7C7E96" w14:textId="77777777" w:rsidR="00C42294" w:rsidRDefault="00972AD3">
      <w:pPr>
        <w:widowControl w:val="0"/>
        <w:pBdr>
          <w:top w:val="nil"/>
          <w:left w:val="nil"/>
          <w:bottom w:val="nil"/>
          <w:right w:val="nil"/>
          <w:between w:val="nil"/>
        </w:pBdr>
        <w:spacing w:after="200" w:line="276" w:lineRule="auto"/>
        <w:ind w:left="2415" w:hanging="1140"/>
        <w:rPr>
          <w:ins w:id="51" w:author="Autor" w:date="2021-09-03T21:28:00Z"/>
          <w:rFonts w:ascii="Calibri" w:eastAsia="Calibri" w:hAnsi="Calibri" w:cs="Calibri"/>
          <w:sz w:val="22"/>
          <w:szCs w:val="22"/>
        </w:rPr>
      </w:pPr>
      <w:ins w:id="52"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45111E61" w14:textId="77777777" w:rsidR="00C42294" w:rsidRDefault="00972AD3">
      <w:pPr>
        <w:widowControl w:val="0"/>
        <w:pBdr>
          <w:top w:val="nil"/>
          <w:left w:val="nil"/>
          <w:bottom w:val="nil"/>
          <w:right w:val="nil"/>
          <w:between w:val="nil"/>
        </w:pBdr>
        <w:spacing w:after="200" w:line="276" w:lineRule="auto"/>
        <w:ind w:left="2409" w:hanging="1133"/>
        <w:rPr>
          <w:ins w:id="53" w:author="Autor" w:date="2021-09-03T21:28:00Z"/>
          <w:rFonts w:ascii="Calibri" w:eastAsia="Calibri" w:hAnsi="Calibri" w:cs="Calibri"/>
          <w:sz w:val="22"/>
          <w:szCs w:val="22"/>
        </w:rPr>
      </w:pPr>
      <w:ins w:id="54" w:author="Autor" w:date="2021-09-03T21:28:00Z">
        <w:r>
          <w:rPr>
            <w:rFonts w:ascii="Calibri" w:eastAsia="Calibri" w:hAnsi="Calibri" w:cs="Calibri"/>
            <w:sz w:val="22"/>
            <w:szCs w:val="22"/>
          </w:rPr>
          <w:t>CC</w:t>
        </w:r>
        <w:r>
          <w:rPr>
            <w:rFonts w:ascii="Calibri" w:eastAsia="Calibri" w:hAnsi="Calibri" w:cs="Calibri"/>
            <w:sz w:val="26"/>
            <w:szCs w:val="26"/>
            <w:vertAlign w:val="subscript"/>
          </w:rPr>
          <w:t xml:space="preserve">ZISK0KMX </w:t>
        </w:r>
        <w:r>
          <w:rPr>
            <w:rFonts w:ascii="Calibri" w:eastAsia="Calibri" w:hAnsi="Calibri" w:cs="Calibri"/>
            <w:b/>
            <w:sz w:val="26"/>
            <w:szCs w:val="26"/>
            <w:vertAlign w:val="subscript"/>
          </w:rPr>
          <w:t xml:space="preserve">    </w:t>
        </w:r>
        <w:r>
          <w:rPr>
            <w:rFonts w:ascii="Calibri" w:eastAsia="Calibri" w:hAnsi="Calibri" w:cs="Calibri"/>
            <w:sz w:val="22"/>
            <w:szCs w:val="22"/>
          </w:rPr>
          <w:t xml:space="preserve">je zisk na jeden kilometer, ktorý Dopravca uviedol vo svojej Ponuke </w:t>
        </w:r>
      </w:ins>
    </w:p>
    <w:p w14:paraId="3CC73991" w14:textId="77777777" w:rsidR="00C42294" w:rsidRDefault="00972AD3">
      <w:pPr>
        <w:widowControl w:val="0"/>
        <w:pBdr>
          <w:top w:val="nil"/>
          <w:left w:val="nil"/>
          <w:bottom w:val="nil"/>
          <w:right w:val="nil"/>
          <w:between w:val="nil"/>
        </w:pBdr>
        <w:spacing w:after="200" w:line="276" w:lineRule="auto"/>
        <w:ind w:left="2409" w:hanging="1133"/>
        <w:rPr>
          <w:ins w:id="55" w:author="Autor" w:date="2021-09-03T21:28:00Z"/>
          <w:rFonts w:ascii="Calibri" w:eastAsia="Calibri" w:hAnsi="Calibri" w:cs="Calibri"/>
          <w:sz w:val="22"/>
          <w:szCs w:val="22"/>
        </w:rPr>
      </w:pPr>
      <w:ins w:id="56" w:author="Autor" w:date="2021-09-03T21:28:00Z">
        <w:r>
          <w:rPr>
            <w:rFonts w:ascii="Calibri" w:eastAsia="Calibri" w:hAnsi="Calibri" w:cs="Calibri"/>
            <w:sz w:val="22"/>
            <w:szCs w:val="22"/>
          </w:rPr>
          <w:t>KM</w:t>
        </w:r>
        <w:r>
          <w:rPr>
            <w:rFonts w:ascii="Calibri" w:eastAsia="Calibri" w:hAnsi="Calibri" w:cs="Calibri"/>
            <w:sz w:val="22"/>
            <w:szCs w:val="22"/>
            <w:vertAlign w:val="subscript"/>
          </w:rPr>
          <w:t>CPX</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 xml:space="preserve">je počet Objednávateľom uznaných ubehnutých Tarifných kilometrov, Obehových kilometrov, Technologických kilometrov, obchádzok, výluk, Posilových spojov, ktoré Objednávateľ uznal ako opodstatnené v príslušnom kalendárnom roku, </w:t>
        </w:r>
      </w:ins>
    </w:p>
    <w:p w14:paraId="41F850B5" w14:textId="77777777" w:rsidR="00C42294" w:rsidRDefault="00972AD3">
      <w:pPr>
        <w:widowControl w:val="0"/>
        <w:pBdr>
          <w:top w:val="nil"/>
          <w:left w:val="nil"/>
          <w:bottom w:val="nil"/>
          <w:right w:val="nil"/>
          <w:between w:val="nil"/>
        </w:pBdr>
        <w:spacing w:after="240" w:line="276" w:lineRule="auto"/>
        <w:ind w:left="709"/>
        <w:rPr>
          <w:ins w:id="57" w:author="Autor" w:date="2021-09-03T21:28:00Z"/>
          <w:rFonts w:ascii="Calibri" w:eastAsia="Calibri" w:hAnsi="Calibri" w:cs="Calibri"/>
          <w:sz w:val="22"/>
          <w:szCs w:val="22"/>
        </w:rPr>
      </w:pPr>
      <w:ins w:id="58" w:author="Autor" w:date="2021-09-03T21:28:00Z">
        <w:r>
          <w:rPr>
            <w:rFonts w:ascii="Calibri" w:eastAsia="Calibri" w:hAnsi="Calibri" w:cs="Calibri"/>
            <w:sz w:val="22"/>
            <w:szCs w:val="22"/>
          </w:rPr>
          <w:t>maximálne však do výšky objek</w:t>
        </w:r>
        <w:r>
          <w:rPr>
            <w:rFonts w:ascii="Calibri" w:eastAsia="Calibri" w:hAnsi="Calibri" w:cs="Calibri"/>
            <w:sz w:val="22"/>
            <w:szCs w:val="22"/>
          </w:rPr>
          <w:t>tivizovanej Maximálnej ceny služby podľa bodu 6.2.4. Pre vylúčenie pochybností platí, že pokiaľ hodnota súčtu skutočných uznaných nákladov a primeraného zisku podľa tohto bodu 6.1.1 presiahne hodnotu objektivizovanej Maximálnej ceny služby podľa bodu 6.2.4</w:t>
        </w:r>
        <w:r>
          <w:rPr>
            <w:rFonts w:ascii="Calibri" w:eastAsia="Calibri" w:hAnsi="Calibri" w:cs="Calibri"/>
            <w:sz w:val="22"/>
            <w:szCs w:val="22"/>
          </w:rPr>
          <w:t xml:space="preserve">, Cena Služby sa bude rovnať hodnote objektivizovanej Maximálnej ceny služby podľa bodu 6.2.4.  </w:t>
        </w:r>
      </w:ins>
    </w:p>
    <w:p w14:paraId="6E3D1235" w14:textId="77777777" w:rsidR="00C42294" w:rsidRDefault="00972AD3">
      <w:pPr>
        <w:widowControl w:val="0"/>
        <w:numPr>
          <w:ilvl w:val="2"/>
          <w:numId w:val="40"/>
        </w:numPr>
        <w:pBdr>
          <w:top w:val="nil"/>
          <w:left w:val="nil"/>
          <w:bottom w:val="nil"/>
          <w:right w:val="nil"/>
          <w:between w:val="nil"/>
        </w:pBdr>
        <w:spacing w:after="240" w:line="276" w:lineRule="auto"/>
        <w:rPr>
          <w:ins w:id="59" w:author="Autor" w:date="2021-09-03T21:28:00Z"/>
          <w:rFonts w:ascii="Calibri" w:eastAsia="Calibri" w:hAnsi="Calibri" w:cs="Calibri"/>
          <w:color w:val="000000"/>
          <w:sz w:val="22"/>
          <w:szCs w:val="22"/>
        </w:rPr>
      </w:pPr>
      <w:ins w:id="60" w:author="Autor" w:date="2021-09-03T21:28:00Z">
        <w:r>
          <w:rPr>
            <w:rFonts w:ascii="Calibri" w:eastAsia="Calibri" w:hAnsi="Calibri" w:cs="Calibri"/>
            <w:color w:val="000000"/>
            <w:sz w:val="22"/>
            <w:szCs w:val="22"/>
          </w:rPr>
          <w:t>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w:t>
        </w:r>
        <w:r>
          <w:rPr>
            <w:rFonts w:ascii="Calibri" w:eastAsia="Calibri" w:hAnsi="Calibri" w:cs="Calibri"/>
            <w:color w:val="000000"/>
            <w:sz w:val="22"/>
            <w:szCs w:val="22"/>
          </w:rPr>
          <w:t xml:space="preserve">replatok alebo nedoplatok, pri vysporiadaní ktorého sa postupuje v zmysle bodov 6.4.9. a 6.4.10.  </w:t>
        </w:r>
      </w:ins>
    </w:p>
    <w:p w14:paraId="37F06F05" w14:textId="77777777" w:rsidR="00C42294" w:rsidRDefault="00972AD3">
      <w:pPr>
        <w:widowControl w:val="0"/>
        <w:numPr>
          <w:ilvl w:val="2"/>
          <w:numId w:val="40"/>
        </w:numPr>
        <w:pBdr>
          <w:top w:val="nil"/>
          <w:left w:val="nil"/>
          <w:bottom w:val="nil"/>
          <w:right w:val="nil"/>
          <w:between w:val="nil"/>
        </w:pBdr>
        <w:spacing w:after="200" w:line="276" w:lineRule="auto"/>
        <w:rPr>
          <w:ins w:id="61" w:author="Autor" w:date="2021-09-03T21:28:00Z"/>
          <w:rFonts w:ascii="Calibri" w:eastAsia="Calibri" w:hAnsi="Calibri" w:cs="Calibri"/>
          <w:color w:val="000000"/>
          <w:sz w:val="22"/>
          <w:szCs w:val="22"/>
        </w:rPr>
      </w:pPr>
      <w:ins w:id="62" w:author="Autor" w:date="2021-09-03T21:28:00Z">
        <w:r>
          <w:rPr>
            <w:rFonts w:ascii="Calibri" w:eastAsia="Calibri" w:hAnsi="Calibri" w:cs="Calibri"/>
            <w:color w:val="000000"/>
            <w:sz w:val="22"/>
            <w:szCs w:val="22"/>
          </w:rPr>
          <w:t>Objednávateľ vypočíta výšku mesačných záloh na celý príslušný kalendárny rok a túto oznámi Dopravcovi, najneskôr do 31.12. predchádzajúceho kalendárneho roka</w:t>
        </w:r>
        <w:r>
          <w:rPr>
            <w:rFonts w:ascii="Calibri" w:eastAsia="Calibri" w:hAnsi="Calibri" w:cs="Calibri"/>
            <w:color w:val="000000"/>
            <w:sz w:val="22"/>
            <w:szCs w:val="22"/>
          </w:rPr>
          <w:t>. Výška mesačnej zálohy bude v každom mesiaci počas kalendárneho roka rovnaká a určí sa nasledovne:</w:t>
        </w:r>
      </w:ins>
    </w:p>
    <w:p w14:paraId="1DDFDEB9" w14:textId="77777777" w:rsidR="00C42294" w:rsidRDefault="00972AD3">
      <w:pPr>
        <w:spacing w:after="200" w:line="276" w:lineRule="auto"/>
        <w:ind w:left="360"/>
        <w:jc w:val="center"/>
        <w:rPr>
          <w:ins w:id="63" w:author="Autor" w:date="2021-09-03T21:28:00Z"/>
          <w:rFonts w:ascii="Calibri" w:eastAsia="Calibri" w:hAnsi="Calibri" w:cs="Calibri"/>
          <w:b/>
          <w:sz w:val="22"/>
          <w:szCs w:val="22"/>
        </w:rPr>
      </w:pPr>
      <w:ins w:id="64" w:author="Autor" w:date="2021-09-03T21:28:00Z">
        <w:r>
          <w:rPr>
            <w:rFonts w:ascii="Calibri" w:eastAsia="Calibri" w:hAnsi="Calibri" w:cs="Calibri"/>
            <w:b/>
            <w:sz w:val="22"/>
            <w:szCs w:val="22"/>
          </w:rPr>
          <w:t>ZAL</w:t>
        </w:r>
        <w:r>
          <w:rPr>
            <w:rFonts w:ascii="Calibri" w:eastAsia="Calibri" w:hAnsi="Calibri" w:cs="Calibri"/>
            <w:b/>
            <w:sz w:val="22"/>
            <w:szCs w:val="22"/>
            <w:vertAlign w:val="subscript"/>
          </w:rPr>
          <w:t>M</w:t>
        </w:r>
        <w:r>
          <w:rPr>
            <w:rFonts w:ascii="Calibri" w:eastAsia="Calibri" w:hAnsi="Calibri" w:cs="Calibri"/>
            <w:b/>
            <w:sz w:val="22"/>
            <w:szCs w:val="22"/>
          </w:rPr>
          <w:t xml:space="preserve"> = 0,90 x (</w:t>
        </w:r>
        <w:r>
          <w:rPr>
            <w:rFonts w:ascii="Calibri" w:eastAsia="Calibri" w:hAnsi="Calibri" w:cs="Calibri"/>
            <w:b/>
            <w:sz w:val="28"/>
            <w:szCs w:val="28"/>
          </w:rPr>
          <w:t xml:space="preserve">{ </w:t>
        </w:r>
        <w:r>
          <w:rPr>
            <w:rFonts w:ascii="Calibri" w:eastAsia="Calibri" w:hAnsi="Calibri" w:cs="Calibri"/>
            <w:b/>
            <w:sz w:val="22"/>
            <w:szCs w:val="22"/>
          </w:rPr>
          <w:t>C</w:t>
        </w:r>
        <w:r>
          <w:rPr>
            <w:rFonts w:ascii="Calibri" w:eastAsia="Calibri" w:hAnsi="Calibri" w:cs="Calibri"/>
            <w:b/>
            <w:sz w:val="22"/>
            <w:szCs w:val="22"/>
            <w:vertAlign w:val="subscript"/>
          </w:rPr>
          <w:t xml:space="preserve">SPOLUX  </w:t>
        </w:r>
        <w:r>
          <w:rPr>
            <w:rFonts w:ascii="Calibri" w:eastAsia="Calibri" w:hAnsi="Calibri" w:cs="Calibri"/>
            <w:b/>
            <w:sz w:val="22"/>
            <w:szCs w:val="22"/>
          </w:rPr>
          <w:t>+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8"/>
            <w:szCs w:val="28"/>
          </w:rPr>
          <w:t>}</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 T</w:t>
        </w:r>
        <w:r>
          <w:rPr>
            <w:rFonts w:ascii="Calibri" w:eastAsia="Calibri" w:hAnsi="Calibri" w:cs="Calibri"/>
            <w:b/>
            <w:sz w:val="22"/>
            <w:szCs w:val="22"/>
            <w:vertAlign w:val="subscript"/>
          </w:rPr>
          <w:t>PLAN</w:t>
        </w:r>
        <w:r>
          <w:rPr>
            <w:rFonts w:ascii="Calibri" w:eastAsia="Calibri" w:hAnsi="Calibri" w:cs="Calibri"/>
            <w:b/>
            <w:sz w:val="22"/>
            <w:szCs w:val="22"/>
          </w:rPr>
          <w:t xml:space="preserve"> ) / 12</w:t>
        </w:r>
      </w:ins>
    </w:p>
    <w:p w14:paraId="307012C2" w14:textId="77777777" w:rsidR="00C42294" w:rsidRDefault="00C42294">
      <w:pPr>
        <w:spacing w:line="276" w:lineRule="auto"/>
        <w:ind w:left="1429"/>
        <w:jc w:val="center"/>
        <w:rPr>
          <w:ins w:id="65" w:author="Autor" w:date="2021-09-03T21:28:00Z"/>
          <w:rFonts w:ascii="Calibri" w:eastAsia="Calibri" w:hAnsi="Calibri" w:cs="Calibri"/>
          <w:sz w:val="22"/>
          <w:szCs w:val="22"/>
        </w:rPr>
      </w:pPr>
    </w:p>
    <w:p w14:paraId="568C751E" w14:textId="77777777" w:rsidR="00C42294" w:rsidRDefault="00972AD3">
      <w:pPr>
        <w:spacing w:after="120" w:line="276" w:lineRule="auto"/>
        <w:ind w:left="2269" w:hanging="851"/>
        <w:rPr>
          <w:moveTo w:id="66" w:author="Autor" w:date="2021-09-03T21:28:00Z"/>
          <w:rFonts w:ascii="Calibri" w:eastAsia="Calibri" w:hAnsi="Calibri" w:cs="Calibri"/>
          <w:sz w:val="22"/>
          <w:szCs w:val="22"/>
        </w:rPr>
      </w:pPr>
      <w:moveToRangeStart w:id="67" w:author="Autor" w:date="2021-09-03T21:28:00Z" w:name="move81596918"/>
      <w:moveTo w:id="68" w:author="Autor" w:date="2021-09-03T21:28:00Z">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moveTo>
    </w:p>
    <w:moveToRangeEnd w:id="67"/>
    <w:p w14:paraId="6575D52A" w14:textId="77777777" w:rsidR="00C42294" w:rsidRDefault="00972AD3">
      <w:pPr>
        <w:spacing w:after="120" w:line="276" w:lineRule="auto"/>
        <w:ind w:left="2269" w:hanging="851"/>
        <w:rPr>
          <w:ins w:id="69" w:author="Autor" w:date="2021-09-03T21:28:00Z"/>
          <w:rFonts w:ascii="Calibri" w:eastAsia="Calibri" w:hAnsi="Calibri" w:cs="Calibri"/>
          <w:sz w:val="22"/>
          <w:szCs w:val="22"/>
        </w:rPr>
      </w:pPr>
      <w:ins w:id="70"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747FA138" w14:textId="77777777" w:rsidR="00C42294" w:rsidRDefault="00972AD3">
      <w:pPr>
        <w:spacing w:after="120" w:line="276" w:lineRule="auto"/>
        <w:ind w:left="2269" w:hanging="851"/>
        <w:rPr>
          <w:ins w:id="71" w:author="Autor" w:date="2021-09-03T21:28:00Z"/>
          <w:rFonts w:ascii="Calibri" w:eastAsia="Calibri" w:hAnsi="Calibri" w:cs="Calibri"/>
          <w:sz w:val="22"/>
          <w:szCs w:val="22"/>
        </w:rPr>
      </w:pPr>
      <w:ins w:id="72" w:author="Autor" w:date="2021-09-03T21:28:00Z">
        <w:r>
          <w:rPr>
            <w:rFonts w:ascii="Calibri" w:eastAsia="Calibri" w:hAnsi="Calibri" w:cs="Calibri"/>
            <w:sz w:val="22"/>
            <w:szCs w:val="22"/>
          </w:rPr>
          <w:t>C</w:t>
        </w:r>
        <w:r>
          <w:rPr>
            <w:rFonts w:ascii="Calibri" w:eastAsia="Calibri" w:hAnsi="Calibri" w:cs="Calibri"/>
            <w:sz w:val="22"/>
            <w:szCs w:val="22"/>
            <w:vertAlign w:val="subscript"/>
          </w:rPr>
          <w:t>SPOLUX</w:t>
        </w:r>
        <w:r>
          <w:rPr>
            <w:rFonts w:ascii="Calibri" w:eastAsia="Calibri" w:hAnsi="Calibri" w:cs="Calibri"/>
            <w:sz w:val="22"/>
            <w:szCs w:val="22"/>
          </w:rPr>
          <w:tab/>
          <w:t>je Cena Služby podľa posledného ročného zúčtovania a pre prípad, že ešte žiadne ročné zúčtovanie nebolo urobené je C</w:t>
        </w:r>
        <w:r>
          <w:rPr>
            <w:rFonts w:ascii="Calibri" w:eastAsia="Calibri" w:hAnsi="Calibri" w:cs="Calibri"/>
            <w:sz w:val="22"/>
            <w:szCs w:val="22"/>
            <w:vertAlign w:val="subscript"/>
          </w:rPr>
          <w:t xml:space="preserve">SPOLUX </w:t>
        </w:r>
        <w:r>
          <w:rPr>
            <w:rFonts w:ascii="Calibri" w:eastAsia="Calibri" w:hAnsi="Calibri" w:cs="Calibri"/>
            <w:sz w:val="22"/>
            <w:szCs w:val="22"/>
          </w:rPr>
          <w:t xml:space="preserve"> východisková hodnot</w:t>
        </w:r>
        <w:r>
          <w:rPr>
            <w:rFonts w:ascii="Calibri" w:eastAsia="Calibri" w:hAnsi="Calibri" w:cs="Calibri"/>
            <w:sz w:val="22"/>
            <w:szCs w:val="22"/>
          </w:rPr>
          <w:t xml:space="preserve">a z Ponuky Dopravcu </w:t>
        </w:r>
        <w:r>
          <w:rPr>
            <w:rFonts w:ascii="Calibri" w:eastAsia="Calibri" w:hAnsi="Calibri" w:cs="Calibri"/>
            <w:sz w:val="20"/>
          </w:rPr>
          <w:t xml:space="preserve"> </w:t>
        </w:r>
        <w:r>
          <w:rPr>
            <w:rFonts w:ascii="Calibri" w:eastAsia="Calibri" w:hAnsi="Calibri" w:cs="Calibri"/>
            <w:sz w:val="22"/>
            <w:szCs w:val="22"/>
          </w:rPr>
          <w:t>C</w:t>
        </w:r>
        <w:r>
          <w:rPr>
            <w:rFonts w:ascii="Calibri" w:eastAsia="Calibri" w:hAnsi="Calibri" w:cs="Calibri"/>
            <w:sz w:val="22"/>
            <w:szCs w:val="22"/>
            <w:vertAlign w:val="subscript"/>
          </w:rPr>
          <w:t xml:space="preserve">SPOLU0 </w:t>
        </w:r>
        <w:r>
          <w:rPr>
            <w:rFonts w:ascii="Calibri" w:eastAsia="Calibri" w:hAnsi="Calibri" w:cs="Calibri"/>
            <w:sz w:val="22"/>
            <w:szCs w:val="22"/>
          </w:rPr>
          <w:t xml:space="preserve">podľa bodu 6.3.3 </w:t>
        </w:r>
      </w:ins>
    </w:p>
    <w:p w14:paraId="5F58CFF0" w14:textId="77777777" w:rsidR="00C42294" w:rsidRDefault="00972AD3">
      <w:pPr>
        <w:spacing w:after="120" w:line="276" w:lineRule="auto"/>
        <w:ind w:left="2268" w:hanging="850"/>
        <w:rPr>
          <w:ins w:id="73" w:author="Autor" w:date="2021-09-03T21:28:00Z"/>
          <w:rFonts w:ascii="Calibri" w:eastAsia="Calibri" w:hAnsi="Calibri" w:cs="Calibri"/>
          <w:sz w:val="22"/>
          <w:szCs w:val="22"/>
        </w:rPr>
      </w:pPr>
      <w:ins w:id="74" w:author="Autor" w:date="2021-09-03T21:28: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rPr>
          <w:tab/>
          <w:t xml:space="preserve">je mesačný priemerný počet Základných a Záložných vozidiel za kalendárny rok pre každú veľkostnú kategóriu, v ktorom sa záloha počíta a pre prípad prvého roku východiskový počet vozidiel podľa bodu 6.3.9 </w:t>
        </w:r>
      </w:ins>
    </w:p>
    <w:p w14:paraId="6D2E07EC" w14:textId="77777777" w:rsidR="00C42294" w:rsidRDefault="00972AD3">
      <w:pPr>
        <w:spacing w:after="120" w:line="276" w:lineRule="auto"/>
        <w:ind w:left="2269" w:hanging="851"/>
        <w:rPr>
          <w:ins w:id="75" w:author="Autor" w:date="2021-09-03T21:28:00Z"/>
          <w:rFonts w:ascii="Calibri" w:eastAsia="Calibri" w:hAnsi="Calibri" w:cs="Calibri"/>
          <w:sz w:val="22"/>
          <w:szCs w:val="22"/>
        </w:rPr>
      </w:pPr>
      <w:ins w:id="76" w:author="Autor" w:date="2021-09-03T21:28: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rPr>
          <w:tab/>
          <w:t>sú ročné náklady na jedno Základné alebo Zálohové vozidlo, vrátane informačného a odbavovacieho systému a ostatných pevných zariadení ako je napr. stojan na lyže, zabudované v autobuse samostatne pre každú veľkostnú kategóriu podľa bodu 6.3.9</w:t>
        </w:r>
      </w:ins>
    </w:p>
    <w:p w14:paraId="19F2CB7E" w14:textId="77777777" w:rsidR="00C42294" w:rsidRDefault="00972AD3">
      <w:pPr>
        <w:spacing w:after="240" w:line="276" w:lineRule="auto"/>
        <w:ind w:left="2269" w:hanging="851"/>
        <w:rPr>
          <w:ins w:id="77" w:author="Autor" w:date="2021-09-03T21:28:00Z"/>
          <w:rFonts w:ascii="Calibri" w:eastAsia="Calibri" w:hAnsi="Calibri" w:cs="Calibri"/>
          <w:sz w:val="22"/>
          <w:szCs w:val="22"/>
        </w:rPr>
      </w:pPr>
      <w:ins w:id="78" w:author="Autor" w:date="2021-09-03T21:28:00Z">
        <w:r>
          <w:rPr>
            <w:rFonts w:ascii="Calibri" w:eastAsia="Calibri" w:hAnsi="Calibri" w:cs="Calibri"/>
            <w:sz w:val="22"/>
            <w:szCs w:val="22"/>
          </w:rPr>
          <w:t>T</w:t>
        </w:r>
        <w:r>
          <w:rPr>
            <w:rFonts w:ascii="Calibri" w:eastAsia="Calibri" w:hAnsi="Calibri" w:cs="Calibri"/>
            <w:sz w:val="22"/>
            <w:szCs w:val="22"/>
            <w:vertAlign w:val="subscript"/>
          </w:rPr>
          <w:t>PLAN</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 xml:space="preserve">sú priemerné mesačné Tržby v kalendárnom roku, v ktorom sa záloha počíta vynásobené číslom 12.  V období, keď ešte nie sú k dispozícii hodnoty z plnenia Zmluvy za kalendárny rok, použije Objednávateľ historické údaje z regiónu Liptov. </w:t>
        </w:r>
      </w:ins>
    </w:p>
    <w:p w14:paraId="127563D6" w14:textId="77777777" w:rsidR="00C42294" w:rsidRDefault="00972AD3">
      <w:pPr>
        <w:widowControl w:val="0"/>
        <w:numPr>
          <w:ilvl w:val="2"/>
          <w:numId w:val="40"/>
        </w:numPr>
        <w:pBdr>
          <w:top w:val="nil"/>
          <w:left w:val="nil"/>
          <w:bottom w:val="nil"/>
          <w:right w:val="nil"/>
          <w:between w:val="nil"/>
        </w:pBdr>
        <w:spacing w:after="240" w:line="276" w:lineRule="auto"/>
        <w:rPr>
          <w:ins w:id="79" w:author="Autor" w:date="2021-09-03T21:28:00Z"/>
          <w:rFonts w:ascii="Calibri" w:eastAsia="Calibri" w:hAnsi="Calibri" w:cs="Calibri"/>
          <w:color w:val="000000"/>
          <w:sz w:val="22"/>
          <w:szCs w:val="22"/>
        </w:rPr>
      </w:pPr>
      <w:moveToRangeStart w:id="80" w:author="Autor" w:date="2021-09-03T21:28:00Z" w:name="move81596919"/>
      <w:moveTo w:id="81" w:author="Autor" w:date="2021-09-03T21:28:00Z">
        <w:r>
          <w:rPr>
            <w:rFonts w:ascii="Calibri" w:eastAsia="Calibri" w:hAnsi="Calibri" w:cs="Calibri"/>
            <w:color w:val="000000"/>
            <w:sz w:val="22"/>
            <w:szCs w:val="22"/>
          </w:rPr>
          <w:t>Mesačná záloha je sp</w:t>
        </w:r>
        <w:r>
          <w:rPr>
            <w:rFonts w:ascii="Calibri" w:eastAsia="Calibri" w:hAnsi="Calibri" w:cs="Calibri"/>
            <w:color w:val="000000"/>
            <w:sz w:val="22"/>
            <w:szCs w:val="22"/>
          </w:rPr>
          <w:t xml:space="preserve">latná do 25-teho dňa príslušného kalendárneho mesiaca. </w:t>
        </w:r>
      </w:moveTo>
      <w:moveToRangeEnd w:id="80"/>
      <w:ins w:id="82" w:author="Autor" w:date="2021-09-03T21:28:00Z">
        <w:r>
          <w:rPr>
            <w:rFonts w:ascii="Calibri" w:eastAsia="Calibri" w:hAnsi="Calibri" w:cs="Calibri"/>
            <w:color w:val="000000"/>
            <w:sz w:val="22"/>
            <w:szCs w:val="22"/>
          </w:rPr>
          <w:t>V prípade, ak od začiatku poskytovania Služby do konca prvého mesiaca poskytovania Služby alebo v poslednom mesiaci poskytovania Služby neuplynie celý mesiac, poskytne sa Dopravcovi alikvotná časť mesa</w:t>
        </w:r>
        <w:r>
          <w:rPr>
            <w:rFonts w:ascii="Calibri" w:eastAsia="Calibri" w:hAnsi="Calibri" w:cs="Calibri"/>
            <w:color w:val="000000"/>
            <w:sz w:val="22"/>
            <w:szCs w:val="22"/>
          </w:rPr>
          <w:t xml:space="preserve">čnej Zálohy. </w:t>
        </w:r>
      </w:ins>
    </w:p>
    <w:p w14:paraId="3C83D206" w14:textId="77777777" w:rsidR="00C42294" w:rsidRDefault="00972AD3">
      <w:pPr>
        <w:widowControl w:val="0"/>
        <w:numPr>
          <w:ilvl w:val="2"/>
          <w:numId w:val="40"/>
        </w:numPr>
        <w:pBdr>
          <w:top w:val="nil"/>
          <w:left w:val="nil"/>
          <w:bottom w:val="nil"/>
          <w:right w:val="nil"/>
          <w:between w:val="nil"/>
        </w:pBdr>
        <w:spacing w:after="240" w:line="276" w:lineRule="auto"/>
        <w:rPr>
          <w:ins w:id="83" w:author="Autor" w:date="2021-09-03T21:28:00Z"/>
          <w:rFonts w:ascii="Calibri" w:eastAsia="Calibri" w:hAnsi="Calibri" w:cs="Calibri"/>
          <w:color w:val="000000"/>
          <w:sz w:val="22"/>
          <w:szCs w:val="22"/>
        </w:rPr>
      </w:pPr>
      <w:ins w:id="84" w:author="Autor" w:date="2021-09-03T21:28:00Z">
        <w:r>
          <w:rPr>
            <w:rFonts w:ascii="Calibri" w:eastAsia="Calibri" w:hAnsi="Calibri" w:cs="Calibri"/>
            <w:color w:val="000000"/>
            <w:sz w:val="22"/>
            <w:szCs w:val="22"/>
          </w:rPr>
          <w:t>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w:t>
        </w:r>
        <w:r>
          <w:rPr>
            <w:rFonts w:ascii="Calibri" w:eastAsia="Calibri" w:hAnsi="Calibri" w:cs="Calibri"/>
            <w:color w:val="000000"/>
            <w:sz w:val="22"/>
            <w:szCs w:val="22"/>
          </w:rPr>
          <w:t xml:space="preserve">odňujú poskytnutie tejto mimoriadnej zálohy. Výška mimoriadnej zálohy, dôvody jej poskytnutia,  lehota jej splatnosti a spôsob jej zúčtovania budú dohodnuté medzi Objednávateľom a Dopravcom osobitnou písomnou dohodou. </w:t>
        </w:r>
      </w:ins>
    </w:p>
    <w:p w14:paraId="281CFC62" w14:textId="77777777" w:rsidR="00C42294" w:rsidRDefault="00972AD3">
      <w:pPr>
        <w:widowControl w:val="0"/>
        <w:numPr>
          <w:ilvl w:val="2"/>
          <w:numId w:val="40"/>
        </w:numPr>
        <w:pBdr>
          <w:top w:val="nil"/>
          <w:left w:val="nil"/>
          <w:bottom w:val="nil"/>
          <w:right w:val="nil"/>
          <w:between w:val="nil"/>
        </w:pBdr>
        <w:spacing w:after="200" w:line="276" w:lineRule="auto"/>
        <w:rPr>
          <w:ins w:id="85" w:author="Autor" w:date="2021-09-03T21:28:00Z"/>
          <w:rFonts w:ascii="Calibri" w:eastAsia="Calibri" w:hAnsi="Calibri" w:cs="Calibri"/>
          <w:color w:val="000000"/>
          <w:sz w:val="22"/>
          <w:szCs w:val="22"/>
        </w:rPr>
      </w:pPr>
      <w:ins w:id="86" w:author="Autor" w:date="2021-09-03T21:28:00Z">
        <w:r>
          <w:rPr>
            <w:rFonts w:ascii="Calibri" w:eastAsia="Calibri" w:hAnsi="Calibri" w:cs="Calibri"/>
            <w:color w:val="000000"/>
            <w:sz w:val="22"/>
            <w:szCs w:val="22"/>
          </w:rPr>
          <w:t>Pokiaľ Dopravca neposkytne v niektoro</w:t>
        </w:r>
        <w:r>
          <w:rPr>
            <w:rFonts w:ascii="Calibri" w:eastAsia="Calibri" w:hAnsi="Calibri" w:cs="Calibri"/>
            <w:color w:val="000000"/>
            <w:sz w:val="22"/>
            <w:szCs w:val="22"/>
          </w:rPr>
          <w:t>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w:t>
        </w:r>
        <w:r>
          <w:rPr>
            <w:rFonts w:ascii="Calibri" w:eastAsia="Calibri" w:hAnsi="Calibri" w:cs="Calibri"/>
            <w:color w:val="000000"/>
            <w:sz w:val="22"/>
            <w:szCs w:val="22"/>
          </w:rPr>
          <w:t>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w:t>
        </w:r>
        <w:r>
          <w:rPr>
            <w:rFonts w:ascii="Calibri" w:eastAsia="Calibri" w:hAnsi="Calibri" w:cs="Calibri"/>
            <w:color w:val="000000"/>
            <w:sz w:val="22"/>
            <w:szCs w:val="22"/>
          </w:rPr>
          <w:t xml:space="preserve">atnosti Zmluvy:  </w:t>
        </w:r>
      </w:ins>
    </w:p>
    <w:p w14:paraId="7B0B0B06" w14:textId="77777777" w:rsidR="00C42294" w:rsidRDefault="00972AD3">
      <w:pPr>
        <w:spacing w:after="200" w:line="276" w:lineRule="auto"/>
        <w:ind w:left="360"/>
        <w:jc w:val="center"/>
        <w:rPr>
          <w:ins w:id="87" w:author="Autor" w:date="2021-09-03T21:28:00Z"/>
          <w:rFonts w:ascii="Calibri" w:eastAsia="Calibri" w:hAnsi="Calibri" w:cs="Calibri"/>
          <w:sz w:val="22"/>
          <w:szCs w:val="22"/>
        </w:rPr>
      </w:pPr>
      <w:ins w:id="88" w:author="Autor" w:date="2021-09-03T21:28:00Z">
        <w:r>
          <w:rPr>
            <w:rFonts w:ascii="Calibri" w:eastAsia="Calibri" w:hAnsi="Calibri" w:cs="Calibri"/>
            <w:b/>
            <w:sz w:val="22"/>
            <w:szCs w:val="22"/>
          </w:rPr>
          <w:t>ZAL</w:t>
        </w:r>
        <w:r>
          <w:rPr>
            <w:rFonts w:ascii="Calibri" w:eastAsia="Calibri" w:hAnsi="Calibri" w:cs="Calibri"/>
            <w:b/>
            <w:sz w:val="22"/>
            <w:szCs w:val="22"/>
            <w:vertAlign w:val="subscript"/>
          </w:rPr>
          <w:t>M</w:t>
        </w:r>
        <w:r>
          <w:rPr>
            <w:rFonts w:ascii="Calibri" w:eastAsia="Calibri" w:hAnsi="Calibri" w:cs="Calibri"/>
            <w:b/>
            <w:sz w:val="22"/>
            <w:szCs w:val="22"/>
          </w:rPr>
          <w:t xml:space="preserve"> = 0,6 x (</w:t>
        </w:r>
        <w:r>
          <w:rPr>
            <w:rFonts w:ascii="Calibri" w:eastAsia="Calibri" w:hAnsi="Calibri" w:cs="Calibri"/>
            <w:b/>
            <w:sz w:val="28"/>
            <w:szCs w:val="28"/>
          </w:rPr>
          <w:t xml:space="preserve">{ </w:t>
        </w:r>
        <w:r>
          <w:rPr>
            <w:rFonts w:ascii="Calibri" w:eastAsia="Calibri" w:hAnsi="Calibri" w:cs="Calibri"/>
            <w:b/>
            <w:sz w:val="22"/>
            <w:szCs w:val="22"/>
          </w:rPr>
          <w:t>C</w:t>
        </w:r>
        <w:r>
          <w:rPr>
            <w:rFonts w:ascii="Calibri" w:eastAsia="Calibri" w:hAnsi="Calibri" w:cs="Calibri"/>
            <w:b/>
            <w:sz w:val="22"/>
            <w:szCs w:val="22"/>
            <w:vertAlign w:val="subscript"/>
          </w:rPr>
          <w:t xml:space="preserve">SPOLUX  </w:t>
        </w:r>
        <w:r>
          <w:rPr>
            <w:rFonts w:ascii="Calibri" w:eastAsia="Calibri" w:hAnsi="Calibri" w:cs="Calibri"/>
            <w:b/>
            <w:sz w:val="22"/>
            <w:szCs w:val="22"/>
          </w:rPr>
          <w:t>+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8"/>
            <w:szCs w:val="28"/>
          </w:rPr>
          <w:t>}</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 T</w:t>
        </w:r>
        <w:r>
          <w:rPr>
            <w:rFonts w:ascii="Calibri" w:eastAsia="Calibri" w:hAnsi="Calibri" w:cs="Calibri"/>
            <w:b/>
            <w:sz w:val="22"/>
            <w:szCs w:val="22"/>
            <w:vertAlign w:val="subscript"/>
          </w:rPr>
          <w:t>PLAN</w:t>
        </w:r>
        <w:r>
          <w:rPr>
            <w:rFonts w:ascii="Calibri" w:eastAsia="Calibri" w:hAnsi="Calibri" w:cs="Calibri"/>
            <w:b/>
            <w:sz w:val="22"/>
            <w:szCs w:val="22"/>
          </w:rPr>
          <w:t xml:space="preserve"> ) /12</w:t>
        </w:r>
      </w:ins>
    </w:p>
    <w:p w14:paraId="71B2D3B2" w14:textId="3E30D3E9" w:rsidR="00C42294" w:rsidRDefault="00972AD3">
      <w:pPr>
        <w:widowControl w:val="0"/>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ins w:id="89" w:author="Autor" w:date="2021-09-03T21:28:00Z">
        <w:r>
          <w:rPr>
            <w:rFonts w:ascii="Calibri" w:eastAsia="Calibri" w:hAnsi="Calibri" w:cs="Calibri"/>
            <w:color w:val="000000"/>
            <w:sz w:val="22"/>
            <w:szCs w:val="22"/>
          </w:rPr>
          <w:t xml:space="preserve">Pre vylúčenie pochybností platí, že prvý krát bude mesačná záloha vyplatená v prvom mesiaci poskytovania Služby. Dopravca nemá nárok na zálohy v období pred nástupom na </w:t>
        </w:r>
      </w:ins>
      <w:r>
        <w:rPr>
          <w:rFonts w:ascii="Calibri" w:eastAsia="Calibri" w:hAnsi="Calibri" w:cs="Calibri"/>
          <w:color w:val="000000"/>
          <w:sz w:val="22"/>
          <w:szCs w:val="22"/>
        </w:rPr>
        <w:t>poskytovanie</w:t>
      </w:r>
      <w:r>
        <w:rPr>
          <w:rFonts w:ascii="Calibri" w:eastAsia="Calibri" w:hAnsi="Calibri" w:cs="Calibri"/>
          <w:color w:val="000000"/>
          <w:sz w:val="22"/>
          <w:szCs w:val="22"/>
        </w:rPr>
        <w:t xml:space="preserve"> Služby</w:t>
      </w:r>
      <w:del w:id="90" w:author="Autor" w:date="2021-09-03T21:28:00Z">
        <w:r w:rsidR="00942B7F">
          <w:rPr>
            <w:rFonts w:ascii="Calibri" w:eastAsia="Calibri" w:hAnsi="Calibri" w:cs="Calibri"/>
            <w:sz w:val="22"/>
            <w:szCs w:val="22"/>
          </w:rPr>
          <w:delText xml:space="preserve"> pozostáva z týchto zložiek:</w:delText>
        </w:r>
      </w:del>
      <w:ins w:id="91" w:author="Autor" w:date="2021-09-03T21:28:00Z">
        <w:r>
          <w:rPr>
            <w:rFonts w:ascii="Calibri" w:eastAsia="Calibri" w:hAnsi="Calibri" w:cs="Calibri"/>
            <w:color w:val="000000"/>
            <w:sz w:val="22"/>
            <w:szCs w:val="22"/>
          </w:rPr>
          <w:t xml:space="preserve">. </w:t>
        </w:r>
      </w:ins>
      <w:r>
        <w:rPr>
          <w:rFonts w:ascii="Calibri" w:eastAsia="Calibri" w:hAnsi="Calibri" w:cs="Calibri"/>
          <w:color w:val="000000"/>
          <w:sz w:val="22"/>
          <w:szCs w:val="22"/>
        </w:rPr>
        <w:t xml:space="preserve"> </w:t>
      </w:r>
    </w:p>
    <w:p w14:paraId="723E633D" w14:textId="77777777" w:rsidR="00CE1DE2" w:rsidRDefault="00942B7F">
      <w:pPr>
        <w:widowControl w:val="0"/>
        <w:tabs>
          <w:tab w:val="left" w:pos="708"/>
        </w:tabs>
        <w:spacing w:before="120" w:after="120" w:line="276" w:lineRule="auto"/>
        <w:ind w:left="709"/>
        <w:rPr>
          <w:del w:id="92" w:author="Autor" w:date="2021-09-03T21:28:00Z"/>
          <w:rFonts w:ascii="Calibri" w:eastAsia="Calibri" w:hAnsi="Calibri" w:cs="Calibri"/>
          <w:b/>
          <w:sz w:val="22"/>
          <w:szCs w:val="22"/>
          <w:u w:val="single"/>
        </w:rPr>
      </w:pPr>
      <w:del w:id="93" w:author="Autor" w:date="2021-09-03T21:28:00Z">
        <w:r>
          <w:rPr>
            <w:rFonts w:ascii="Calibri" w:eastAsia="Calibri" w:hAnsi="Calibri" w:cs="Calibri"/>
            <w:b/>
            <w:sz w:val="22"/>
            <w:szCs w:val="22"/>
            <w:u w:val="single"/>
          </w:rPr>
          <w:delText>6.1.1 jednotkovej ceny za 1 (jeden) výkonový kilometer pre Základné a Záložné vozidlá ,  zaokrúhlená na 4 desatinné miesta uvedenej  v Tabuľke č. 1.</w:delText>
        </w:r>
      </w:del>
    </w:p>
    <w:p w14:paraId="5E7213F1" w14:textId="77777777" w:rsidR="00CE1DE2" w:rsidRDefault="00942B7F">
      <w:pPr>
        <w:pBdr>
          <w:top w:val="nil"/>
          <w:left w:val="nil"/>
          <w:bottom w:val="nil"/>
          <w:right w:val="nil"/>
          <w:between w:val="nil"/>
        </w:pBdr>
        <w:spacing w:line="276" w:lineRule="auto"/>
        <w:jc w:val="center"/>
        <w:rPr>
          <w:del w:id="94" w:author="Autor" w:date="2021-09-03T21:28:00Z"/>
          <w:rFonts w:ascii="Calibri" w:eastAsia="Calibri" w:hAnsi="Calibri" w:cs="Calibri"/>
          <w:color w:val="FF0000"/>
        </w:rPr>
      </w:pPr>
      <w:del w:id="95" w:author="Autor" w:date="2021-09-03T21:28:00Z">
        <w:r>
          <w:rPr>
            <w:rFonts w:ascii="Calibri" w:eastAsia="Calibri" w:hAnsi="Calibri" w:cs="Calibri"/>
            <w:color w:val="000000"/>
          </w:rPr>
          <w:delText xml:space="preserve"> Tabuľka č. 1 </w:delText>
        </w:r>
        <w:r>
          <w:rPr>
            <w:rFonts w:ascii="Calibri" w:eastAsia="Calibri" w:hAnsi="Calibri" w:cs="Calibri"/>
          </w:rPr>
          <w:delText>J</w:delText>
        </w:r>
        <w:r>
          <w:rPr>
            <w:rFonts w:ascii="Calibri" w:eastAsia="Calibri" w:hAnsi="Calibri" w:cs="Calibri"/>
            <w:color w:val="000000"/>
          </w:rPr>
          <w:delText xml:space="preserve">ednotkové ceny v eurách bez DPH </w:delText>
        </w:r>
        <w:r>
          <w:rPr>
            <w:rFonts w:ascii="Calibri" w:eastAsia="Calibri" w:hAnsi="Calibri" w:cs="Calibri"/>
          </w:rPr>
          <w:delText>z ponuky Dopravcu</w:delText>
        </w:r>
      </w:del>
    </w:p>
    <w:tbl>
      <w:tblPr>
        <w:tblStyle w:val="a6"/>
        <w:tblW w:w="9210"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825"/>
        <w:gridCol w:w="1350"/>
        <w:gridCol w:w="1065"/>
        <w:gridCol w:w="990"/>
        <w:gridCol w:w="1050"/>
        <w:gridCol w:w="1230"/>
      </w:tblGrid>
      <w:tr w:rsidR="00CE1DE2" w14:paraId="25396C90" w14:textId="77777777">
        <w:trPr>
          <w:del w:id="96" w:author="Autor" w:date="2021-09-03T21:28:00Z"/>
        </w:trPr>
        <w:tc>
          <w:tcPr>
            <w:tcW w:w="2700" w:type="dxa"/>
            <w:shd w:val="clear" w:color="auto" w:fill="auto"/>
            <w:tcMar>
              <w:top w:w="100" w:type="dxa"/>
              <w:left w:w="100" w:type="dxa"/>
              <w:bottom w:w="100" w:type="dxa"/>
              <w:right w:w="100" w:type="dxa"/>
            </w:tcMar>
          </w:tcPr>
          <w:p w14:paraId="5973FD42" w14:textId="77777777" w:rsidR="00CE1DE2" w:rsidRDefault="00942B7F">
            <w:pPr>
              <w:widowControl w:val="0"/>
              <w:tabs>
                <w:tab w:val="left" w:pos="709"/>
              </w:tabs>
              <w:jc w:val="left"/>
              <w:rPr>
                <w:del w:id="97" w:author="Autor" w:date="2021-09-03T21:28:00Z"/>
                <w:rFonts w:ascii="Calibri" w:eastAsia="Calibri" w:hAnsi="Calibri" w:cs="Calibri"/>
                <w:b/>
                <w:sz w:val="18"/>
                <w:szCs w:val="18"/>
              </w:rPr>
            </w:pPr>
            <w:del w:id="98" w:author="Autor" w:date="2021-09-03T21:28:00Z">
              <w:r>
                <w:rPr>
                  <w:rFonts w:ascii="Calibri" w:eastAsia="Calibri" w:hAnsi="Calibri" w:cs="Calibri"/>
                  <w:b/>
                  <w:sz w:val="18"/>
                  <w:szCs w:val="18"/>
                </w:rPr>
                <w:delText>Veľkostná kategória</w:delText>
              </w:r>
            </w:del>
          </w:p>
        </w:tc>
        <w:tc>
          <w:tcPr>
            <w:tcW w:w="825" w:type="dxa"/>
            <w:shd w:val="clear" w:color="auto" w:fill="auto"/>
            <w:tcMar>
              <w:top w:w="100" w:type="dxa"/>
              <w:left w:w="100" w:type="dxa"/>
              <w:bottom w:w="100" w:type="dxa"/>
              <w:right w:w="100" w:type="dxa"/>
            </w:tcMar>
          </w:tcPr>
          <w:p w14:paraId="51C7BEB8" w14:textId="77777777" w:rsidR="00CE1DE2" w:rsidRDefault="00942B7F">
            <w:pPr>
              <w:widowControl w:val="0"/>
              <w:jc w:val="left"/>
              <w:rPr>
                <w:del w:id="99" w:author="Autor" w:date="2021-09-03T21:28:00Z"/>
                <w:rFonts w:ascii="Calibri" w:eastAsia="Calibri" w:hAnsi="Calibri" w:cs="Calibri"/>
                <w:b/>
                <w:sz w:val="18"/>
                <w:szCs w:val="18"/>
              </w:rPr>
            </w:pPr>
            <w:del w:id="100" w:author="Autor" w:date="2021-09-03T21:28:00Z">
              <w:r>
                <w:rPr>
                  <w:rFonts w:ascii="Calibri" w:eastAsia="Calibri" w:hAnsi="Calibri" w:cs="Calibri"/>
                  <w:b/>
                  <w:sz w:val="18"/>
                  <w:szCs w:val="18"/>
                </w:rPr>
                <w:delText>Palivo</w:delText>
              </w:r>
            </w:del>
          </w:p>
        </w:tc>
        <w:tc>
          <w:tcPr>
            <w:tcW w:w="1350" w:type="dxa"/>
            <w:tcBorders>
              <w:top w:val="single" w:sz="4" w:space="0" w:color="000000"/>
              <w:left w:val="single" w:sz="4" w:space="0" w:color="000000"/>
              <w:bottom w:val="single" w:sz="4" w:space="0" w:color="000000"/>
              <w:right w:val="single" w:sz="4" w:space="0" w:color="000000"/>
            </w:tcBorders>
            <w:vAlign w:val="center"/>
          </w:tcPr>
          <w:p w14:paraId="76EC6857" w14:textId="77777777" w:rsidR="00CE1DE2" w:rsidRDefault="00942B7F">
            <w:pPr>
              <w:tabs>
                <w:tab w:val="left" w:pos="709"/>
              </w:tabs>
              <w:spacing w:before="60" w:after="120"/>
              <w:jc w:val="center"/>
              <w:rPr>
                <w:del w:id="101" w:author="Autor" w:date="2021-09-03T21:28:00Z"/>
                <w:rFonts w:ascii="Calibri" w:eastAsia="Calibri" w:hAnsi="Calibri" w:cs="Calibri"/>
                <w:b/>
                <w:sz w:val="18"/>
                <w:szCs w:val="18"/>
              </w:rPr>
            </w:pPr>
            <w:del w:id="102" w:author="Autor" w:date="2021-09-03T21:28:00Z">
              <w:r>
                <w:rPr>
                  <w:rFonts w:ascii="Calibri" w:eastAsia="Calibri" w:hAnsi="Calibri" w:cs="Calibri"/>
                  <w:b/>
                  <w:sz w:val="18"/>
                  <w:szCs w:val="18"/>
                </w:rPr>
                <w:delText>Spolu Jednotková cena za 1 Výkonový kilometer</w:delText>
              </w:r>
            </w:del>
          </w:p>
        </w:tc>
        <w:tc>
          <w:tcPr>
            <w:tcW w:w="1065" w:type="dxa"/>
            <w:tcBorders>
              <w:top w:val="single" w:sz="4" w:space="0" w:color="000000"/>
              <w:left w:val="single" w:sz="4" w:space="0" w:color="000000"/>
              <w:bottom w:val="single" w:sz="4" w:space="0" w:color="000000"/>
              <w:right w:val="single" w:sz="4" w:space="0" w:color="000000"/>
            </w:tcBorders>
            <w:vAlign w:val="center"/>
          </w:tcPr>
          <w:p w14:paraId="666BC717" w14:textId="77777777" w:rsidR="00CE1DE2" w:rsidRDefault="00942B7F">
            <w:pPr>
              <w:pBdr>
                <w:top w:val="nil"/>
                <w:left w:val="nil"/>
                <w:bottom w:val="nil"/>
                <w:right w:val="nil"/>
                <w:between w:val="nil"/>
              </w:pBdr>
              <w:tabs>
                <w:tab w:val="left" w:pos="709"/>
              </w:tabs>
              <w:spacing w:before="60" w:after="120" w:line="240" w:lineRule="auto"/>
              <w:jc w:val="center"/>
              <w:rPr>
                <w:del w:id="103" w:author="Autor" w:date="2021-09-03T21:28:00Z"/>
                <w:rFonts w:ascii="Calibri" w:eastAsia="Calibri" w:hAnsi="Calibri" w:cs="Calibri"/>
                <w:b/>
                <w:color w:val="000000"/>
                <w:sz w:val="18"/>
                <w:szCs w:val="18"/>
              </w:rPr>
            </w:pPr>
            <w:del w:id="104" w:author="Autor" w:date="2021-09-03T21:28:00Z">
              <w:r>
                <w:rPr>
                  <w:rFonts w:ascii="Calibri" w:eastAsia="Calibri" w:hAnsi="Calibri" w:cs="Calibri"/>
                  <w:b/>
                  <w:color w:val="000000"/>
                  <w:sz w:val="18"/>
                  <w:szCs w:val="18"/>
                </w:rPr>
                <w:delText xml:space="preserve">časť ceny </w:delText>
              </w:r>
            </w:del>
          </w:p>
          <w:p w14:paraId="4FC1B65D" w14:textId="77777777" w:rsidR="00CE1DE2" w:rsidRDefault="00942B7F">
            <w:pPr>
              <w:pBdr>
                <w:top w:val="nil"/>
                <w:left w:val="nil"/>
                <w:bottom w:val="nil"/>
                <w:right w:val="nil"/>
                <w:between w:val="nil"/>
              </w:pBdr>
              <w:tabs>
                <w:tab w:val="left" w:pos="709"/>
              </w:tabs>
              <w:spacing w:before="60" w:after="120" w:line="240" w:lineRule="auto"/>
              <w:jc w:val="center"/>
              <w:rPr>
                <w:del w:id="105" w:author="Autor" w:date="2021-09-03T21:28:00Z"/>
                <w:rFonts w:ascii="Calibri" w:eastAsia="Calibri" w:hAnsi="Calibri" w:cs="Calibri"/>
                <w:b/>
                <w:color w:val="000000"/>
                <w:sz w:val="18"/>
                <w:szCs w:val="18"/>
              </w:rPr>
            </w:pPr>
            <w:del w:id="106" w:author="Autor" w:date="2021-09-03T21:28:00Z">
              <w:r>
                <w:rPr>
                  <w:rFonts w:ascii="Calibri" w:eastAsia="Calibri" w:hAnsi="Calibri" w:cs="Calibri"/>
                  <w:b/>
                  <w:sz w:val="18"/>
                  <w:szCs w:val="18"/>
                </w:rPr>
                <w:delText xml:space="preserve">náklady na </w:delText>
              </w:r>
              <w:r>
                <w:rPr>
                  <w:rFonts w:ascii="Calibri" w:eastAsia="Calibri" w:hAnsi="Calibri" w:cs="Calibri"/>
                  <w:b/>
                  <w:color w:val="000000"/>
                  <w:sz w:val="18"/>
                  <w:szCs w:val="18"/>
                </w:rPr>
                <w:delText>PHM</w:delText>
              </w:r>
            </w:del>
          </w:p>
        </w:tc>
        <w:tc>
          <w:tcPr>
            <w:tcW w:w="990" w:type="dxa"/>
            <w:tcBorders>
              <w:top w:val="single" w:sz="4" w:space="0" w:color="000000"/>
              <w:left w:val="single" w:sz="4" w:space="0" w:color="000000"/>
              <w:bottom w:val="single" w:sz="4" w:space="0" w:color="000000"/>
              <w:right w:val="single" w:sz="4" w:space="0" w:color="000000"/>
            </w:tcBorders>
            <w:vAlign w:val="center"/>
          </w:tcPr>
          <w:p w14:paraId="557DF509" w14:textId="77777777" w:rsidR="00CE1DE2" w:rsidRDefault="00942B7F">
            <w:pPr>
              <w:pBdr>
                <w:top w:val="nil"/>
                <w:left w:val="nil"/>
                <w:bottom w:val="nil"/>
                <w:right w:val="nil"/>
                <w:between w:val="nil"/>
              </w:pBdr>
              <w:tabs>
                <w:tab w:val="left" w:pos="709"/>
              </w:tabs>
              <w:spacing w:before="60" w:after="120" w:line="240" w:lineRule="auto"/>
              <w:jc w:val="center"/>
              <w:rPr>
                <w:del w:id="107" w:author="Autor" w:date="2021-09-03T21:28:00Z"/>
                <w:rFonts w:ascii="Calibri" w:eastAsia="Calibri" w:hAnsi="Calibri" w:cs="Calibri"/>
                <w:b/>
                <w:color w:val="000000"/>
                <w:sz w:val="18"/>
                <w:szCs w:val="18"/>
              </w:rPr>
            </w:pPr>
            <w:del w:id="108" w:author="Autor" w:date="2021-09-03T21:28:00Z">
              <w:r>
                <w:rPr>
                  <w:rFonts w:ascii="Calibri" w:eastAsia="Calibri" w:hAnsi="Calibri" w:cs="Calibri"/>
                  <w:b/>
                  <w:color w:val="000000"/>
                  <w:sz w:val="18"/>
                  <w:szCs w:val="18"/>
                </w:rPr>
                <w:delText xml:space="preserve">časť ceny </w:delText>
              </w:r>
            </w:del>
          </w:p>
          <w:p w14:paraId="5C2E3FA5" w14:textId="77777777" w:rsidR="00CE1DE2" w:rsidRDefault="00942B7F">
            <w:pPr>
              <w:pBdr>
                <w:top w:val="nil"/>
                <w:left w:val="nil"/>
                <w:bottom w:val="nil"/>
                <w:right w:val="nil"/>
                <w:between w:val="nil"/>
              </w:pBdr>
              <w:tabs>
                <w:tab w:val="left" w:pos="709"/>
              </w:tabs>
              <w:spacing w:before="60" w:after="120" w:line="240" w:lineRule="auto"/>
              <w:jc w:val="center"/>
              <w:rPr>
                <w:del w:id="109" w:author="Autor" w:date="2021-09-03T21:28:00Z"/>
                <w:rFonts w:ascii="Calibri" w:eastAsia="Calibri" w:hAnsi="Calibri" w:cs="Calibri"/>
                <w:b/>
                <w:color w:val="000000"/>
                <w:sz w:val="18"/>
                <w:szCs w:val="18"/>
              </w:rPr>
            </w:pPr>
            <w:del w:id="110" w:author="Autor" w:date="2021-09-03T21:28:00Z">
              <w:r>
                <w:rPr>
                  <w:rFonts w:ascii="Calibri" w:eastAsia="Calibri" w:hAnsi="Calibri" w:cs="Calibri"/>
                  <w:b/>
                  <w:color w:val="000000"/>
                  <w:sz w:val="18"/>
                  <w:szCs w:val="18"/>
                </w:rPr>
                <w:delText xml:space="preserve"> Cena práce</w:delText>
              </w:r>
            </w:del>
          </w:p>
        </w:tc>
        <w:tc>
          <w:tcPr>
            <w:tcW w:w="1050" w:type="dxa"/>
            <w:tcBorders>
              <w:top w:val="single" w:sz="4" w:space="0" w:color="000000"/>
              <w:left w:val="single" w:sz="4" w:space="0" w:color="000000"/>
              <w:bottom w:val="single" w:sz="4" w:space="0" w:color="000000"/>
              <w:right w:val="single" w:sz="4" w:space="0" w:color="000000"/>
            </w:tcBorders>
            <w:vAlign w:val="center"/>
          </w:tcPr>
          <w:p w14:paraId="754C93ED" w14:textId="77777777" w:rsidR="00CE1DE2" w:rsidRDefault="00942B7F">
            <w:pPr>
              <w:pBdr>
                <w:top w:val="nil"/>
                <w:left w:val="nil"/>
                <w:bottom w:val="nil"/>
                <w:right w:val="nil"/>
                <w:between w:val="nil"/>
              </w:pBdr>
              <w:tabs>
                <w:tab w:val="left" w:pos="709"/>
              </w:tabs>
              <w:spacing w:before="60" w:after="120" w:line="240" w:lineRule="auto"/>
              <w:jc w:val="center"/>
              <w:rPr>
                <w:del w:id="111" w:author="Autor" w:date="2021-09-03T21:28:00Z"/>
                <w:rFonts w:ascii="Calibri" w:eastAsia="Calibri" w:hAnsi="Calibri" w:cs="Calibri"/>
                <w:b/>
                <w:color w:val="000000"/>
                <w:sz w:val="18"/>
                <w:szCs w:val="18"/>
              </w:rPr>
            </w:pPr>
            <w:del w:id="112" w:author="Autor" w:date="2021-09-03T21:28:00Z">
              <w:r>
                <w:rPr>
                  <w:rFonts w:ascii="Calibri" w:eastAsia="Calibri" w:hAnsi="Calibri" w:cs="Calibri"/>
                  <w:b/>
                  <w:color w:val="000000"/>
                  <w:sz w:val="18"/>
                  <w:szCs w:val="18"/>
                </w:rPr>
                <w:delText xml:space="preserve">časť ceny  Ostatné náklady </w:delText>
              </w:r>
            </w:del>
          </w:p>
        </w:tc>
        <w:tc>
          <w:tcPr>
            <w:tcW w:w="1230" w:type="dxa"/>
            <w:tcBorders>
              <w:top w:val="single" w:sz="4" w:space="0" w:color="000000"/>
              <w:left w:val="single" w:sz="4" w:space="0" w:color="000000"/>
              <w:bottom w:val="single" w:sz="4" w:space="0" w:color="000000"/>
              <w:right w:val="single" w:sz="4" w:space="0" w:color="000000"/>
            </w:tcBorders>
          </w:tcPr>
          <w:p w14:paraId="15D3D606" w14:textId="77777777" w:rsidR="00CE1DE2" w:rsidRDefault="00CE1DE2">
            <w:pPr>
              <w:pBdr>
                <w:top w:val="nil"/>
                <w:left w:val="nil"/>
                <w:bottom w:val="nil"/>
                <w:right w:val="nil"/>
                <w:between w:val="nil"/>
              </w:pBdr>
              <w:tabs>
                <w:tab w:val="left" w:pos="709"/>
              </w:tabs>
              <w:spacing w:before="60" w:after="120" w:line="240" w:lineRule="auto"/>
              <w:jc w:val="center"/>
              <w:rPr>
                <w:del w:id="113" w:author="Autor" w:date="2021-09-03T21:28:00Z"/>
                <w:rFonts w:ascii="Calibri" w:eastAsia="Calibri" w:hAnsi="Calibri" w:cs="Calibri"/>
                <w:b/>
                <w:color w:val="000000"/>
                <w:sz w:val="18"/>
                <w:szCs w:val="18"/>
                <w:highlight w:val="green"/>
              </w:rPr>
            </w:pPr>
          </w:p>
          <w:p w14:paraId="7AC65F72" w14:textId="77777777" w:rsidR="00CE1DE2" w:rsidRDefault="00942B7F">
            <w:pPr>
              <w:pBdr>
                <w:top w:val="nil"/>
                <w:left w:val="nil"/>
                <w:bottom w:val="nil"/>
                <w:right w:val="nil"/>
                <w:between w:val="nil"/>
              </w:pBdr>
              <w:tabs>
                <w:tab w:val="left" w:pos="709"/>
              </w:tabs>
              <w:spacing w:before="60" w:after="120" w:line="240" w:lineRule="auto"/>
              <w:jc w:val="center"/>
              <w:rPr>
                <w:del w:id="114" w:author="Autor" w:date="2021-09-03T21:28:00Z"/>
                <w:rFonts w:ascii="Calibri" w:eastAsia="Calibri" w:hAnsi="Calibri" w:cs="Calibri"/>
                <w:b/>
                <w:color w:val="000000"/>
                <w:sz w:val="18"/>
                <w:szCs w:val="18"/>
              </w:rPr>
            </w:pPr>
            <w:del w:id="115" w:author="Autor" w:date="2021-09-03T21:28:00Z">
              <w:r>
                <w:rPr>
                  <w:rFonts w:ascii="Calibri" w:eastAsia="Calibri" w:hAnsi="Calibri" w:cs="Calibri"/>
                  <w:b/>
                  <w:color w:val="000000"/>
                  <w:sz w:val="18"/>
                  <w:szCs w:val="18"/>
                </w:rPr>
                <w:delText xml:space="preserve">časť ceny  </w:delText>
              </w:r>
            </w:del>
          </w:p>
          <w:p w14:paraId="27488C41" w14:textId="77777777" w:rsidR="00CE1DE2" w:rsidRDefault="00942B7F">
            <w:pPr>
              <w:pBdr>
                <w:top w:val="nil"/>
                <w:left w:val="nil"/>
                <w:bottom w:val="nil"/>
                <w:right w:val="nil"/>
                <w:between w:val="nil"/>
              </w:pBdr>
              <w:tabs>
                <w:tab w:val="left" w:pos="709"/>
              </w:tabs>
              <w:spacing w:before="60" w:after="120" w:line="240" w:lineRule="auto"/>
              <w:jc w:val="center"/>
              <w:rPr>
                <w:del w:id="116" w:author="Autor" w:date="2021-09-03T21:28:00Z"/>
                <w:rFonts w:ascii="Calibri" w:eastAsia="Calibri" w:hAnsi="Calibri" w:cs="Calibri"/>
                <w:b/>
                <w:color w:val="000000"/>
                <w:sz w:val="18"/>
                <w:szCs w:val="18"/>
                <w:highlight w:val="green"/>
              </w:rPr>
            </w:pPr>
            <w:del w:id="117" w:author="Autor" w:date="2021-09-03T21:28:00Z">
              <w:r>
                <w:rPr>
                  <w:rFonts w:ascii="Calibri" w:eastAsia="Calibri" w:hAnsi="Calibri" w:cs="Calibri"/>
                  <w:b/>
                  <w:color w:val="000000"/>
                  <w:sz w:val="18"/>
                  <w:szCs w:val="18"/>
                </w:rPr>
                <w:delText>Zisk</w:delText>
              </w:r>
            </w:del>
          </w:p>
        </w:tc>
      </w:tr>
      <w:tr w:rsidR="00CE1DE2" w14:paraId="3E8A8AD9" w14:textId="77777777">
        <w:trPr>
          <w:del w:id="118" w:author="Autor" w:date="2021-09-03T21:28:00Z"/>
        </w:trPr>
        <w:tc>
          <w:tcPr>
            <w:tcW w:w="2700" w:type="dxa"/>
            <w:tcBorders>
              <w:top w:val="single" w:sz="4" w:space="0" w:color="000000"/>
              <w:left w:val="single" w:sz="4" w:space="0" w:color="000000"/>
              <w:bottom w:val="single" w:sz="4" w:space="0" w:color="000000"/>
              <w:right w:val="single" w:sz="4" w:space="0" w:color="000000"/>
            </w:tcBorders>
            <w:vAlign w:val="center"/>
          </w:tcPr>
          <w:p w14:paraId="270686B6" w14:textId="77777777" w:rsidR="00CE1DE2" w:rsidRDefault="00CE1DE2">
            <w:pPr>
              <w:pBdr>
                <w:top w:val="nil"/>
                <w:left w:val="nil"/>
                <w:bottom w:val="nil"/>
                <w:right w:val="nil"/>
                <w:between w:val="nil"/>
              </w:pBdr>
              <w:tabs>
                <w:tab w:val="left" w:pos="709"/>
              </w:tabs>
              <w:spacing w:before="60" w:after="120" w:line="240" w:lineRule="auto"/>
              <w:jc w:val="center"/>
              <w:rPr>
                <w:del w:id="119" w:author="Autor" w:date="2021-09-03T21:28:00Z"/>
                <w:rFonts w:ascii="Calibri" w:eastAsia="Calibri" w:hAnsi="Calibri" w:cs="Calibri"/>
                <w:b/>
                <w:color w:val="000000"/>
                <w:sz w:val="22"/>
                <w:szCs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406AC903" w14:textId="77777777" w:rsidR="00CE1DE2" w:rsidRDefault="00CE1DE2">
            <w:pPr>
              <w:pBdr>
                <w:top w:val="nil"/>
                <w:left w:val="nil"/>
                <w:bottom w:val="nil"/>
                <w:right w:val="nil"/>
                <w:between w:val="nil"/>
              </w:pBdr>
              <w:tabs>
                <w:tab w:val="left" w:pos="709"/>
              </w:tabs>
              <w:spacing w:before="60" w:after="120" w:line="240" w:lineRule="auto"/>
              <w:jc w:val="center"/>
              <w:rPr>
                <w:del w:id="120" w:author="Autor" w:date="2021-09-03T21:28:00Z"/>
                <w:rFonts w:ascii="Calibri" w:eastAsia="Calibri" w:hAnsi="Calibri" w:cs="Calibri"/>
                <w:b/>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5BAE4A36" w14:textId="77777777" w:rsidR="00CE1DE2" w:rsidRDefault="00942B7F">
            <w:pPr>
              <w:tabs>
                <w:tab w:val="left" w:pos="709"/>
              </w:tabs>
              <w:spacing w:before="60" w:after="120"/>
              <w:jc w:val="center"/>
              <w:rPr>
                <w:del w:id="121" w:author="Autor" w:date="2021-09-03T21:28:00Z"/>
                <w:rFonts w:ascii="Calibri" w:eastAsia="Calibri" w:hAnsi="Calibri" w:cs="Calibri"/>
                <w:b/>
                <w:color w:val="000000"/>
                <w:sz w:val="22"/>
                <w:szCs w:val="22"/>
              </w:rPr>
            </w:pPr>
            <w:del w:id="122" w:author="Autor" w:date="2021-09-03T21:28:00Z">
              <w:r>
                <w:rPr>
                  <w:rFonts w:ascii="Calibri" w:eastAsia="Calibri" w:hAnsi="Calibri" w:cs="Calibri"/>
                  <w:b/>
                  <w:sz w:val="22"/>
                  <w:szCs w:val="22"/>
                </w:rPr>
                <w:delText>C</w:delText>
              </w:r>
              <w:r>
                <w:rPr>
                  <w:rFonts w:ascii="Calibri" w:eastAsia="Calibri" w:hAnsi="Calibri" w:cs="Calibri"/>
                  <w:b/>
                  <w:sz w:val="22"/>
                  <w:szCs w:val="22"/>
                  <w:vertAlign w:val="subscript"/>
                </w:rPr>
                <w:delText>SPOLU0</w:delText>
              </w:r>
            </w:del>
          </w:p>
        </w:tc>
        <w:tc>
          <w:tcPr>
            <w:tcW w:w="1065" w:type="dxa"/>
            <w:tcBorders>
              <w:top w:val="single" w:sz="4" w:space="0" w:color="000000"/>
              <w:left w:val="single" w:sz="4" w:space="0" w:color="000000"/>
              <w:bottom w:val="single" w:sz="4" w:space="0" w:color="000000"/>
              <w:right w:val="single" w:sz="4" w:space="0" w:color="000000"/>
            </w:tcBorders>
          </w:tcPr>
          <w:p w14:paraId="4861D674" w14:textId="77777777" w:rsidR="00CE1DE2" w:rsidRDefault="00942B7F">
            <w:pPr>
              <w:pBdr>
                <w:top w:val="nil"/>
                <w:left w:val="nil"/>
                <w:bottom w:val="nil"/>
                <w:right w:val="nil"/>
                <w:between w:val="nil"/>
              </w:pBdr>
              <w:tabs>
                <w:tab w:val="left" w:pos="709"/>
              </w:tabs>
              <w:spacing w:before="60" w:after="120" w:line="240" w:lineRule="auto"/>
              <w:jc w:val="center"/>
              <w:rPr>
                <w:del w:id="123" w:author="Autor" w:date="2021-09-03T21:28:00Z"/>
                <w:rFonts w:ascii="Calibri" w:eastAsia="Calibri" w:hAnsi="Calibri" w:cs="Calibri"/>
                <w:b/>
                <w:color w:val="000000"/>
                <w:sz w:val="22"/>
                <w:szCs w:val="22"/>
                <w:highlight w:val="yellow"/>
              </w:rPr>
            </w:pPr>
            <w:del w:id="124"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del>
          </w:p>
        </w:tc>
        <w:tc>
          <w:tcPr>
            <w:tcW w:w="990" w:type="dxa"/>
            <w:tcBorders>
              <w:top w:val="single" w:sz="4" w:space="0" w:color="000000"/>
              <w:left w:val="single" w:sz="4" w:space="0" w:color="000000"/>
              <w:bottom w:val="single" w:sz="4" w:space="0" w:color="000000"/>
              <w:right w:val="single" w:sz="4" w:space="0" w:color="000000"/>
            </w:tcBorders>
          </w:tcPr>
          <w:p w14:paraId="6C6CFC00" w14:textId="77777777" w:rsidR="00CE1DE2" w:rsidRDefault="00942B7F">
            <w:pPr>
              <w:pBdr>
                <w:top w:val="nil"/>
                <w:left w:val="nil"/>
                <w:bottom w:val="nil"/>
                <w:right w:val="nil"/>
                <w:between w:val="nil"/>
              </w:pBdr>
              <w:tabs>
                <w:tab w:val="left" w:pos="709"/>
              </w:tabs>
              <w:spacing w:before="60" w:after="120" w:line="240" w:lineRule="auto"/>
              <w:jc w:val="center"/>
              <w:rPr>
                <w:del w:id="125" w:author="Autor" w:date="2021-09-03T21:28:00Z"/>
                <w:rFonts w:ascii="Calibri" w:eastAsia="Calibri" w:hAnsi="Calibri" w:cs="Calibri"/>
                <w:b/>
                <w:color w:val="000000"/>
                <w:sz w:val="22"/>
                <w:szCs w:val="22"/>
                <w:highlight w:val="yellow"/>
              </w:rPr>
            </w:pPr>
            <w:del w:id="126"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CP0</w:delText>
              </w:r>
            </w:del>
          </w:p>
        </w:tc>
        <w:tc>
          <w:tcPr>
            <w:tcW w:w="1050" w:type="dxa"/>
            <w:tcBorders>
              <w:top w:val="single" w:sz="4" w:space="0" w:color="000000"/>
              <w:left w:val="single" w:sz="4" w:space="0" w:color="000000"/>
              <w:bottom w:val="single" w:sz="4" w:space="0" w:color="000000"/>
              <w:right w:val="single" w:sz="4" w:space="0" w:color="000000"/>
            </w:tcBorders>
          </w:tcPr>
          <w:p w14:paraId="2C0C805D" w14:textId="77777777" w:rsidR="00CE1DE2" w:rsidRDefault="00942B7F">
            <w:pPr>
              <w:pBdr>
                <w:top w:val="nil"/>
                <w:left w:val="nil"/>
                <w:bottom w:val="nil"/>
                <w:right w:val="nil"/>
                <w:between w:val="nil"/>
              </w:pBdr>
              <w:tabs>
                <w:tab w:val="left" w:pos="709"/>
              </w:tabs>
              <w:spacing w:before="60" w:after="120" w:line="240" w:lineRule="auto"/>
              <w:jc w:val="center"/>
              <w:rPr>
                <w:del w:id="127" w:author="Autor" w:date="2021-09-03T21:28:00Z"/>
                <w:rFonts w:ascii="Calibri" w:eastAsia="Calibri" w:hAnsi="Calibri" w:cs="Calibri"/>
                <w:b/>
                <w:color w:val="000000"/>
                <w:sz w:val="22"/>
                <w:szCs w:val="22"/>
                <w:highlight w:val="yellow"/>
              </w:rPr>
            </w:pPr>
            <w:del w:id="128"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del>
          </w:p>
        </w:tc>
        <w:tc>
          <w:tcPr>
            <w:tcW w:w="1230" w:type="dxa"/>
            <w:tcBorders>
              <w:top w:val="single" w:sz="4" w:space="0" w:color="000000"/>
              <w:left w:val="single" w:sz="4" w:space="0" w:color="000000"/>
              <w:bottom w:val="single" w:sz="4" w:space="0" w:color="000000"/>
              <w:right w:val="single" w:sz="4" w:space="0" w:color="000000"/>
            </w:tcBorders>
          </w:tcPr>
          <w:p w14:paraId="76A54D11" w14:textId="77777777" w:rsidR="00CE1DE2" w:rsidRDefault="00942B7F">
            <w:pPr>
              <w:pBdr>
                <w:top w:val="nil"/>
                <w:left w:val="nil"/>
                <w:bottom w:val="nil"/>
                <w:right w:val="nil"/>
                <w:between w:val="nil"/>
              </w:pBdr>
              <w:tabs>
                <w:tab w:val="left" w:pos="709"/>
              </w:tabs>
              <w:spacing w:before="60" w:after="120" w:line="240" w:lineRule="auto"/>
              <w:jc w:val="center"/>
              <w:rPr>
                <w:del w:id="129" w:author="Autor" w:date="2021-09-03T21:28:00Z"/>
                <w:rFonts w:ascii="Calibri" w:eastAsia="Calibri" w:hAnsi="Calibri" w:cs="Calibri"/>
                <w:b/>
                <w:color w:val="000000"/>
                <w:sz w:val="22"/>
                <w:szCs w:val="22"/>
              </w:rPr>
            </w:pPr>
            <w:del w:id="130"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ZISK0</w:delText>
              </w:r>
            </w:del>
          </w:p>
        </w:tc>
      </w:tr>
      <w:tr w:rsidR="00CE1DE2" w14:paraId="33EEC569" w14:textId="77777777">
        <w:trPr>
          <w:del w:id="131" w:author="Autor" w:date="2021-09-03T21:28:00Z"/>
        </w:trPr>
        <w:tc>
          <w:tcPr>
            <w:tcW w:w="2700" w:type="dxa"/>
            <w:shd w:val="clear" w:color="auto" w:fill="auto"/>
            <w:tcMar>
              <w:top w:w="100" w:type="dxa"/>
              <w:left w:w="100" w:type="dxa"/>
              <w:bottom w:w="100" w:type="dxa"/>
              <w:right w:w="100" w:type="dxa"/>
            </w:tcMar>
          </w:tcPr>
          <w:p w14:paraId="63FD8278" w14:textId="77777777" w:rsidR="00CE1DE2" w:rsidRDefault="00942B7F">
            <w:pPr>
              <w:tabs>
                <w:tab w:val="left" w:pos="709"/>
              </w:tabs>
              <w:spacing w:line="360" w:lineRule="auto"/>
              <w:jc w:val="left"/>
              <w:rPr>
                <w:del w:id="132" w:author="Autor" w:date="2021-09-03T21:28:00Z"/>
                <w:rFonts w:ascii="Calibri" w:eastAsia="Calibri" w:hAnsi="Calibri" w:cs="Calibri"/>
                <w:sz w:val="20"/>
              </w:rPr>
            </w:pPr>
            <w:del w:id="133" w:author="Autor" w:date="2021-09-03T21:28:00Z">
              <w:r>
                <w:rPr>
                  <w:rFonts w:ascii="Calibri" w:eastAsia="Calibri" w:hAnsi="Calibri" w:cs="Calibri"/>
                  <w:sz w:val="20"/>
                </w:rPr>
                <w:delText>Maxibus (Vysokokapacitné vozidlo) - MKV</w:delText>
              </w:r>
            </w:del>
          </w:p>
        </w:tc>
        <w:tc>
          <w:tcPr>
            <w:tcW w:w="825" w:type="dxa"/>
            <w:shd w:val="clear" w:color="auto" w:fill="auto"/>
            <w:tcMar>
              <w:top w:w="100" w:type="dxa"/>
              <w:left w:w="100" w:type="dxa"/>
              <w:bottom w:w="100" w:type="dxa"/>
              <w:right w:w="100" w:type="dxa"/>
            </w:tcMar>
          </w:tcPr>
          <w:p w14:paraId="0F83150E" w14:textId="77777777" w:rsidR="00CE1DE2" w:rsidRDefault="00942B7F">
            <w:pPr>
              <w:widowControl w:val="0"/>
              <w:jc w:val="center"/>
              <w:rPr>
                <w:del w:id="134" w:author="Autor" w:date="2021-09-03T21:28:00Z"/>
                <w:rFonts w:ascii="Calibri" w:eastAsia="Calibri" w:hAnsi="Calibri" w:cs="Calibri"/>
                <w:b/>
                <w:sz w:val="18"/>
                <w:szCs w:val="18"/>
              </w:rPr>
            </w:pPr>
            <w:del w:id="135" w:author="Autor" w:date="2021-09-03T21:28: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2CB7D4C" w14:textId="77777777" w:rsidR="00CE1DE2" w:rsidRDefault="00CE1DE2">
            <w:pPr>
              <w:pBdr>
                <w:top w:val="nil"/>
                <w:left w:val="nil"/>
                <w:bottom w:val="nil"/>
                <w:right w:val="nil"/>
                <w:between w:val="nil"/>
              </w:pBdr>
              <w:tabs>
                <w:tab w:val="left" w:pos="709"/>
              </w:tabs>
              <w:spacing w:before="60" w:after="120" w:line="240" w:lineRule="auto"/>
              <w:rPr>
                <w:del w:id="13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4392A3D3" w14:textId="77777777" w:rsidR="00CE1DE2" w:rsidRDefault="00CE1DE2">
            <w:pPr>
              <w:pBdr>
                <w:top w:val="nil"/>
                <w:left w:val="nil"/>
                <w:bottom w:val="nil"/>
                <w:right w:val="nil"/>
                <w:between w:val="nil"/>
              </w:pBdr>
              <w:tabs>
                <w:tab w:val="left" w:pos="709"/>
              </w:tabs>
              <w:spacing w:before="60" w:after="120" w:line="240" w:lineRule="auto"/>
              <w:jc w:val="center"/>
              <w:rPr>
                <w:del w:id="13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BA3BFF9" w14:textId="77777777" w:rsidR="00CE1DE2" w:rsidRDefault="00CE1DE2">
            <w:pPr>
              <w:pBdr>
                <w:top w:val="nil"/>
                <w:left w:val="nil"/>
                <w:bottom w:val="nil"/>
                <w:right w:val="nil"/>
                <w:between w:val="nil"/>
              </w:pBdr>
              <w:tabs>
                <w:tab w:val="left" w:pos="709"/>
              </w:tabs>
              <w:spacing w:before="60" w:after="120" w:line="240" w:lineRule="auto"/>
              <w:jc w:val="center"/>
              <w:rPr>
                <w:del w:id="13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408A9FF" w14:textId="77777777" w:rsidR="00CE1DE2" w:rsidRDefault="00CE1DE2">
            <w:pPr>
              <w:pBdr>
                <w:top w:val="nil"/>
                <w:left w:val="nil"/>
                <w:bottom w:val="nil"/>
                <w:right w:val="nil"/>
                <w:between w:val="nil"/>
              </w:pBdr>
              <w:tabs>
                <w:tab w:val="left" w:pos="709"/>
              </w:tabs>
              <w:spacing w:before="60" w:after="120" w:line="240" w:lineRule="auto"/>
              <w:jc w:val="center"/>
              <w:rPr>
                <w:del w:id="13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B6E5CE6" w14:textId="77777777" w:rsidR="00CE1DE2" w:rsidRDefault="00CE1DE2">
            <w:pPr>
              <w:pBdr>
                <w:top w:val="nil"/>
                <w:left w:val="nil"/>
                <w:bottom w:val="nil"/>
                <w:right w:val="nil"/>
                <w:between w:val="nil"/>
              </w:pBdr>
              <w:tabs>
                <w:tab w:val="left" w:pos="709"/>
              </w:tabs>
              <w:spacing w:before="60" w:after="120" w:line="240" w:lineRule="auto"/>
              <w:jc w:val="center"/>
              <w:rPr>
                <w:del w:id="140" w:author="Autor" w:date="2021-09-03T21:28:00Z"/>
                <w:rFonts w:ascii="Calibri" w:eastAsia="Calibri" w:hAnsi="Calibri" w:cs="Calibri"/>
                <w:b/>
                <w:color w:val="000000"/>
                <w:sz w:val="22"/>
                <w:szCs w:val="22"/>
                <w:highlight w:val="yellow"/>
              </w:rPr>
            </w:pPr>
          </w:p>
        </w:tc>
      </w:tr>
      <w:tr w:rsidR="00CE1DE2" w14:paraId="48EE2550" w14:textId="77777777">
        <w:trPr>
          <w:del w:id="141" w:author="Autor" w:date="2021-09-03T21:28:00Z"/>
        </w:trPr>
        <w:tc>
          <w:tcPr>
            <w:tcW w:w="2700" w:type="dxa"/>
            <w:shd w:val="clear" w:color="auto" w:fill="auto"/>
            <w:tcMar>
              <w:top w:w="100" w:type="dxa"/>
              <w:left w:w="100" w:type="dxa"/>
              <w:bottom w:w="100" w:type="dxa"/>
              <w:right w:w="100" w:type="dxa"/>
            </w:tcMar>
          </w:tcPr>
          <w:p w14:paraId="6A182F86" w14:textId="77777777" w:rsidR="00CE1DE2" w:rsidRDefault="00942B7F">
            <w:pPr>
              <w:tabs>
                <w:tab w:val="left" w:pos="709"/>
              </w:tabs>
              <w:spacing w:line="360" w:lineRule="auto"/>
              <w:jc w:val="left"/>
              <w:rPr>
                <w:del w:id="142" w:author="Autor" w:date="2021-09-03T21:28:00Z"/>
                <w:rFonts w:ascii="Calibri" w:eastAsia="Calibri" w:hAnsi="Calibri" w:cs="Calibri"/>
                <w:sz w:val="20"/>
              </w:rPr>
            </w:pPr>
            <w:del w:id="143" w:author="Autor" w:date="2021-09-03T21:28:00Z">
              <w:r>
                <w:rPr>
                  <w:rFonts w:ascii="Calibri" w:eastAsia="Calibri" w:hAnsi="Calibri" w:cs="Calibri"/>
                  <w:sz w:val="20"/>
                </w:rPr>
                <w:delText>Maxibus (Vysokokapacitné vozidlo) - MKV</w:delText>
              </w:r>
            </w:del>
          </w:p>
        </w:tc>
        <w:tc>
          <w:tcPr>
            <w:tcW w:w="825" w:type="dxa"/>
            <w:shd w:val="clear" w:color="auto" w:fill="auto"/>
            <w:tcMar>
              <w:top w:w="100" w:type="dxa"/>
              <w:left w:w="100" w:type="dxa"/>
              <w:bottom w:w="100" w:type="dxa"/>
              <w:right w:w="100" w:type="dxa"/>
            </w:tcMar>
          </w:tcPr>
          <w:p w14:paraId="3CE4147A" w14:textId="77777777" w:rsidR="00CE1DE2" w:rsidRDefault="00942B7F">
            <w:pPr>
              <w:widowControl w:val="0"/>
              <w:jc w:val="center"/>
              <w:rPr>
                <w:del w:id="144" w:author="Autor" w:date="2021-09-03T21:28:00Z"/>
                <w:rFonts w:ascii="Calibri" w:eastAsia="Calibri" w:hAnsi="Calibri" w:cs="Calibri"/>
                <w:b/>
                <w:sz w:val="18"/>
                <w:szCs w:val="18"/>
              </w:rPr>
            </w:pPr>
            <w:del w:id="145" w:author="Autor" w:date="2021-09-03T21:28: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4F25C46" w14:textId="77777777" w:rsidR="00CE1DE2" w:rsidRDefault="00CE1DE2">
            <w:pPr>
              <w:pBdr>
                <w:top w:val="nil"/>
                <w:left w:val="nil"/>
                <w:bottom w:val="nil"/>
                <w:right w:val="nil"/>
                <w:between w:val="nil"/>
              </w:pBdr>
              <w:tabs>
                <w:tab w:val="left" w:pos="709"/>
              </w:tabs>
              <w:spacing w:before="60" w:after="120" w:line="240" w:lineRule="auto"/>
              <w:rPr>
                <w:del w:id="14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0CA95A3" w14:textId="77777777" w:rsidR="00CE1DE2" w:rsidRDefault="00CE1DE2">
            <w:pPr>
              <w:pBdr>
                <w:top w:val="nil"/>
                <w:left w:val="nil"/>
                <w:bottom w:val="nil"/>
                <w:right w:val="nil"/>
                <w:between w:val="nil"/>
              </w:pBdr>
              <w:tabs>
                <w:tab w:val="left" w:pos="709"/>
              </w:tabs>
              <w:spacing w:before="60" w:after="120" w:line="240" w:lineRule="auto"/>
              <w:jc w:val="center"/>
              <w:rPr>
                <w:del w:id="14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6DB6E7F" w14:textId="77777777" w:rsidR="00CE1DE2" w:rsidRDefault="00CE1DE2">
            <w:pPr>
              <w:pBdr>
                <w:top w:val="nil"/>
                <w:left w:val="nil"/>
                <w:bottom w:val="nil"/>
                <w:right w:val="nil"/>
                <w:between w:val="nil"/>
              </w:pBdr>
              <w:tabs>
                <w:tab w:val="left" w:pos="709"/>
              </w:tabs>
              <w:spacing w:before="60" w:after="120" w:line="240" w:lineRule="auto"/>
              <w:jc w:val="center"/>
              <w:rPr>
                <w:del w:id="14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B2AE7A4" w14:textId="77777777" w:rsidR="00CE1DE2" w:rsidRDefault="00CE1DE2">
            <w:pPr>
              <w:pBdr>
                <w:top w:val="nil"/>
                <w:left w:val="nil"/>
                <w:bottom w:val="nil"/>
                <w:right w:val="nil"/>
                <w:between w:val="nil"/>
              </w:pBdr>
              <w:tabs>
                <w:tab w:val="left" w:pos="709"/>
              </w:tabs>
              <w:spacing w:before="60" w:after="120" w:line="240" w:lineRule="auto"/>
              <w:jc w:val="center"/>
              <w:rPr>
                <w:del w:id="14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08052877" w14:textId="77777777" w:rsidR="00CE1DE2" w:rsidRDefault="00CE1DE2">
            <w:pPr>
              <w:pBdr>
                <w:top w:val="nil"/>
                <w:left w:val="nil"/>
                <w:bottom w:val="nil"/>
                <w:right w:val="nil"/>
                <w:between w:val="nil"/>
              </w:pBdr>
              <w:tabs>
                <w:tab w:val="left" w:pos="709"/>
              </w:tabs>
              <w:spacing w:before="60" w:after="120" w:line="240" w:lineRule="auto"/>
              <w:jc w:val="center"/>
              <w:rPr>
                <w:del w:id="150" w:author="Autor" w:date="2021-09-03T21:28:00Z"/>
                <w:rFonts w:ascii="Calibri" w:eastAsia="Calibri" w:hAnsi="Calibri" w:cs="Calibri"/>
                <w:b/>
                <w:color w:val="000000"/>
                <w:sz w:val="22"/>
                <w:szCs w:val="22"/>
                <w:highlight w:val="yellow"/>
              </w:rPr>
            </w:pPr>
          </w:p>
        </w:tc>
      </w:tr>
      <w:tr w:rsidR="00CE1DE2" w14:paraId="7DDA428C" w14:textId="77777777">
        <w:trPr>
          <w:del w:id="151" w:author="Autor" w:date="2021-09-03T21:28:00Z"/>
        </w:trPr>
        <w:tc>
          <w:tcPr>
            <w:tcW w:w="2700" w:type="dxa"/>
            <w:shd w:val="clear" w:color="auto" w:fill="auto"/>
            <w:tcMar>
              <w:top w:w="100" w:type="dxa"/>
              <w:left w:w="100" w:type="dxa"/>
              <w:bottom w:w="100" w:type="dxa"/>
              <w:right w:w="100" w:type="dxa"/>
            </w:tcMar>
          </w:tcPr>
          <w:p w14:paraId="731A3DDC" w14:textId="77777777" w:rsidR="00CE1DE2" w:rsidRDefault="00942B7F">
            <w:pPr>
              <w:tabs>
                <w:tab w:val="left" w:pos="709"/>
              </w:tabs>
              <w:spacing w:line="360" w:lineRule="auto"/>
              <w:jc w:val="left"/>
              <w:rPr>
                <w:del w:id="152" w:author="Autor" w:date="2021-09-03T21:28:00Z"/>
                <w:rFonts w:ascii="Calibri" w:eastAsia="Calibri" w:hAnsi="Calibri" w:cs="Calibri"/>
                <w:b/>
                <w:sz w:val="20"/>
              </w:rPr>
            </w:pPr>
            <w:del w:id="153" w:author="Autor" w:date="2021-09-03T21:28:00Z">
              <w:r>
                <w:rPr>
                  <w:rFonts w:ascii="Calibri" w:eastAsia="Calibri" w:hAnsi="Calibri" w:cs="Calibri"/>
                  <w:sz w:val="20"/>
                </w:rPr>
                <w:delText>Veľkokapacitné vozidlo - VKV</w:delText>
              </w:r>
            </w:del>
          </w:p>
        </w:tc>
        <w:tc>
          <w:tcPr>
            <w:tcW w:w="825" w:type="dxa"/>
            <w:shd w:val="clear" w:color="auto" w:fill="auto"/>
            <w:tcMar>
              <w:top w:w="100" w:type="dxa"/>
              <w:left w:w="100" w:type="dxa"/>
              <w:bottom w:w="100" w:type="dxa"/>
              <w:right w:w="100" w:type="dxa"/>
            </w:tcMar>
          </w:tcPr>
          <w:p w14:paraId="50C40BEB" w14:textId="77777777" w:rsidR="00CE1DE2" w:rsidRDefault="00942B7F">
            <w:pPr>
              <w:widowControl w:val="0"/>
              <w:jc w:val="center"/>
              <w:rPr>
                <w:del w:id="154" w:author="Autor" w:date="2021-09-03T21:28:00Z"/>
                <w:rFonts w:ascii="Calibri" w:eastAsia="Calibri" w:hAnsi="Calibri" w:cs="Calibri"/>
                <w:b/>
                <w:sz w:val="18"/>
                <w:szCs w:val="18"/>
              </w:rPr>
            </w:pPr>
            <w:del w:id="155" w:author="Autor" w:date="2021-09-03T21:28: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0C0A1EE6" w14:textId="77777777" w:rsidR="00CE1DE2" w:rsidRDefault="00CE1DE2">
            <w:pPr>
              <w:pBdr>
                <w:top w:val="nil"/>
                <w:left w:val="nil"/>
                <w:bottom w:val="nil"/>
                <w:right w:val="nil"/>
                <w:between w:val="nil"/>
              </w:pBdr>
              <w:tabs>
                <w:tab w:val="left" w:pos="709"/>
              </w:tabs>
              <w:spacing w:before="60" w:after="120" w:line="240" w:lineRule="auto"/>
              <w:rPr>
                <w:del w:id="15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7B501FF0" w14:textId="77777777" w:rsidR="00CE1DE2" w:rsidRDefault="00CE1DE2">
            <w:pPr>
              <w:pBdr>
                <w:top w:val="nil"/>
                <w:left w:val="nil"/>
                <w:bottom w:val="nil"/>
                <w:right w:val="nil"/>
                <w:between w:val="nil"/>
              </w:pBdr>
              <w:tabs>
                <w:tab w:val="left" w:pos="709"/>
              </w:tabs>
              <w:spacing w:before="60" w:after="120" w:line="240" w:lineRule="auto"/>
              <w:jc w:val="center"/>
              <w:rPr>
                <w:del w:id="15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4BE637D8" w14:textId="77777777" w:rsidR="00CE1DE2" w:rsidRDefault="00CE1DE2">
            <w:pPr>
              <w:pBdr>
                <w:top w:val="nil"/>
                <w:left w:val="nil"/>
                <w:bottom w:val="nil"/>
                <w:right w:val="nil"/>
                <w:between w:val="nil"/>
              </w:pBdr>
              <w:tabs>
                <w:tab w:val="left" w:pos="709"/>
              </w:tabs>
              <w:spacing w:before="60" w:after="120" w:line="240" w:lineRule="auto"/>
              <w:jc w:val="center"/>
              <w:rPr>
                <w:del w:id="15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59F92479" w14:textId="77777777" w:rsidR="00CE1DE2" w:rsidRDefault="00CE1DE2">
            <w:pPr>
              <w:pBdr>
                <w:top w:val="nil"/>
                <w:left w:val="nil"/>
                <w:bottom w:val="nil"/>
                <w:right w:val="nil"/>
                <w:between w:val="nil"/>
              </w:pBdr>
              <w:tabs>
                <w:tab w:val="left" w:pos="709"/>
              </w:tabs>
              <w:spacing w:before="60" w:after="120" w:line="240" w:lineRule="auto"/>
              <w:jc w:val="center"/>
              <w:rPr>
                <w:del w:id="15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45F908FA" w14:textId="77777777" w:rsidR="00CE1DE2" w:rsidRDefault="00CE1DE2">
            <w:pPr>
              <w:pBdr>
                <w:top w:val="nil"/>
                <w:left w:val="nil"/>
                <w:bottom w:val="nil"/>
                <w:right w:val="nil"/>
                <w:between w:val="nil"/>
              </w:pBdr>
              <w:tabs>
                <w:tab w:val="left" w:pos="709"/>
              </w:tabs>
              <w:spacing w:before="60" w:after="120" w:line="240" w:lineRule="auto"/>
              <w:jc w:val="center"/>
              <w:rPr>
                <w:del w:id="160" w:author="Autor" w:date="2021-09-03T21:28:00Z"/>
                <w:rFonts w:ascii="Calibri" w:eastAsia="Calibri" w:hAnsi="Calibri" w:cs="Calibri"/>
                <w:b/>
                <w:color w:val="000000"/>
                <w:sz w:val="22"/>
                <w:szCs w:val="22"/>
                <w:highlight w:val="yellow"/>
              </w:rPr>
            </w:pPr>
          </w:p>
        </w:tc>
      </w:tr>
      <w:tr w:rsidR="00CE1DE2" w14:paraId="63E7FC54" w14:textId="77777777">
        <w:trPr>
          <w:del w:id="161" w:author="Autor" w:date="2021-09-03T21:28:00Z"/>
        </w:trPr>
        <w:tc>
          <w:tcPr>
            <w:tcW w:w="2700" w:type="dxa"/>
            <w:shd w:val="clear" w:color="auto" w:fill="auto"/>
            <w:tcMar>
              <w:top w:w="100" w:type="dxa"/>
              <w:left w:w="100" w:type="dxa"/>
              <w:bottom w:w="100" w:type="dxa"/>
              <w:right w:w="100" w:type="dxa"/>
            </w:tcMar>
          </w:tcPr>
          <w:p w14:paraId="3937EBFF" w14:textId="77777777" w:rsidR="00CE1DE2" w:rsidRDefault="00942B7F">
            <w:pPr>
              <w:tabs>
                <w:tab w:val="left" w:pos="709"/>
              </w:tabs>
              <w:spacing w:line="360" w:lineRule="auto"/>
              <w:jc w:val="left"/>
              <w:rPr>
                <w:del w:id="162" w:author="Autor" w:date="2021-09-03T21:28:00Z"/>
                <w:rFonts w:ascii="Calibri" w:eastAsia="Calibri" w:hAnsi="Calibri" w:cs="Calibri"/>
                <w:b/>
                <w:sz w:val="20"/>
              </w:rPr>
            </w:pPr>
            <w:del w:id="163" w:author="Autor" w:date="2021-09-03T21:28:00Z">
              <w:r>
                <w:rPr>
                  <w:rFonts w:ascii="Calibri" w:eastAsia="Calibri" w:hAnsi="Calibri" w:cs="Calibri"/>
                  <w:sz w:val="20"/>
                </w:rPr>
                <w:delText>Veľkokapacitné vozidlo - VKV</w:delText>
              </w:r>
            </w:del>
          </w:p>
        </w:tc>
        <w:tc>
          <w:tcPr>
            <w:tcW w:w="825" w:type="dxa"/>
            <w:shd w:val="clear" w:color="auto" w:fill="auto"/>
            <w:tcMar>
              <w:top w:w="100" w:type="dxa"/>
              <w:left w:w="100" w:type="dxa"/>
              <w:bottom w:w="100" w:type="dxa"/>
              <w:right w:w="100" w:type="dxa"/>
            </w:tcMar>
          </w:tcPr>
          <w:p w14:paraId="31656849" w14:textId="77777777" w:rsidR="00CE1DE2" w:rsidRDefault="00942B7F">
            <w:pPr>
              <w:widowControl w:val="0"/>
              <w:jc w:val="center"/>
              <w:rPr>
                <w:del w:id="164" w:author="Autor" w:date="2021-09-03T21:28:00Z"/>
                <w:rFonts w:ascii="Calibri" w:eastAsia="Calibri" w:hAnsi="Calibri" w:cs="Calibri"/>
                <w:b/>
                <w:sz w:val="18"/>
                <w:szCs w:val="18"/>
              </w:rPr>
            </w:pPr>
            <w:del w:id="165" w:author="Autor" w:date="2021-09-03T21:28: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A5E7969" w14:textId="77777777" w:rsidR="00CE1DE2" w:rsidRDefault="00CE1DE2">
            <w:pPr>
              <w:pBdr>
                <w:top w:val="nil"/>
                <w:left w:val="nil"/>
                <w:bottom w:val="nil"/>
                <w:right w:val="nil"/>
                <w:between w:val="nil"/>
              </w:pBdr>
              <w:tabs>
                <w:tab w:val="left" w:pos="709"/>
              </w:tabs>
              <w:spacing w:before="60" w:after="120" w:line="240" w:lineRule="auto"/>
              <w:rPr>
                <w:del w:id="16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5647029" w14:textId="77777777" w:rsidR="00CE1DE2" w:rsidRDefault="00CE1DE2">
            <w:pPr>
              <w:pBdr>
                <w:top w:val="nil"/>
                <w:left w:val="nil"/>
                <w:bottom w:val="nil"/>
                <w:right w:val="nil"/>
                <w:between w:val="nil"/>
              </w:pBdr>
              <w:tabs>
                <w:tab w:val="left" w:pos="709"/>
              </w:tabs>
              <w:spacing w:before="60" w:after="120" w:line="240" w:lineRule="auto"/>
              <w:jc w:val="center"/>
              <w:rPr>
                <w:del w:id="16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92FA584" w14:textId="77777777" w:rsidR="00CE1DE2" w:rsidRDefault="00CE1DE2">
            <w:pPr>
              <w:pBdr>
                <w:top w:val="nil"/>
                <w:left w:val="nil"/>
                <w:bottom w:val="nil"/>
                <w:right w:val="nil"/>
                <w:between w:val="nil"/>
              </w:pBdr>
              <w:tabs>
                <w:tab w:val="left" w:pos="709"/>
              </w:tabs>
              <w:spacing w:before="60" w:after="120" w:line="240" w:lineRule="auto"/>
              <w:jc w:val="center"/>
              <w:rPr>
                <w:del w:id="16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3EDA3E0" w14:textId="77777777" w:rsidR="00CE1DE2" w:rsidRDefault="00CE1DE2">
            <w:pPr>
              <w:pBdr>
                <w:top w:val="nil"/>
                <w:left w:val="nil"/>
                <w:bottom w:val="nil"/>
                <w:right w:val="nil"/>
                <w:between w:val="nil"/>
              </w:pBdr>
              <w:tabs>
                <w:tab w:val="left" w:pos="709"/>
              </w:tabs>
              <w:spacing w:before="60" w:after="120" w:line="240" w:lineRule="auto"/>
              <w:jc w:val="center"/>
              <w:rPr>
                <w:del w:id="16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EB4A9EF" w14:textId="77777777" w:rsidR="00CE1DE2" w:rsidRDefault="00CE1DE2">
            <w:pPr>
              <w:pBdr>
                <w:top w:val="nil"/>
                <w:left w:val="nil"/>
                <w:bottom w:val="nil"/>
                <w:right w:val="nil"/>
                <w:between w:val="nil"/>
              </w:pBdr>
              <w:tabs>
                <w:tab w:val="left" w:pos="709"/>
              </w:tabs>
              <w:spacing w:before="60" w:after="120" w:line="240" w:lineRule="auto"/>
              <w:jc w:val="center"/>
              <w:rPr>
                <w:del w:id="170" w:author="Autor" w:date="2021-09-03T21:28:00Z"/>
                <w:rFonts w:ascii="Calibri" w:eastAsia="Calibri" w:hAnsi="Calibri" w:cs="Calibri"/>
                <w:b/>
                <w:color w:val="000000"/>
                <w:sz w:val="22"/>
                <w:szCs w:val="22"/>
                <w:highlight w:val="yellow"/>
              </w:rPr>
            </w:pPr>
          </w:p>
        </w:tc>
      </w:tr>
      <w:tr w:rsidR="00CE1DE2" w14:paraId="17F0253D" w14:textId="77777777">
        <w:trPr>
          <w:del w:id="171" w:author="Autor" w:date="2021-09-03T21:28:00Z"/>
        </w:trPr>
        <w:tc>
          <w:tcPr>
            <w:tcW w:w="2700" w:type="dxa"/>
            <w:shd w:val="clear" w:color="auto" w:fill="auto"/>
            <w:tcMar>
              <w:top w:w="100" w:type="dxa"/>
              <w:left w:w="100" w:type="dxa"/>
              <w:bottom w:w="100" w:type="dxa"/>
              <w:right w:w="100" w:type="dxa"/>
            </w:tcMar>
          </w:tcPr>
          <w:p w14:paraId="55C81FCB" w14:textId="77777777" w:rsidR="00CE1DE2" w:rsidRDefault="00942B7F">
            <w:pPr>
              <w:spacing w:line="360" w:lineRule="auto"/>
              <w:jc w:val="left"/>
              <w:rPr>
                <w:del w:id="172" w:author="Autor" w:date="2021-09-03T21:28:00Z"/>
                <w:rFonts w:ascii="Calibri" w:eastAsia="Calibri" w:hAnsi="Calibri" w:cs="Calibri"/>
                <w:b/>
                <w:sz w:val="20"/>
              </w:rPr>
            </w:pPr>
            <w:del w:id="173" w:author="Autor" w:date="2021-09-03T21:28:00Z">
              <w:r>
                <w:rPr>
                  <w:rFonts w:ascii="Calibri" w:eastAsia="Calibri" w:hAnsi="Calibri" w:cs="Calibri"/>
                  <w:sz w:val="20"/>
                </w:rPr>
                <w:delText>Štandardné vozidlo - ŠKV</w:delText>
              </w:r>
            </w:del>
          </w:p>
        </w:tc>
        <w:tc>
          <w:tcPr>
            <w:tcW w:w="825" w:type="dxa"/>
            <w:shd w:val="clear" w:color="auto" w:fill="auto"/>
            <w:tcMar>
              <w:top w:w="100" w:type="dxa"/>
              <w:left w:w="100" w:type="dxa"/>
              <w:bottom w:w="100" w:type="dxa"/>
              <w:right w:w="100" w:type="dxa"/>
            </w:tcMar>
          </w:tcPr>
          <w:p w14:paraId="7978A38E" w14:textId="77777777" w:rsidR="00CE1DE2" w:rsidRDefault="00942B7F">
            <w:pPr>
              <w:widowControl w:val="0"/>
              <w:jc w:val="center"/>
              <w:rPr>
                <w:del w:id="174" w:author="Autor" w:date="2021-09-03T21:28:00Z"/>
                <w:rFonts w:ascii="Calibri" w:eastAsia="Calibri" w:hAnsi="Calibri" w:cs="Calibri"/>
                <w:b/>
                <w:sz w:val="18"/>
                <w:szCs w:val="18"/>
              </w:rPr>
            </w:pPr>
            <w:del w:id="175" w:author="Autor" w:date="2021-09-03T21:28: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427859C" w14:textId="77777777" w:rsidR="00CE1DE2" w:rsidRDefault="00CE1DE2">
            <w:pPr>
              <w:pBdr>
                <w:top w:val="nil"/>
                <w:left w:val="nil"/>
                <w:bottom w:val="nil"/>
                <w:right w:val="nil"/>
                <w:between w:val="nil"/>
              </w:pBdr>
              <w:tabs>
                <w:tab w:val="left" w:pos="709"/>
              </w:tabs>
              <w:spacing w:before="60" w:after="120" w:line="240" w:lineRule="auto"/>
              <w:rPr>
                <w:del w:id="17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1B3D7170" w14:textId="77777777" w:rsidR="00CE1DE2" w:rsidRDefault="00CE1DE2">
            <w:pPr>
              <w:pBdr>
                <w:top w:val="nil"/>
                <w:left w:val="nil"/>
                <w:bottom w:val="nil"/>
                <w:right w:val="nil"/>
                <w:between w:val="nil"/>
              </w:pBdr>
              <w:tabs>
                <w:tab w:val="left" w:pos="709"/>
              </w:tabs>
              <w:spacing w:before="60" w:after="120" w:line="240" w:lineRule="auto"/>
              <w:jc w:val="center"/>
              <w:rPr>
                <w:del w:id="17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1F359F45" w14:textId="77777777" w:rsidR="00CE1DE2" w:rsidRDefault="00CE1DE2">
            <w:pPr>
              <w:pBdr>
                <w:top w:val="nil"/>
                <w:left w:val="nil"/>
                <w:bottom w:val="nil"/>
                <w:right w:val="nil"/>
                <w:between w:val="nil"/>
              </w:pBdr>
              <w:tabs>
                <w:tab w:val="left" w:pos="709"/>
              </w:tabs>
              <w:spacing w:before="60" w:after="120" w:line="240" w:lineRule="auto"/>
              <w:jc w:val="center"/>
              <w:rPr>
                <w:del w:id="17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72BDBC7" w14:textId="77777777" w:rsidR="00CE1DE2" w:rsidRDefault="00CE1DE2">
            <w:pPr>
              <w:pBdr>
                <w:top w:val="nil"/>
                <w:left w:val="nil"/>
                <w:bottom w:val="nil"/>
                <w:right w:val="nil"/>
                <w:between w:val="nil"/>
              </w:pBdr>
              <w:tabs>
                <w:tab w:val="left" w:pos="709"/>
              </w:tabs>
              <w:spacing w:before="60" w:after="120" w:line="240" w:lineRule="auto"/>
              <w:jc w:val="center"/>
              <w:rPr>
                <w:del w:id="17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89B4699" w14:textId="77777777" w:rsidR="00CE1DE2" w:rsidRDefault="00CE1DE2">
            <w:pPr>
              <w:pBdr>
                <w:top w:val="nil"/>
                <w:left w:val="nil"/>
                <w:bottom w:val="nil"/>
                <w:right w:val="nil"/>
                <w:between w:val="nil"/>
              </w:pBdr>
              <w:tabs>
                <w:tab w:val="left" w:pos="709"/>
              </w:tabs>
              <w:spacing w:before="60" w:after="120" w:line="240" w:lineRule="auto"/>
              <w:jc w:val="center"/>
              <w:rPr>
                <w:del w:id="180" w:author="Autor" w:date="2021-09-03T21:28:00Z"/>
                <w:rFonts w:ascii="Calibri" w:eastAsia="Calibri" w:hAnsi="Calibri" w:cs="Calibri"/>
                <w:b/>
                <w:color w:val="000000"/>
                <w:sz w:val="22"/>
                <w:szCs w:val="22"/>
                <w:highlight w:val="yellow"/>
              </w:rPr>
            </w:pPr>
          </w:p>
        </w:tc>
      </w:tr>
      <w:tr w:rsidR="00CE1DE2" w14:paraId="09BFE76D" w14:textId="77777777">
        <w:trPr>
          <w:del w:id="181" w:author="Autor" w:date="2021-09-03T21:28:00Z"/>
        </w:trPr>
        <w:tc>
          <w:tcPr>
            <w:tcW w:w="2700" w:type="dxa"/>
            <w:shd w:val="clear" w:color="auto" w:fill="auto"/>
            <w:tcMar>
              <w:top w:w="100" w:type="dxa"/>
              <w:left w:w="100" w:type="dxa"/>
              <w:bottom w:w="100" w:type="dxa"/>
              <w:right w:w="100" w:type="dxa"/>
            </w:tcMar>
          </w:tcPr>
          <w:p w14:paraId="72D15DD6" w14:textId="77777777" w:rsidR="00CE1DE2" w:rsidRDefault="00942B7F">
            <w:pPr>
              <w:spacing w:line="360" w:lineRule="auto"/>
              <w:jc w:val="left"/>
              <w:rPr>
                <w:del w:id="182" w:author="Autor" w:date="2021-09-03T21:28:00Z"/>
                <w:rFonts w:ascii="Calibri" w:eastAsia="Calibri" w:hAnsi="Calibri" w:cs="Calibri"/>
                <w:b/>
                <w:sz w:val="20"/>
              </w:rPr>
            </w:pPr>
            <w:del w:id="183" w:author="Autor" w:date="2021-09-03T21:28:00Z">
              <w:r>
                <w:rPr>
                  <w:rFonts w:ascii="Calibri" w:eastAsia="Calibri" w:hAnsi="Calibri" w:cs="Calibri"/>
                  <w:sz w:val="20"/>
                </w:rPr>
                <w:delText>Štandardné vozidlo - ŠKV</w:delText>
              </w:r>
            </w:del>
          </w:p>
        </w:tc>
        <w:tc>
          <w:tcPr>
            <w:tcW w:w="825" w:type="dxa"/>
            <w:shd w:val="clear" w:color="auto" w:fill="auto"/>
            <w:tcMar>
              <w:top w:w="100" w:type="dxa"/>
              <w:left w:w="100" w:type="dxa"/>
              <w:bottom w:w="100" w:type="dxa"/>
              <w:right w:w="100" w:type="dxa"/>
            </w:tcMar>
          </w:tcPr>
          <w:p w14:paraId="6509E249" w14:textId="77777777" w:rsidR="00CE1DE2" w:rsidRDefault="00942B7F">
            <w:pPr>
              <w:widowControl w:val="0"/>
              <w:jc w:val="center"/>
              <w:rPr>
                <w:del w:id="184" w:author="Autor" w:date="2021-09-03T21:28:00Z"/>
                <w:rFonts w:ascii="Calibri" w:eastAsia="Calibri" w:hAnsi="Calibri" w:cs="Calibri"/>
                <w:b/>
                <w:sz w:val="18"/>
                <w:szCs w:val="18"/>
              </w:rPr>
            </w:pPr>
            <w:del w:id="185" w:author="Autor" w:date="2021-09-03T21:28: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73AFAFD" w14:textId="77777777" w:rsidR="00CE1DE2" w:rsidRDefault="00CE1DE2">
            <w:pPr>
              <w:pBdr>
                <w:top w:val="nil"/>
                <w:left w:val="nil"/>
                <w:bottom w:val="nil"/>
                <w:right w:val="nil"/>
                <w:between w:val="nil"/>
              </w:pBdr>
              <w:tabs>
                <w:tab w:val="left" w:pos="709"/>
              </w:tabs>
              <w:spacing w:before="60" w:after="120" w:line="240" w:lineRule="auto"/>
              <w:rPr>
                <w:del w:id="18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CBB880A" w14:textId="77777777" w:rsidR="00CE1DE2" w:rsidRDefault="00CE1DE2">
            <w:pPr>
              <w:pBdr>
                <w:top w:val="nil"/>
                <w:left w:val="nil"/>
                <w:bottom w:val="nil"/>
                <w:right w:val="nil"/>
                <w:between w:val="nil"/>
              </w:pBdr>
              <w:tabs>
                <w:tab w:val="left" w:pos="709"/>
              </w:tabs>
              <w:spacing w:before="60" w:after="120" w:line="240" w:lineRule="auto"/>
              <w:jc w:val="center"/>
              <w:rPr>
                <w:del w:id="18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15EB018" w14:textId="77777777" w:rsidR="00CE1DE2" w:rsidRDefault="00CE1DE2">
            <w:pPr>
              <w:pBdr>
                <w:top w:val="nil"/>
                <w:left w:val="nil"/>
                <w:bottom w:val="nil"/>
                <w:right w:val="nil"/>
                <w:between w:val="nil"/>
              </w:pBdr>
              <w:tabs>
                <w:tab w:val="left" w:pos="709"/>
              </w:tabs>
              <w:spacing w:before="60" w:after="120" w:line="240" w:lineRule="auto"/>
              <w:jc w:val="center"/>
              <w:rPr>
                <w:del w:id="18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8962EA2" w14:textId="77777777" w:rsidR="00CE1DE2" w:rsidRDefault="00CE1DE2">
            <w:pPr>
              <w:pBdr>
                <w:top w:val="nil"/>
                <w:left w:val="nil"/>
                <w:bottom w:val="nil"/>
                <w:right w:val="nil"/>
                <w:between w:val="nil"/>
              </w:pBdr>
              <w:tabs>
                <w:tab w:val="left" w:pos="709"/>
              </w:tabs>
              <w:spacing w:before="60" w:after="120" w:line="240" w:lineRule="auto"/>
              <w:jc w:val="center"/>
              <w:rPr>
                <w:del w:id="18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487D33F" w14:textId="77777777" w:rsidR="00CE1DE2" w:rsidRDefault="00CE1DE2">
            <w:pPr>
              <w:pBdr>
                <w:top w:val="nil"/>
                <w:left w:val="nil"/>
                <w:bottom w:val="nil"/>
                <w:right w:val="nil"/>
                <w:between w:val="nil"/>
              </w:pBdr>
              <w:tabs>
                <w:tab w:val="left" w:pos="709"/>
              </w:tabs>
              <w:spacing w:before="60" w:after="120" w:line="240" w:lineRule="auto"/>
              <w:jc w:val="center"/>
              <w:rPr>
                <w:del w:id="190" w:author="Autor" w:date="2021-09-03T21:28:00Z"/>
                <w:rFonts w:ascii="Calibri" w:eastAsia="Calibri" w:hAnsi="Calibri" w:cs="Calibri"/>
                <w:b/>
                <w:color w:val="000000"/>
                <w:sz w:val="22"/>
                <w:szCs w:val="22"/>
                <w:highlight w:val="yellow"/>
              </w:rPr>
            </w:pPr>
          </w:p>
        </w:tc>
      </w:tr>
      <w:tr w:rsidR="00CE1DE2" w14:paraId="076F7034" w14:textId="77777777">
        <w:trPr>
          <w:del w:id="191" w:author="Autor" w:date="2021-09-03T21:28:00Z"/>
        </w:trPr>
        <w:tc>
          <w:tcPr>
            <w:tcW w:w="2700" w:type="dxa"/>
            <w:shd w:val="clear" w:color="auto" w:fill="auto"/>
            <w:tcMar>
              <w:top w:w="100" w:type="dxa"/>
              <w:left w:w="100" w:type="dxa"/>
              <w:bottom w:w="100" w:type="dxa"/>
              <w:right w:w="100" w:type="dxa"/>
            </w:tcMar>
          </w:tcPr>
          <w:p w14:paraId="221E0007" w14:textId="77777777" w:rsidR="00CE1DE2" w:rsidRDefault="00942B7F">
            <w:pPr>
              <w:spacing w:line="360" w:lineRule="auto"/>
              <w:jc w:val="left"/>
              <w:rPr>
                <w:del w:id="192" w:author="Autor" w:date="2021-09-03T21:28:00Z"/>
                <w:rFonts w:ascii="Calibri" w:eastAsia="Calibri" w:hAnsi="Calibri" w:cs="Calibri"/>
                <w:b/>
                <w:sz w:val="20"/>
              </w:rPr>
            </w:pPr>
            <w:del w:id="193" w:author="Autor" w:date="2021-09-03T21:28:00Z">
              <w:r>
                <w:rPr>
                  <w:rFonts w:ascii="Calibri" w:eastAsia="Calibri" w:hAnsi="Calibri" w:cs="Calibri"/>
                  <w:sz w:val="20"/>
                </w:rPr>
                <w:delText>Nízkokapacitné vozidlo - NKV</w:delText>
              </w:r>
            </w:del>
          </w:p>
        </w:tc>
        <w:tc>
          <w:tcPr>
            <w:tcW w:w="825" w:type="dxa"/>
            <w:shd w:val="clear" w:color="auto" w:fill="auto"/>
            <w:tcMar>
              <w:top w:w="100" w:type="dxa"/>
              <w:left w:w="100" w:type="dxa"/>
              <w:bottom w:w="100" w:type="dxa"/>
              <w:right w:w="100" w:type="dxa"/>
            </w:tcMar>
          </w:tcPr>
          <w:p w14:paraId="73F3C9F2" w14:textId="77777777" w:rsidR="00CE1DE2" w:rsidRDefault="00942B7F">
            <w:pPr>
              <w:widowControl w:val="0"/>
              <w:jc w:val="center"/>
              <w:rPr>
                <w:del w:id="194" w:author="Autor" w:date="2021-09-03T21:28:00Z"/>
                <w:rFonts w:ascii="Calibri" w:eastAsia="Calibri" w:hAnsi="Calibri" w:cs="Calibri"/>
                <w:b/>
                <w:sz w:val="18"/>
                <w:szCs w:val="18"/>
              </w:rPr>
            </w:pPr>
            <w:del w:id="195" w:author="Autor" w:date="2021-09-03T21:28: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A97305A" w14:textId="77777777" w:rsidR="00CE1DE2" w:rsidRDefault="00CE1DE2">
            <w:pPr>
              <w:pBdr>
                <w:top w:val="nil"/>
                <w:left w:val="nil"/>
                <w:bottom w:val="nil"/>
                <w:right w:val="nil"/>
                <w:between w:val="nil"/>
              </w:pBdr>
              <w:tabs>
                <w:tab w:val="left" w:pos="709"/>
              </w:tabs>
              <w:spacing w:before="60" w:after="120" w:line="240" w:lineRule="auto"/>
              <w:rPr>
                <w:del w:id="19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4526D06D" w14:textId="77777777" w:rsidR="00CE1DE2" w:rsidRDefault="00CE1DE2">
            <w:pPr>
              <w:pBdr>
                <w:top w:val="nil"/>
                <w:left w:val="nil"/>
                <w:bottom w:val="nil"/>
                <w:right w:val="nil"/>
                <w:between w:val="nil"/>
              </w:pBdr>
              <w:tabs>
                <w:tab w:val="left" w:pos="709"/>
              </w:tabs>
              <w:spacing w:before="60" w:after="120" w:line="240" w:lineRule="auto"/>
              <w:jc w:val="center"/>
              <w:rPr>
                <w:del w:id="19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D16B65E" w14:textId="77777777" w:rsidR="00CE1DE2" w:rsidRDefault="00CE1DE2">
            <w:pPr>
              <w:pBdr>
                <w:top w:val="nil"/>
                <w:left w:val="nil"/>
                <w:bottom w:val="nil"/>
                <w:right w:val="nil"/>
                <w:between w:val="nil"/>
              </w:pBdr>
              <w:tabs>
                <w:tab w:val="left" w:pos="709"/>
              </w:tabs>
              <w:spacing w:before="60" w:after="120" w:line="240" w:lineRule="auto"/>
              <w:jc w:val="center"/>
              <w:rPr>
                <w:del w:id="19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B5F2D01" w14:textId="77777777" w:rsidR="00CE1DE2" w:rsidRDefault="00CE1DE2">
            <w:pPr>
              <w:pBdr>
                <w:top w:val="nil"/>
                <w:left w:val="nil"/>
                <w:bottom w:val="nil"/>
                <w:right w:val="nil"/>
                <w:between w:val="nil"/>
              </w:pBdr>
              <w:tabs>
                <w:tab w:val="left" w:pos="709"/>
              </w:tabs>
              <w:spacing w:before="60" w:after="120" w:line="240" w:lineRule="auto"/>
              <w:jc w:val="center"/>
              <w:rPr>
                <w:del w:id="19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3D4E7F1E" w14:textId="77777777" w:rsidR="00CE1DE2" w:rsidRDefault="00CE1DE2">
            <w:pPr>
              <w:pBdr>
                <w:top w:val="nil"/>
                <w:left w:val="nil"/>
                <w:bottom w:val="nil"/>
                <w:right w:val="nil"/>
                <w:between w:val="nil"/>
              </w:pBdr>
              <w:tabs>
                <w:tab w:val="left" w:pos="709"/>
              </w:tabs>
              <w:spacing w:before="60" w:after="120" w:line="240" w:lineRule="auto"/>
              <w:jc w:val="center"/>
              <w:rPr>
                <w:del w:id="200" w:author="Autor" w:date="2021-09-03T21:28:00Z"/>
                <w:rFonts w:ascii="Calibri" w:eastAsia="Calibri" w:hAnsi="Calibri" w:cs="Calibri"/>
                <w:b/>
                <w:color w:val="000000"/>
                <w:sz w:val="22"/>
                <w:szCs w:val="22"/>
                <w:highlight w:val="yellow"/>
              </w:rPr>
            </w:pPr>
          </w:p>
        </w:tc>
      </w:tr>
      <w:tr w:rsidR="00CE1DE2" w14:paraId="6EAE219F" w14:textId="77777777">
        <w:trPr>
          <w:del w:id="201" w:author="Autor" w:date="2021-09-03T21:28:00Z"/>
        </w:trPr>
        <w:tc>
          <w:tcPr>
            <w:tcW w:w="2700" w:type="dxa"/>
            <w:shd w:val="clear" w:color="auto" w:fill="auto"/>
            <w:tcMar>
              <w:top w:w="100" w:type="dxa"/>
              <w:left w:w="100" w:type="dxa"/>
              <w:bottom w:w="100" w:type="dxa"/>
              <w:right w:w="100" w:type="dxa"/>
            </w:tcMar>
          </w:tcPr>
          <w:p w14:paraId="5930273F" w14:textId="77777777" w:rsidR="00CE1DE2" w:rsidRDefault="00942B7F">
            <w:pPr>
              <w:spacing w:line="360" w:lineRule="auto"/>
              <w:jc w:val="left"/>
              <w:rPr>
                <w:del w:id="202" w:author="Autor" w:date="2021-09-03T21:28:00Z"/>
                <w:rFonts w:ascii="Calibri" w:eastAsia="Calibri" w:hAnsi="Calibri" w:cs="Calibri"/>
                <w:b/>
                <w:sz w:val="20"/>
              </w:rPr>
            </w:pPr>
            <w:del w:id="203" w:author="Autor" w:date="2021-09-03T21:28:00Z">
              <w:r>
                <w:rPr>
                  <w:rFonts w:ascii="Calibri" w:eastAsia="Calibri" w:hAnsi="Calibri" w:cs="Calibri"/>
                  <w:sz w:val="20"/>
                </w:rPr>
                <w:delText>Nízkokapacitné vozidlo - NKV</w:delText>
              </w:r>
            </w:del>
          </w:p>
        </w:tc>
        <w:tc>
          <w:tcPr>
            <w:tcW w:w="825" w:type="dxa"/>
            <w:shd w:val="clear" w:color="auto" w:fill="auto"/>
            <w:tcMar>
              <w:top w:w="100" w:type="dxa"/>
              <w:left w:w="100" w:type="dxa"/>
              <w:bottom w:w="100" w:type="dxa"/>
              <w:right w:w="100" w:type="dxa"/>
            </w:tcMar>
          </w:tcPr>
          <w:p w14:paraId="275E8A1C" w14:textId="77777777" w:rsidR="00CE1DE2" w:rsidRDefault="00942B7F">
            <w:pPr>
              <w:widowControl w:val="0"/>
              <w:jc w:val="center"/>
              <w:rPr>
                <w:del w:id="204" w:author="Autor" w:date="2021-09-03T21:28:00Z"/>
                <w:rFonts w:ascii="Calibri" w:eastAsia="Calibri" w:hAnsi="Calibri" w:cs="Calibri"/>
                <w:b/>
                <w:sz w:val="18"/>
                <w:szCs w:val="18"/>
              </w:rPr>
            </w:pPr>
            <w:del w:id="205" w:author="Autor" w:date="2021-09-03T21:28: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0E50F10" w14:textId="77777777" w:rsidR="00CE1DE2" w:rsidRDefault="00CE1DE2">
            <w:pPr>
              <w:pBdr>
                <w:top w:val="nil"/>
                <w:left w:val="nil"/>
                <w:bottom w:val="nil"/>
                <w:right w:val="nil"/>
                <w:between w:val="nil"/>
              </w:pBdr>
              <w:tabs>
                <w:tab w:val="left" w:pos="709"/>
              </w:tabs>
              <w:spacing w:before="60" w:after="120" w:line="240" w:lineRule="auto"/>
              <w:rPr>
                <w:del w:id="20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1E7FD02D" w14:textId="77777777" w:rsidR="00CE1DE2" w:rsidRDefault="00CE1DE2">
            <w:pPr>
              <w:pBdr>
                <w:top w:val="nil"/>
                <w:left w:val="nil"/>
                <w:bottom w:val="nil"/>
                <w:right w:val="nil"/>
                <w:between w:val="nil"/>
              </w:pBdr>
              <w:tabs>
                <w:tab w:val="left" w:pos="709"/>
              </w:tabs>
              <w:spacing w:before="60" w:after="120" w:line="240" w:lineRule="auto"/>
              <w:jc w:val="center"/>
              <w:rPr>
                <w:del w:id="20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28620F76" w14:textId="77777777" w:rsidR="00CE1DE2" w:rsidRDefault="00CE1DE2">
            <w:pPr>
              <w:pBdr>
                <w:top w:val="nil"/>
                <w:left w:val="nil"/>
                <w:bottom w:val="nil"/>
                <w:right w:val="nil"/>
                <w:between w:val="nil"/>
              </w:pBdr>
              <w:tabs>
                <w:tab w:val="left" w:pos="709"/>
              </w:tabs>
              <w:spacing w:before="60" w:after="120" w:line="240" w:lineRule="auto"/>
              <w:jc w:val="center"/>
              <w:rPr>
                <w:del w:id="20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54F7F5C9" w14:textId="77777777" w:rsidR="00CE1DE2" w:rsidRDefault="00CE1DE2">
            <w:pPr>
              <w:pBdr>
                <w:top w:val="nil"/>
                <w:left w:val="nil"/>
                <w:bottom w:val="nil"/>
                <w:right w:val="nil"/>
                <w:between w:val="nil"/>
              </w:pBdr>
              <w:tabs>
                <w:tab w:val="left" w:pos="709"/>
              </w:tabs>
              <w:spacing w:before="60" w:after="120" w:line="240" w:lineRule="auto"/>
              <w:jc w:val="center"/>
              <w:rPr>
                <w:del w:id="20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479D0AA4" w14:textId="77777777" w:rsidR="00CE1DE2" w:rsidRDefault="00CE1DE2">
            <w:pPr>
              <w:pBdr>
                <w:top w:val="nil"/>
                <w:left w:val="nil"/>
                <w:bottom w:val="nil"/>
                <w:right w:val="nil"/>
                <w:between w:val="nil"/>
              </w:pBdr>
              <w:tabs>
                <w:tab w:val="left" w:pos="709"/>
              </w:tabs>
              <w:spacing w:before="60" w:after="120" w:line="240" w:lineRule="auto"/>
              <w:jc w:val="center"/>
              <w:rPr>
                <w:del w:id="210" w:author="Autor" w:date="2021-09-03T21:28:00Z"/>
                <w:rFonts w:ascii="Calibri" w:eastAsia="Calibri" w:hAnsi="Calibri" w:cs="Calibri"/>
                <w:b/>
                <w:color w:val="000000"/>
                <w:sz w:val="22"/>
                <w:szCs w:val="22"/>
                <w:highlight w:val="yellow"/>
              </w:rPr>
            </w:pPr>
          </w:p>
        </w:tc>
      </w:tr>
      <w:tr w:rsidR="00CE1DE2" w14:paraId="477ECDFE" w14:textId="77777777">
        <w:trPr>
          <w:del w:id="211" w:author="Autor" w:date="2021-09-03T21:28:00Z"/>
        </w:trPr>
        <w:tc>
          <w:tcPr>
            <w:tcW w:w="2700" w:type="dxa"/>
            <w:shd w:val="clear" w:color="auto" w:fill="auto"/>
            <w:tcMar>
              <w:top w:w="100" w:type="dxa"/>
              <w:left w:w="100" w:type="dxa"/>
              <w:bottom w:w="100" w:type="dxa"/>
              <w:right w:w="100" w:type="dxa"/>
            </w:tcMar>
          </w:tcPr>
          <w:p w14:paraId="294CCE1E" w14:textId="77777777" w:rsidR="00CE1DE2" w:rsidRDefault="00942B7F">
            <w:pPr>
              <w:spacing w:line="360" w:lineRule="auto"/>
              <w:rPr>
                <w:del w:id="212" w:author="Autor" w:date="2021-09-03T21:28:00Z"/>
                <w:rFonts w:ascii="Calibri" w:eastAsia="Calibri" w:hAnsi="Calibri" w:cs="Calibri"/>
                <w:b/>
                <w:sz w:val="20"/>
              </w:rPr>
            </w:pPr>
            <w:del w:id="213" w:author="Autor" w:date="2021-09-03T21:28:00Z">
              <w:r>
                <w:rPr>
                  <w:rFonts w:ascii="Calibri" w:eastAsia="Calibri" w:hAnsi="Calibri" w:cs="Calibri"/>
                  <w:sz w:val="20"/>
                </w:rPr>
                <w:delText>Mikrobus - M</w:delText>
              </w:r>
            </w:del>
          </w:p>
        </w:tc>
        <w:tc>
          <w:tcPr>
            <w:tcW w:w="825" w:type="dxa"/>
            <w:shd w:val="clear" w:color="auto" w:fill="auto"/>
            <w:tcMar>
              <w:top w:w="100" w:type="dxa"/>
              <w:left w:w="100" w:type="dxa"/>
              <w:bottom w:w="100" w:type="dxa"/>
              <w:right w:w="100" w:type="dxa"/>
            </w:tcMar>
          </w:tcPr>
          <w:p w14:paraId="028C2A65" w14:textId="77777777" w:rsidR="00CE1DE2" w:rsidRDefault="00942B7F">
            <w:pPr>
              <w:widowControl w:val="0"/>
              <w:jc w:val="center"/>
              <w:rPr>
                <w:del w:id="214" w:author="Autor" w:date="2021-09-03T21:28:00Z"/>
                <w:rFonts w:ascii="Calibri" w:eastAsia="Calibri" w:hAnsi="Calibri" w:cs="Calibri"/>
                <w:b/>
                <w:sz w:val="18"/>
                <w:szCs w:val="18"/>
              </w:rPr>
            </w:pPr>
            <w:del w:id="215" w:author="Autor" w:date="2021-09-03T21:28:00Z">
              <w:r>
                <w:rPr>
                  <w:rFonts w:ascii="Calibri" w:eastAsia="Calibri" w:hAnsi="Calibri" w:cs="Calibri"/>
                  <w:b/>
                  <w:sz w:val="18"/>
                  <w:szCs w:val="18"/>
                </w:rPr>
                <w:delText>NAFTA</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64321D5" w14:textId="77777777" w:rsidR="00CE1DE2" w:rsidRDefault="00CE1DE2">
            <w:pPr>
              <w:pBdr>
                <w:top w:val="nil"/>
                <w:left w:val="nil"/>
                <w:bottom w:val="nil"/>
                <w:right w:val="nil"/>
                <w:between w:val="nil"/>
              </w:pBdr>
              <w:tabs>
                <w:tab w:val="left" w:pos="709"/>
              </w:tabs>
              <w:spacing w:before="60" w:after="120" w:line="240" w:lineRule="auto"/>
              <w:rPr>
                <w:del w:id="21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875CA9C" w14:textId="77777777" w:rsidR="00CE1DE2" w:rsidRDefault="00CE1DE2">
            <w:pPr>
              <w:pBdr>
                <w:top w:val="nil"/>
                <w:left w:val="nil"/>
                <w:bottom w:val="nil"/>
                <w:right w:val="nil"/>
                <w:between w:val="nil"/>
              </w:pBdr>
              <w:tabs>
                <w:tab w:val="left" w:pos="709"/>
              </w:tabs>
              <w:spacing w:before="60" w:after="120" w:line="240" w:lineRule="auto"/>
              <w:jc w:val="center"/>
              <w:rPr>
                <w:del w:id="21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9EAB88A" w14:textId="77777777" w:rsidR="00CE1DE2" w:rsidRDefault="00CE1DE2">
            <w:pPr>
              <w:pBdr>
                <w:top w:val="nil"/>
                <w:left w:val="nil"/>
                <w:bottom w:val="nil"/>
                <w:right w:val="nil"/>
                <w:between w:val="nil"/>
              </w:pBdr>
              <w:tabs>
                <w:tab w:val="left" w:pos="709"/>
              </w:tabs>
              <w:spacing w:before="60" w:after="120" w:line="240" w:lineRule="auto"/>
              <w:jc w:val="center"/>
              <w:rPr>
                <w:del w:id="21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CB62EE6" w14:textId="77777777" w:rsidR="00CE1DE2" w:rsidRDefault="00CE1DE2">
            <w:pPr>
              <w:pBdr>
                <w:top w:val="nil"/>
                <w:left w:val="nil"/>
                <w:bottom w:val="nil"/>
                <w:right w:val="nil"/>
                <w:between w:val="nil"/>
              </w:pBdr>
              <w:tabs>
                <w:tab w:val="left" w:pos="709"/>
              </w:tabs>
              <w:spacing w:before="60" w:after="120" w:line="240" w:lineRule="auto"/>
              <w:jc w:val="center"/>
              <w:rPr>
                <w:del w:id="21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4431D9D6" w14:textId="77777777" w:rsidR="00CE1DE2" w:rsidRDefault="00CE1DE2">
            <w:pPr>
              <w:pBdr>
                <w:top w:val="nil"/>
                <w:left w:val="nil"/>
                <w:bottom w:val="nil"/>
                <w:right w:val="nil"/>
                <w:between w:val="nil"/>
              </w:pBdr>
              <w:tabs>
                <w:tab w:val="left" w:pos="709"/>
              </w:tabs>
              <w:spacing w:before="60" w:after="120" w:line="240" w:lineRule="auto"/>
              <w:jc w:val="center"/>
              <w:rPr>
                <w:del w:id="220" w:author="Autor" w:date="2021-09-03T21:28:00Z"/>
                <w:rFonts w:ascii="Calibri" w:eastAsia="Calibri" w:hAnsi="Calibri" w:cs="Calibri"/>
                <w:b/>
                <w:color w:val="000000"/>
                <w:sz w:val="22"/>
                <w:szCs w:val="22"/>
                <w:highlight w:val="yellow"/>
              </w:rPr>
            </w:pPr>
          </w:p>
        </w:tc>
      </w:tr>
      <w:tr w:rsidR="00CE1DE2" w14:paraId="4D4A91C7" w14:textId="77777777">
        <w:trPr>
          <w:del w:id="221" w:author="Autor" w:date="2021-09-03T21:28:00Z"/>
        </w:trPr>
        <w:tc>
          <w:tcPr>
            <w:tcW w:w="2700" w:type="dxa"/>
            <w:shd w:val="clear" w:color="auto" w:fill="auto"/>
            <w:tcMar>
              <w:top w:w="100" w:type="dxa"/>
              <w:left w:w="100" w:type="dxa"/>
              <w:bottom w:w="100" w:type="dxa"/>
              <w:right w:w="100" w:type="dxa"/>
            </w:tcMar>
          </w:tcPr>
          <w:p w14:paraId="66B16EA6" w14:textId="77777777" w:rsidR="00CE1DE2" w:rsidRDefault="00942B7F">
            <w:pPr>
              <w:spacing w:line="360" w:lineRule="auto"/>
              <w:rPr>
                <w:del w:id="222" w:author="Autor" w:date="2021-09-03T21:28:00Z"/>
                <w:rFonts w:ascii="Calibri" w:eastAsia="Calibri" w:hAnsi="Calibri" w:cs="Calibri"/>
                <w:b/>
                <w:sz w:val="20"/>
              </w:rPr>
            </w:pPr>
            <w:del w:id="223" w:author="Autor" w:date="2021-09-03T21:28:00Z">
              <w:r>
                <w:rPr>
                  <w:rFonts w:ascii="Calibri" w:eastAsia="Calibri" w:hAnsi="Calibri" w:cs="Calibri"/>
                  <w:sz w:val="20"/>
                </w:rPr>
                <w:delText>Mikrobus - M</w:delText>
              </w:r>
            </w:del>
          </w:p>
        </w:tc>
        <w:tc>
          <w:tcPr>
            <w:tcW w:w="825" w:type="dxa"/>
            <w:shd w:val="clear" w:color="auto" w:fill="auto"/>
            <w:tcMar>
              <w:top w:w="100" w:type="dxa"/>
              <w:left w:w="100" w:type="dxa"/>
              <w:bottom w:w="100" w:type="dxa"/>
              <w:right w:w="100" w:type="dxa"/>
            </w:tcMar>
          </w:tcPr>
          <w:p w14:paraId="3FEECD4B" w14:textId="77777777" w:rsidR="00CE1DE2" w:rsidRDefault="00942B7F">
            <w:pPr>
              <w:widowControl w:val="0"/>
              <w:jc w:val="center"/>
              <w:rPr>
                <w:del w:id="224" w:author="Autor" w:date="2021-09-03T21:28:00Z"/>
                <w:rFonts w:ascii="Calibri" w:eastAsia="Calibri" w:hAnsi="Calibri" w:cs="Calibri"/>
                <w:b/>
                <w:sz w:val="18"/>
                <w:szCs w:val="18"/>
              </w:rPr>
            </w:pPr>
            <w:del w:id="225" w:author="Autor" w:date="2021-09-03T21:28:00Z">
              <w:r>
                <w:rPr>
                  <w:rFonts w:ascii="Calibri" w:eastAsia="Calibri" w:hAnsi="Calibri" w:cs="Calibri"/>
                  <w:b/>
                  <w:sz w:val="18"/>
                  <w:szCs w:val="18"/>
                </w:rPr>
                <w:delText>CNG</w:delText>
              </w:r>
            </w:del>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7467ACE" w14:textId="77777777" w:rsidR="00CE1DE2" w:rsidRDefault="00CE1DE2">
            <w:pPr>
              <w:pBdr>
                <w:top w:val="nil"/>
                <w:left w:val="nil"/>
                <w:bottom w:val="nil"/>
                <w:right w:val="nil"/>
                <w:between w:val="nil"/>
              </w:pBdr>
              <w:tabs>
                <w:tab w:val="left" w:pos="709"/>
              </w:tabs>
              <w:spacing w:before="60" w:after="120" w:line="240" w:lineRule="auto"/>
              <w:rPr>
                <w:del w:id="226" w:author="Autor" w:date="2021-09-03T21:28:00Z"/>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75E21264" w14:textId="77777777" w:rsidR="00CE1DE2" w:rsidRDefault="00CE1DE2">
            <w:pPr>
              <w:pBdr>
                <w:top w:val="nil"/>
                <w:left w:val="nil"/>
                <w:bottom w:val="nil"/>
                <w:right w:val="nil"/>
                <w:between w:val="nil"/>
              </w:pBdr>
              <w:tabs>
                <w:tab w:val="left" w:pos="709"/>
              </w:tabs>
              <w:spacing w:before="60" w:after="120" w:line="240" w:lineRule="auto"/>
              <w:jc w:val="center"/>
              <w:rPr>
                <w:del w:id="227" w:author="Autor" w:date="2021-09-03T21:28:00Z"/>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CE87332" w14:textId="77777777" w:rsidR="00CE1DE2" w:rsidRDefault="00CE1DE2">
            <w:pPr>
              <w:pBdr>
                <w:top w:val="nil"/>
                <w:left w:val="nil"/>
                <w:bottom w:val="nil"/>
                <w:right w:val="nil"/>
                <w:between w:val="nil"/>
              </w:pBdr>
              <w:tabs>
                <w:tab w:val="left" w:pos="709"/>
              </w:tabs>
              <w:spacing w:before="60" w:after="120" w:line="240" w:lineRule="auto"/>
              <w:jc w:val="center"/>
              <w:rPr>
                <w:del w:id="228" w:author="Autor" w:date="2021-09-03T21:28:00Z"/>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7C984284" w14:textId="77777777" w:rsidR="00CE1DE2" w:rsidRDefault="00CE1DE2">
            <w:pPr>
              <w:pBdr>
                <w:top w:val="nil"/>
                <w:left w:val="nil"/>
                <w:bottom w:val="nil"/>
                <w:right w:val="nil"/>
                <w:between w:val="nil"/>
              </w:pBdr>
              <w:tabs>
                <w:tab w:val="left" w:pos="709"/>
              </w:tabs>
              <w:spacing w:before="60" w:after="120" w:line="240" w:lineRule="auto"/>
              <w:jc w:val="center"/>
              <w:rPr>
                <w:del w:id="229" w:author="Autor" w:date="2021-09-03T21:28:00Z"/>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783CBDCE" w14:textId="77777777" w:rsidR="00CE1DE2" w:rsidRDefault="00CE1DE2">
            <w:pPr>
              <w:pBdr>
                <w:top w:val="nil"/>
                <w:left w:val="nil"/>
                <w:bottom w:val="nil"/>
                <w:right w:val="nil"/>
                <w:between w:val="nil"/>
              </w:pBdr>
              <w:tabs>
                <w:tab w:val="left" w:pos="709"/>
              </w:tabs>
              <w:spacing w:before="60" w:after="120" w:line="240" w:lineRule="auto"/>
              <w:jc w:val="center"/>
              <w:rPr>
                <w:del w:id="230" w:author="Autor" w:date="2021-09-03T21:28:00Z"/>
                <w:rFonts w:ascii="Calibri" w:eastAsia="Calibri" w:hAnsi="Calibri" w:cs="Calibri"/>
                <w:b/>
                <w:color w:val="000000"/>
                <w:sz w:val="22"/>
                <w:szCs w:val="22"/>
                <w:highlight w:val="yellow"/>
              </w:rPr>
            </w:pPr>
          </w:p>
        </w:tc>
      </w:tr>
    </w:tbl>
    <w:p w14:paraId="40C76891" w14:textId="77777777" w:rsidR="00CE1DE2" w:rsidRDefault="00CE1DE2">
      <w:pPr>
        <w:pBdr>
          <w:top w:val="nil"/>
          <w:left w:val="nil"/>
          <w:bottom w:val="nil"/>
          <w:right w:val="nil"/>
          <w:between w:val="nil"/>
        </w:pBdr>
        <w:spacing w:line="276" w:lineRule="auto"/>
        <w:ind w:left="720"/>
        <w:jc w:val="left"/>
        <w:rPr>
          <w:del w:id="231" w:author="Autor" w:date="2021-09-03T21:28:00Z"/>
          <w:rFonts w:ascii="Calibri" w:eastAsia="Calibri" w:hAnsi="Calibri" w:cs="Calibri"/>
          <w:color w:val="000000"/>
          <w:sz w:val="22"/>
          <w:szCs w:val="22"/>
        </w:rPr>
      </w:pPr>
    </w:p>
    <w:p w14:paraId="747050DE" w14:textId="3D036462" w:rsidR="00C42294" w:rsidRDefault="00942B7F">
      <w:pPr>
        <w:widowControl w:val="0"/>
        <w:numPr>
          <w:ilvl w:val="1"/>
          <w:numId w:val="40"/>
        </w:numPr>
        <w:pBdr>
          <w:top w:val="nil"/>
          <w:left w:val="nil"/>
          <w:bottom w:val="nil"/>
          <w:right w:val="nil"/>
          <w:between w:val="nil"/>
        </w:pBdr>
        <w:spacing w:before="120" w:after="240" w:line="276" w:lineRule="auto"/>
        <w:ind w:left="357" w:hanging="357"/>
        <w:jc w:val="center"/>
        <w:rPr>
          <w:ins w:id="232" w:author="Autor" w:date="2021-09-03T21:28:00Z"/>
          <w:rFonts w:ascii="Calibri" w:eastAsia="Calibri" w:hAnsi="Calibri" w:cs="Calibri"/>
          <w:b/>
          <w:color w:val="000000"/>
          <w:sz w:val="22"/>
          <w:szCs w:val="22"/>
        </w:rPr>
      </w:pPr>
      <w:del w:id="233" w:author="Autor" w:date="2021-09-03T21:28:00Z">
        <w:r>
          <w:rPr>
            <w:rFonts w:ascii="Calibri" w:eastAsia="Calibri" w:hAnsi="Calibri" w:cs="Calibri"/>
            <w:b/>
            <w:sz w:val="22"/>
            <w:szCs w:val="22"/>
          </w:rPr>
          <w:delText xml:space="preserve">                            C</w:delText>
        </w:r>
        <w:r>
          <w:rPr>
            <w:rFonts w:ascii="Calibri" w:eastAsia="Calibri" w:hAnsi="Calibri" w:cs="Calibri"/>
            <w:b/>
            <w:sz w:val="22"/>
            <w:szCs w:val="22"/>
            <w:vertAlign w:val="subscript"/>
          </w:rPr>
          <w:delText>SPOLU0</w:delText>
        </w:r>
        <w:r>
          <w:rPr>
            <w:rFonts w:ascii="Calibri" w:eastAsia="Calibri" w:hAnsi="Calibri" w:cs="Calibri"/>
            <w:sz w:val="22"/>
            <w:szCs w:val="22"/>
          </w:rPr>
          <w:delText xml:space="preserve"> = </w:delText>
        </w:r>
      </w:del>
      <w:ins w:id="234" w:author="Autor" w:date="2021-09-03T21:28:00Z">
        <w:r w:rsidR="00972AD3">
          <w:rPr>
            <w:rFonts w:ascii="Calibri" w:eastAsia="Calibri" w:hAnsi="Calibri" w:cs="Calibri"/>
            <w:b/>
            <w:color w:val="000000"/>
            <w:sz w:val="22"/>
            <w:szCs w:val="22"/>
          </w:rPr>
          <w:t xml:space="preserve">Maximálna cena služby  </w:t>
        </w:r>
      </w:ins>
    </w:p>
    <w:p w14:paraId="13DB4292" w14:textId="77777777" w:rsidR="00C42294" w:rsidRDefault="00972AD3">
      <w:pPr>
        <w:widowControl w:val="0"/>
        <w:numPr>
          <w:ilvl w:val="2"/>
          <w:numId w:val="40"/>
        </w:numPr>
        <w:pBdr>
          <w:top w:val="nil"/>
          <w:left w:val="nil"/>
          <w:bottom w:val="nil"/>
          <w:right w:val="nil"/>
          <w:between w:val="nil"/>
        </w:pBdr>
        <w:spacing w:after="240" w:line="276" w:lineRule="auto"/>
        <w:rPr>
          <w:ins w:id="235" w:author="Autor" w:date="2021-09-03T21:28:00Z"/>
          <w:rFonts w:ascii="Calibri" w:eastAsia="Calibri" w:hAnsi="Calibri" w:cs="Calibri"/>
          <w:color w:val="000000"/>
          <w:sz w:val="22"/>
          <w:szCs w:val="22"/>
        </w:rPr>
      </w:pPr>
      <w:ins w:id="236" w:author="Autor" w:date="2021-09-03T21:28:00Z">
        <w:r>
          <w:rPr>
            <w:rFonts w:ascii="Calibri" w:eastAsia="Calibri" w:hAnsi="Calibri" w:cs="Calibri"/>
            <w:color w:val="000000"/>
            <w:sz w:val="22"/>
            <w:szCs w:val="22"/>
          </w:rPr>
          <w:t>Zmluvné strany sa dohodli, že na každý príslušný kalendárny rok bude Dopravca predkladať a Objednávateľ odsúhlasovať finančný plán vo forme aktualizovanej Prílohy č. 12 - Finančný plán a skutočné náklady. Dopravca predloží finančný plán do 31.7. roka bezpr</w:t>
        </w:r>
        <w:r>
          <w:rPr>
            <w:rFonts w:ascii="Calibri" w:eastAsia="Calibri" w:hAnsi="Calibri" w:cs="Calibri"/>
            <w:color w:val="000000"/>
            <w:sz w:val="22"/>
            <w:szCs w:val="22"/>
          </w:rPr>
          <w:t>ostredne predchádzajúceho príslušnému kalendárnemu roku, pre ktorý sa finančný plán predkladá. Vo finančnom pláne na príslušný kalendárny rok Dopravca kvalifikovane odhadne (i) plánovanú Maximálnu cenu služby pričom doplní odhad valorizačných hodnôt pri ná</w:t>
        </w:r>
        <w:r>
          <w:rPr>
            <w:rFonts w:ascii="Calibri" w:eastAsia="Calibri" w:hAnsi="Calibri" w:cs="Calibri"/>
            <w:color w:val="000000"/>
            <w:sz w:val="22"/>
            <w:szCs w:val="22"/>
          </w:rPr>
          <w:t>kladoch na PHM, Mzdových nákladoch a Ostatných nákladoch, s akými počítal a (ii) plánované náklady na príslušný kalendárny rok pričom vyplní všetky kategórie nákladov uvedených v Prílohe č. 12. Objednávateľ sa k návrhu finančného plánu vyjadrí do 10 kalend</w:t>
        </w:r>
        <w:r>
          <w:rPr>
            <w:rFonts w:ascii="Calibri" w:eastAsia="Calibri" w:hAnsi="Calibri" w:cs="Calibri"/>
            <w:color w:val="000000"/>
            <w:sz w:val="22"/>
            <w:szCs w:val="22"/>
          </w:rPr>
          <w:t xml:space="preserve">árnych dní odo dňa doručenia. </w:t>
        </w:r>
      </w:ins>
    </w:p>
    <w:p w14:paraId="5D95A07F" w14:textId="77777777" w:rsidR="00C42294" w:rsidRDefault="00972AD3">
      <w:pPr>
        <w:widowControl w:val="0"/>
        <w:numPr>
          <w:ilvl w:val="2"/>
          <w:numId w:val="40"/>
        </w:numPr>
        <w:pBdr>
          <w:top w:val="nil"/>
          <w:left w:val="nil"/>
          <w:bottom w:val="nil"/>
          <w:right w:val="nil"/>
          <w:between w:val="nil"/>
        </w:pBdr>
        <w:spacing w:after="200" w:line="276" w:lineRule="auto"/>
        <w:rPr>
          <w:ins w:id="237" w:author="Autor" w:date="2021-09-03T21:28:00Z"/>
          <w:rFonts w:ascii="Calibri" w:eastAsia="Calibri" w:hAnsi="Calibri" w:cs="Calibri"/>
          <w:color w:val="000000"/>
          <w:sz w:val="22"/>
          <w:szCs w:val="22"/>
        </w:rPr>
      </w:pPr>
      <w:ins w:id="238" w:author="Autor" w:date="2021-09-03T21:28:00Z">
        <w:r>
          <w:rPr>
            <w:rFonts w:ascii="Calibri" w:eastAsia="Calibri" w:hAnsi="Calibri" w:cs="Calibri"/>
            <w:color w:val="000000"/>
            <w:sz w:val="22"/>
            <w:szCs w:val="22"/>
          </w:rPr>
          <w:t>Predložený a Objednávateľom odsúhlasený finančný plán na príslušný kalendárny rok podľa bodu 6.2.1 Dopravca najneskôr do 28.2. príslušného kalendárneho roka zaktualizuje tak, že plánovanú Maximálnu cenu služby určí podľa nasl</w:t>
        </w:r>
        <w:r>
          <w:rPr>
            <w:rFonts w:ascii="Calibri" w:eastAsia="Calibri" w:hAnsi="Calibri" w:cs="Calibri"/>
            <w:color w:val="000000"/>
            <w:sz w:val="22"/>
            <w:szCs w:val="22"/>
          </w:rPr>
          <w:t xml:space="preserve">edovného vzorca a tomu prispôsobí plánované náklady vo všetkých kategóriách nákladov: </w:t>
        </w:r>
      </w:ins>
    </w:p>
    <w:p w14:paraId="503B1096" w14:textId="77777777" w:rsidR="00C42294" w:rsidRDefault="00972AD3">
      <w:pPr>
        <w:spacing w:before="280" w:after="280" w:line="276" w:lineRule="auto"/>
        <w:ind w:left="935"/>
        <w:jc w:val="center"/>
        <w:rPr>
          <w:ins w:id="239" w:author="Autor" w:date="2021-09-03T21:28:00Z"/>
          <w:rFonts w:ascii="Calibri" w:eastAsia="Calibri" w:hAnsi="Calibri" w:cs="Calibri"/>
          <w:b/>
          <w:sz w:val="22"/>
          <w:szCs w:val="22"/>
          <w:vertAlign w:val="subscript"/>
        </w:rPr>
      </w:pPr>
      <w:ins w:id="240" w:author="Autor" w:date="2021-09-03T21:28:00Z">
        <w:r>
          <w:rPr>
            <w:rFonts w:ascii="Calibri" w:eastAsia="Calibri" w:hAnsi="Calibri" w:cs="Calibri"/>
            <w:b/>
            <w:sz w:val="22"/>
            <w:szCs w:val="22"/>
          </w:rPr>
          <w:t>MAXCS</w:t>
        </w:r>
        <w:r>
          <w:rPr>
            <w:rFonts w:ascii="Calibri" w:eastAsia="Calibri" w:hAnsi="Calibri" w:cs="Calibri"/>
            <w:b/>
            <w:sz w:val="22"/>
            <w:szCs w:val="22"/>
            <w:vertAlign w:val="subscript"/>
          </w:rPr>
          <w:t xml:space="preserve">PLAN </w:t>
        </w:r>
        <w:r>
          <w:rPr>
            <w:rFonts w:ascii="Calibri" w:eastAsia="Calibri" w:hAnsi="Calibri" w:cs="Calibri"/>
            <w:b/>
            <w:sz w:val="22"/>
            <w:szCs w:val="22"/>
          </w:rPr>
          <w:t>= {C</w:t>
        </w:r>
        <w:r>
          <w:rPr>
            <w:rFonts w:ascii="Calibri" w:eastAsia="Calibri" w:hAnsi="Calibri" w:cs="Calibri"/>
            <w:b/>
            <w:sz w:val="22"/>
            <w:szCs w:val="22"/>
            <w:vertAlign w:val="subscript"/>
          </w:rPr>
          <w:t>PRSPOLUX</w:t>
        </w:r>
        <w:r>
          <w:rPr>
            <w:rFonts w:ascii="Calibri" w:eastAsia="Calibri" w:hAnsi="Calibri" w:cs="Calibri"/>
            <w:b/>
            <w:sz w:val="22"/>
            <w:szCs w:val="22"/>
          </w:rPr>
          <w:t xml:space="preserve"> x (KM</w:t>
        </w:r>
        <w:r>
          <w:rPr>
            <w:rFonts w:ascii="Calibri" w:eastAsia="Calibri" w:hAnsi="Calibri" w:cs="Calibri"/>
            <w:b/>
            <w:sz w:val="22"/>
            <w:szCs w:val="22"/>
            <w:vertAlign w:val="subscript"/>
          </w:rPr>
          <w:t>PLANX</w:t>
        </w:r>
        <w:r>
          <w:rPr>
            <w:rFonts w:ascii="Calibri" w:eastAsia="Calibri" w:hAnsi="Calibri" w:cs="Calibri"/>
            <w:b/>
            <w:sz w:val="22"/>
            <w:szCs w:val="22"/>
          </w:rPr>
          <w:t>/KM</w:t>
        </w:r>
        <w:r>
          <w:rPr>
            <w:rFonts w:ascii="Calibri" w:eastAsia="Calibri" w:hAnsi="Calibri" w:cs="Calibri"/>
            <w:b/>
            <w:sz w:val="22"/>
            <w:szCs w:val="22"/>
            <w:vertAlign w:val="subscript"/>
          </w:rPr>
          <w:t>VP</w:t>
        </w:r>
        <w:r>
          <w:rPr>
            <w:rFonts w:ascii="Calibri" w:eastAsia="Calibri" w:hAnsi="Calibri" w:cs="Calibri"/>
            <w:sz w:val="22"/>
            <w:szCs w:val="22"/>
            <w:vertAlign w:val="subscript"/>
          </w:rPr>
          <w:t>0</w:t>
        </w:r>
        <w:r>
          <w:rPr>
            <w:rFonts w:ascii="Calibri" w:eastAsia="Calibri" w:hAnsi="Calibri" w:cs="Calibri"/>
            <w:b/>
            <w:sz w:val="22"/>
            <w:szCs w:val="22"/>
            <w:vertAlign w:val="subscript"/>
          </w:rPr>
          <w:t xml:space="preserve">X </w:t>
        </w:r>
        <w:r>
          <w:rPr>
            <w:rFonts w:ascii="Calibri" w:eastAsia="Calibri" w:hAnsi="Calibri" w:cs="Calibri"/>
            <w:b/>
            <w:sz w:val="22"/>
            <w:szCs w:val="22"/>
          </w:rPr>
          <w:t>) +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2"/>
            <w:szCs w:val="22"/>
          </w:rPr>
          <w:t xml:space="preserve"> }  + SN</w:t>
        </w:r>
      </w:ins>
    </w:p>
    <w:p w14:paraId="04F82C47" w14:textId="77777777" w:rsidR="00C42294" w:rsidRDefault="00972AD3">
      <w:pPr>
        <w:spacing w:line="276" w:lineRule="auto"/>
        <w:ind w:left="935" w:hanging="5"/>
        <w:rPr>
          <w:ins w:id="241" w:author="Autor" w:date="2021-09-03T21:28:00Z"/>
          <w:rFonts w:ascii="Calibri" w:eastAsia="Calibri" w:hAnsi="Calibri" w:cs="Calibri"/>
          <w:sz w:val="22"/>
          <w:szCs w:val="22"/>
        </w:rPr>
      </w:pPr>
      <w:ins w:id="242" w:author="Autor" w:date="2021-09-03T21:28:00Z">
        <w:r>
          <w:rPr>
            <w:rFonts w:ascii="Calibri" w:eastAsia="Calibri" w:hAnsi="Calibri" w:cs="Calibri"/>
            <w:sz w:val="22"/>
            <w:szCs w:val="22"/>
          </w:rPr>
          <w:t>MAXCS</w:t>
        </w:r>
        <w:r>
          <w:rPr>
            <w:rFonts w:ascii="Calibri" w:eastAsia="Calibri" w:hAnsi="Calibri" w:cs="Calibri"/>
            <w:sz w:val="22"/>
            <w:szCs w:val="22"/>
            <w:vertAlign w:val="subscript"/>
          </w:rPr>
          <w:t>PLAN</w:t>
        </w:r>
        <w:r>
          <w:rPr>
            <w:rFonts w:ascii="Calibri" w:eastAsia="Calibri" w:hAnsi="Calibri" w:cs="Calibri"/>
            <w:sz w:val="22"/>
            <w:szCs w:val="22"/>
            <w:vertAlign w:val="subscript"/>
          </w:rPr>
          <w:tab/>
        </w:r>
        <w:r>
          <w:rPr>
            <w:rFonts w:ascii="Calibri" w:eastAsia="Calibri" w:hAnsi="Calibri" w:cs="Calibri"/>
            <w:sz w:val="22"/>
            <w:szCs w:val="22"/>
          </w:rPr>
          <w:t xml:space="preserve">je aktualizovaná plánovaná Maximálna ceny služby na príslušný kalendárny </w:t>
        </w:r>
      </w:ins>
    </w:p>
    <w:p w14:paraId="3FC754D8" w14:textId="77777777" w:rsidR="00C42294" w:rsidRDefault="00972AD3">
      <w:pPr>
        <w:spacing w:after="120" w:line="276" w:lineRule="auto"/>
        <w:ind w:left="935" w:hanging="5"/>
        <w:rPr>
          <w:ins w:id="243" w:author="Autor" w:date="2021-09-03T21:28:00Z"/>
          <w:rFonts w:ascii="Calibri" w:eastAsia="Calibri" w:hAnsi="Calibri" w:cs="Calibri"/>
          <w:sz w:val="22"/>
          <w:szCs w:val="22"/>
        </w:rPr>
      </w:pPr>
      <w:ins w:id="244" w:author="Autor" w:date="2021-09-03T21:28:00Z">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rok</w:t>
        </w:r>
      </w:ins>
    </w:p>
    <w:p w14:paraId="5D0EAD05" w14:textId="77777777" w:rsidR="00C42294" w:rsidRDefault="00972AD3">
      <w:pPr>
        <w:spacing w:after="120" w:line="276" w:lineRule="auto"/>
        <w:ind w:left="2127" w:hanging="1197"/>
        <w:rPr>
          <w:ins w:id="245" w:author="Autor" w:date="2021-09-03T21:28:00Z"/>
          <w:rFonts w:ascii="Calibri" w:eastAsia="Calibri" w:hAnsi="Calibri" w:cs="Calibri"/>
          <w:sz w:val="22"/>
          <w:szCs w:val="22"/>
        </w:rPr>
      </w:pPr>
      <w:ins w:id="246"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podľa TPŠ (štandardné vozidlo,  veľkokapacitné vozidlo, nízkokapacitné vozidlo)</w:t>
        </w:r>
      </w:ins>
    </w:p>
    <w:p w14:paraId="17108EC2" w14:textId="77777777" w:rsidR="00C42294" w:rsidRDefault="00972AD3">
      <w:pPr>
        <w:spacing w:after="120" w:line="276" w:lineRule="auto"/>
        <w:ind w:left="2124" w:hanging="1194"/>
        <w:rPr>
          <w:ins w:id="247" w:author="Autor" w:date="2021-09-03T21:28:00Z"/>
          <w:rFonts w:ascii="Calibri" w:eastAsia="Calibri" w:hAnsi="Calibri" w:cs="Calibri"/>
          <w:sz w:val="22"/>
          <w:szCs w:val="22"/>
        </w:rPr>
      </w:pPr>
      <w:ins w:id="248" w:author="Autor" w:date="2021-09-03T21:28:00Z">
        <w:r>
          <w:rPr>
            <w:rFonts w:ascii="Calibri" w:eastAsia="Calibri" w:hAnsi="Calibri" w:cs="Calibri"/>
            <w:sz w:val="22"/>
            <w:szCs w:val="22"/>
          </w:rPr>
          <w:t>C</w:t>
        </w:r>
        <w:r>
          <w:rPr>
            <w:rFonts w:ascii="Calibri" w:eastAsia="Calibri" w:hAnsi="Calibri" w:cs="Calibri"/>
            <w:sz w:val="22"/>
            <w:szCs w:val="22"/>
            <w:vertAlign w:val="subscript"/>
          </w:rPr>
          <w:t>PRSPOLUX</w:t>
        </w:r>
        <w:r>
          <w:rPr>
            <w:rFonts w:ascii="Calibri" w:eastAsia="Calibri" w:hAnsi="Calibri" w:cs="Calibri"/>
            <w:sz w:val="22"/>
            <w:szCs w:val="22"/>
            <w:vertAlign w:val="subscript"/>
          </w:rPr>
          <w:tab/>
        </w:r>
        <w:r>
          <w:rPr>
            <w:rFonts w:ascii="Calibri" w:eastAsia="Calibri" w:hAnsi="Calibri" w:cs="Calibri"/>
            <w:sz w:val="22"/>
            <w:szCs w:val="22"/>
          </w:rPr>
          <w:t>je východisková cena služby valorizovaná podľa bodov 6.3.4 až 6.3.8 a pre prípad, že niektorý parameter ešte nebol Štatistickým úr</w:t>
        </w:r>
        <w:r>
          <w:rPr>
            <w:rFonts w:ascii="Calibri" w:eastAsia="Calibri" w:hAnsi="Calibri" w:cs="Calibri"/>
            <w:sz w:val="22"/>
            <w:szCs w:val="22"/>
          </w:rPr>
          <w:t>adom zverejnený, Dopravca pre výpočet použije odhad niektorého štátneho orgánu napríklad Národnej banky Slovenska</w:t>
        </w:r>
      </w:ins>
    </w:p>
    <w:p w14:paraId="71415834" w14:textId="77777777" w:rsidR="00C42294" w:rsidRDefault="00972AD3">
      <w:pPr>
        <w:spacing w:before="280" w:after="280" w:line="276" w:lineRule="auto"/>
        <w:ind w:left="2125" w:hanging="1195"/>
        <w:rPr>
          <w:ins w:id="249" w:author="Autor" w:date="2021-09-03T21:28:00Z"/>
          <w:rFonts w:ascii="Calibri" w:eastAsia="Calibri" w:hAnsi="Calibri" w:cs="Calibri"/>
          <w:sz w:val="22"/>
          <w:szCs w:val="22"/>
        </w:rPr>
      </w:pPr>
      <w:ins w:id="250" w:author="Autor" w:date="2021-09-03T21:28:00Z">
        <w:r>
          <w:rPr>
            <w:rFonts w:ascii="Calibri" w:eastAsia="Calibri" w:hAnsi="Calibri" w:cs="Calibri"/>
            <w:sz w:val="22"/>
            <w:szCs w:val="22"/>
          </w:rPr>
          <w:t>KM</w:t>
        </w:r>
        <w:r>
          <w:rPr>
            <w:rFonts w:ascii="Calibri" w:eastAsia="Calibri" w:hAnsi="Calibri" w:cs="Calibri"/>
            <w:sz w:val="22"/>
            <w:szCs w:val="22"/>
            <w:vertAlign w:val="subscript"/>
          </w:rPr>
          <w:t>PLANX</w:t>
        </w:r>
        <w:r>
          <w:rPr>
            <w:rFonts w:ascii="Calibri" w:eastAsia="Calibri" w:hAnsi="Calibri" w:cs="Calibri"/>
            <w:sz w:val="22"/>
            <w:szCs w:val="22"/>
            <w:vertAlign w:val="subscript"/>
          </w:rPr>
          <w:tab/>
        </w:r>
        <w:r>
          <w:rPr>
            <w:rFonts w:ascii="Calibri" w:eastAsia="Calibri" w:hAnsi="Calibri" w:cs="Calibri"/>
            <w:sz w:val="22"/>
            <w:szCs w:val="22"/>
          </w:rPr>
          <w:t>je kvalifikovaným odhadom Dopravcu určený počet celkových kilometrov zohľadňujúci aktuálny stav Cestovných poriadkov a Obehov ku dňu r</w:t>
        </w:r>
        <w:r>
          <w:rPr>
            <w:rFonts w:ascii="Calibri" w:eastAsia="Calibri" w:hAnsi="Calibri" w:cs="Calibri"/>
            <w:sz w:val="22"/>
            <w:szCs w:val="22"/>
          </w:rPr>
          <w:t>esp. obdobiu kedy sa plánovaná Maximálna cena služby aktualizuje</w:t>
        </w:r>
      </w:ins>
    </w:p>
    <w:p w14:paraId="72E1B7C7" w14:textId="77777777" w:rsidR="00C42294" w:rsidRDefault="00972AD3">
      <w:pPr>
        <w:spacing w:after="200" w:line="276" w:lineRule="auto"/>
        <w:ind w:left="2125" w:hanging="1195"/>
        <w:rPr>
          <w:ins w:id="251" w:author="Autor" w:date="2021-09-03T21:28:00Z"/>
          <w:rFonts w:ascii="Calibri" w:eastAsia="Calibri" w:hAnsi="Calibri" w:cs="Calibri"/>
          <w:sz w:val="22"/>
          <w:szCs w:val="22"/>
        </w:rPr>
      </w:pPr>
      <w:ins w:id="252" w:author="Autor" w:date="2021-09-03T21:28:00Z">
        <w:r>
          <w:rPr>
            <w:rFonts w:ascii="Calibri" w:eastAsia="Calibri" w:hAnsi="Calibri" w:cs="Calibri"/>
            <w:sz w:val="22"/>
            <w:szCs w:val="22"/>
          </w:rPr>
          <w:t>KM</w:t>
        </w:r>
        <w:r>
          <w:rPr>
            <w:rFonts w:ascii="Calibri" w:eastAsia="Calibri" w:hAnsi="Calibri" w:cs="Calibri"/>
            <w:sz w:val="22"/>
            <w:szCs w:val="22"/>
            <w:vertAlign w:val="subscript"/>
          </w:rPr>
          <w:t>VP0X</w:t>
        </w:r>
        <w:r>
          <w:rPr>
            <w:rFonts w:ascii="Calibri" w:eastAsia="Calibri" w:hAnsi="Calibri" w:cs="Calibri"/>
            <w:sz w:val="22"/>
            <w:szCs w:val="22"/>
            <w:vertAlign w:val="subscript"/>
          </w:rPr>
          <w:tab/>
        </w:r>
        <w:r>
          <w:rPr>
            <w:rFonts w:ascii="Calibri" w:eastAsia="Calibri" w:hAnsi="Calibri" w:cs="Calibri"/>
            <w:sz w:val="22"/>
            <w:szCs w:val="22"/>
          </w:rPr>
          <w:t>je východiskový počet celkových kilometrov podľa bodu 5.1 písm. b)</w:t>
        </w:r>
      </w:ins>
    </w:p>
    <w:p w14:paraId="585434EB" w14:textId="77777777" w:rsidR="00C42294" w:rsidRDefault="00972AD3">
      <w:pPr>
        <w:spacing w:after="120" w:line="276" w:lineRule="auto"/>
        <w:ind w:left="2124" w:hanging="1194"/>
        <w:rPr>
          <w:ins w:id="253" w:author="Autor" w:date="2021-09-03T21:28:00Z"/>
          <w:rFonts w:ascii="Calibri" w:eastAsia="Calibri" w:hAnsi="Calibri" w:cs="Calibri"/>
          <w:sz w:val="22"/>
          <w:szCs w:val="22"/>
        </w:rPr>
      </w:pPr>
      <w:ins w:id="254" w:author="Autor" w:date="2021-09-03T21:28: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vertAlign w:val="subscript"/>
          </w:rPr>
          <w:tab/>
        </w:r>
        <w:r>
          <w:rPr>
            <w:rFonts w:ascii="Calibri" w:eastAsia="Calibri" w:hAnsi="Calibri" w:cs="Calibri"/>
            <w:sz w:val="22"/>
            <w:szCs w:val="22"/>
          </w:rPr>
          <w:t>je počet Základných a Záložných vozidiel pre každú veľkostnú kategóriu, ktorý je aktuálny ku dňu výpočtu aktuali</w:t>
        </w:r>
        <w:r>
          <w:rPr>
            <w:rFonts w:ascii="Calibri" w:eastAsia="Calibri" w:hAnsi="Calibri" w:cs="Calibri"/>
            <w:sz w:val="22"/>
            <w:szCs w:val="22"/>
          </w:rPr>
          <w:t>zovanej plánovanej Maximálnej ceny služby. Do počtu Základných a Záložných vozidiel sa počítajú len:</w:t>
        </w:r>
      </w:ins>
    </w:p>
    <w:p w14:paraId="317EFD4E" w14:textId="77777777" w:rsidR="00C42294" w:rsidRDefault="00972AD3">
      <w:pPr>
        <w:numPr>
          <w:ilvl w:val="2"/>
          <w:numId w:val="19"/>
        </w:numPr>
        <w:pBdr>
          <w:top w:val="nil"/>
          <w:left w:val="nil"/>
          <w:bottom w:val="nil"/>
          <w:right w:val="nil"/>
          <w:between w:val="nil"/>
        </w:pBdr>
        <w:spacing w:after="120" w:line="276" w:lineRule="auto"/>
        <w:ind w:left="2835" w:hanging="708"/>
        <w:rPr>
          <w:ins w:id="255" w:author="Autor" w:date="2021-09-03T21:28:00Z"/>
          <w:color w:val="000000"/>
          <w:sz w:val="22"/>
          <w:szCs w:val="22"/>
        </w:rPr>
      </w:pPr>
      <w:ins w:id="256" w:author="Autor" w:date="2021-09-03T21:28:00Z">
        <w:r>
          <w:rPr>
            <w:rFonts w:ascii="Calibri" w:eastAsia="Calibri" w:hAnsi="Calibri" w:cs="Calibri"/>
            <w:color w:val="000000"/>
            <w:sz w:val="22"/>
            <w:szCs w:val="22"/>
          </w:rPr>
          <w:t xml:space="preserve">Nové vozidlá do veku 120 mesiacov vrátane odo dňa začatia  poskytovania Služby. Za Nové vozidlá sa považujú vozidlá, ktorých mesiac prvej evidencie je tri </w:t>
        </w:r>
        <w:r>
          <w:rPr>
            <w:rFonts w:ascii="Calibri" w:eastAsia="Calibri" w:hAnsi="Calibri" w:cs="Calibri"/>
            <w:color w:val="000000"/>
            <w:sz w:val="22"/>
            <w:szCs w:val="22"/>
          </w:rPr>
          <w:t>a menej mesiacov pred mesiacom začatia poskytovania Služby;</w:t>
        </w:r>
      </w:ins>
    </w:p>
    <w:p w14:paraId="6FC85C52" w14:textId="77777777" w:rsidR="00C42294" w:rsidRDefault="00972AD3">
      <w:pPr>
        <w:numPr>
          <w:ilvl w:val="2"/>
          <w:numId w:val="19"/>
        </w:numPr>
        <w:pBdr>
          <w:top w:val="nil"/>
          <w:left w:val="nil"/>
          <w:bottom w:val="nil"/>
          <w:right w:val="nil"/>
          <w:between w:val="nil"/>
        </w:pBdr>
        <w:spacing w:after="120" w:line="276" w:lineRule="auto"/>
        <w:ind w:left="2835" w:hanging="708"/>
        <w:rPr>
          <w:ins w:id="257" w:author="Autor" w:date="2021-09-03T21:28:00Z"/>
          <w:color w:val="000000"/>
          <w:sz w:val="22"/>
          <w:szCs w:val="22"/>
        </w:rPr>
      </w:pPr>
      <w:ins w:id="258" w:author="Autor" w:date="2021-09-03T21:28:00Z">
        <w:r>
          <w:rPr>
            <w:rFonts w:ascii="Calibri" w:eastAsia="Calibri" w:hAnsi="Calibri" w:cs="Calibri"/>
            <w:color w:val="000000"/>
            <w:sz w:val="22"/>
            <w:szCs w:val="22"/>
          </w:rPr>
          <w:t>Jazdené  vozidlá do veku 120 mesiacov vrátane, od mesiaca ich prvej evidencie. Za Jazdené vozidlá sa považujú vozidlá, ktorých mesiac prvej evidencie je štyri a viac mesiacov pred mesiacom začatia</w:t>
        </w:r>
        <w:r>
          <w:rPr>
            <w:rFonts w:ascii="Calibri" w:eastAsia="Calibri" w:hAnsi="Calibri" w:cs="Calibri"/>
            <w:color w:val="000000"/>
            <w:sz w:val="22"/>
            <w:szCs w:val="22"/>
          </w:rPr>
          <w:t xml:space="preserve"> poskytovania Služby.</w:t>
        </w:r>
      </w:ins>
    </w:p>
    <w:p w14:paraId="748A9E76" w14:textId="77777777" w:rsidR="00C42294" w:rsidRDefault="00972AD3">
      <w:pPr>
        <w:spacing w:after="120" w:line="276" w:lineRule="auto"/>
        <w:ind w:left="2124" w:hanging="1194"/>
        <w:rPr>
          <w:ins w:id="259" w:author="Autor" w:date="2021-09-03T21:28:00Z"/>
          <w:rFonts w:ascii="Calibri" w:eastAsia="Calibri" w:hAnsi="Calibri" w:cs="Calibri"/>
          <w:sz w:val="22"/>
          <w:szCs w:val="22"/>
        </w:rPr>
      </w:pPr>
      <w:ins w:id="260" w:author="Autor" w:date="2021-09-03T21:28: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vertAlign w:val="subscript"/>
          </w:rPr>
          <w:tab/>
        </w:r>
        <w:r>
          <w:rPr>
            <w:rFonts w:ascii="Calibri" w:eastAsia="Calibri" w:hAnsi="Calibri" w:cs="Calibri"/>
            <w:sz w:val="22"/>
            <w:szCs w:val="22"/>
          </w:rPr>
          <w:t xml:space="preserve">sú ročné náklady na jedno vozidlo v zmysle bodu 6.3.9. V prípade ak sa výpočet plánovanej Maximálnej Ceny Služby realizuje za neúplný kalendárny rok, tak sa do výpočtu započíta len alikvotná časť ročných nákladov na vozidlo.  </w:t>
        </w:r>
      </w:ins>
    </w:p>
    <w:p w14:paraId="04EE0BA2" w14:textId="77777777" w:rsidR="00C42294" w:rsidRDefault="00972AD3">
      <w:pPr>
        <w:spacing w:after="240" w:line="276" w:lineRule="auto"/>
        <w:ind w:left="2127" w:hanging="1191"/>
        <w:rPr>
          <w:ins w:id="261" w:author="Autor" w:date="2021-09-03T21:28:00Z"/>
          <w:rFonts w:ascii="Calibri" w:eastAsia="Calibri" w:hAnsi="Calibri" w:cs="Calibri"/>
          <w:sz w:val="22"/>
          <w:szCs w:val="22"/>
        </w:rPr>
      </w:pPr>
      <w:ins w:id="262" w:author="Autor" w:date="2021-09-03T21:28:00Z">
        <w:r>
          <w:rPr>
            <w:rFonts w:ascii="Calibri" w:eastAsia="Calibri" w:hAnsi="Calibri" w:cs="Calibri"/>
            <w:sz w:val="22"/>
            <w:szCs w:val="22"/>
          </w:rPr>
          <w:t>SN</w:t>
        </w:r>
        <w:r>
          <w:rPr>
            <w:rFonts w:ascii="Calibri" w:eastAsia="Calibri" w:hAnsi="Calibri" w:cs="Calibri"/>
            <w:sz w:val="22"/>
            <w:szCs w:val="22"/>
            <w:vertAlign w:val="subscript"/>
          </w:rPr>
          <w:tab/>
        </w:r>
        <w:r>
          <w:rPr>
            <w:rFonts w:ascii="Calibri" w:eastAsia="Calibri" w:hAnsi="Calibri" w:cs="Calibri"/>
            <w:sz w:val="22"/>
            <w:szCs w:val="22"/>
          </w:rPr>
          <w:t>sú plánované priamo preplácané skutočné náklady na príslušný rok, ktorými sú:</w:t>
        </w:r>
      </w:ins>
    </w:p>
    <w:p w14:paraId="34C44836" w14:textId="77777777" w:rsidR="00CE1DE2" w:rsidRDefault="00972AD3">
      <w:pPr>
        <w:spacing w:after="200" w:line="240" w:lineRule="auto"/>
        <w:jc w:val="left"/>
        <w:rPr>
          <w:del w:id="263" w:author="Autor" w:date="2021-09-03T21:28:00Z"/>
          <w:rFonts w:ascii="Calibri" w:eastAsia="Calibri" w:hAnsi="Calibri" w:cs="Calibri"/>
          <w:sz w:val="36"/>
          <w:szCs w:val="36"/>
          <w:vertAlign w:val="subscript"/>
        </w:rPr>
      </w:pPr>
      <w:moveFromRangeStart w:id="264" w:author="Autor" w:date="2021-09-03T21:28:00Z" w:name="move81596920"/>
      <w:moveFrom w:id="265"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PHM0</w:t>
        </w:r>
      </w:moveFrom>
      <w:moveFromRangeEnd w:id="264"/>
      <w:del w:id="266" w:author="Autor" w:date="2021-09-03T21:28:00Z">
        <w:r w:rsidR="00942B7F">
          <w:rPr>
            <w:rFonts w:ascii="Calibri" w:eastAsia="Calibri" w:hAnsi="Calibri" w:cs="Calibri"/>
            <w:b/>
            <w:sz w:val="22"/>
            <w:szCs w:val="22"/>
          </w:rPr>
          <w:delText xml:space="preserve"> + </w:delText>
        </w:r>
      </w:del>
      <w:moveFromRangeStart w:id="267" w:author="Autor" w:date="2021-09-03T21:28:00Z" w:name="move81596921"/>
      <w:moveFrom w:id="268"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CP0</w:t>
        </w:r>
      </w:moveFrom>
      <w:moveFromRangeEnd w:id="267"/>
      <w:del w:id="269" w:author="Autor" w:date="2021-09-03T21:28:00Z">
        <w:r w:rsidR="00942B7F">
          <w:rPr>
            <w:rFonts w:ascii="Calibri" w:eastAsia="Calibri" w:hAnsi="Calibri" w:cs="Calibri"/>
            <w:b/>
            <w:sz w:val="22"/>
            <w:szCs w:val="22"/>
          </w:rPr>
          <w:delText xml:space="preserve"> + CC</w:delText>
        </w:r>
        <w:r w:rsidR="00942B7F">
          <w:rPr>
            <w:rFonts w:ascii="Calibri" w:eastAsia="Calibri" w:hAnsi="Calibri" w:cs="Calibri"/>
            <w:b/>
            <w:sz w:val="22"/>
            <w:szCs w:val="22"/>
            <w:vertAlign w:val="subscript"/>
          </w:rPr>
          <w:delText>ON0</w:delText>
        </w:r>
        <w:r w:rsidR="00942B7F">
          <w:rPr>
            <w:rFonts w:ascii="Calibri" w:eastAsia="Calibri" w:hAnsi="Calibri" w:cs="Calibri"/>
            <w:b/>
            <w:sz w:val="22"/>
            <w:szCs w:val="22"/>
          </w:rPr>
          <w:delText xml:space="preserve"> + CC</w:delText>
        </w:r>
        <w:r w:rsidR="00942B7F">
          <w:rPr>
            <w:rFonts w:ascii="Calibri" w:eastAsia="Calibri" w:hAnsi="Calibri" w:cs="Calibri"/>
            <w:b/>
            <w:sz w:val="22"/>
            <w:szCs w:val="22"/>
            <w:vertAlign w:val="subscript"/>
          </w:rPr>
          <w:delText xml:space="preserve">ZISK0 </w:delText>
        </w:r>
        <w:r w:rsidR="00942B7F">
          <w:rPr>
            <w:rFonts w:ascii="Calibri" w:eastAsia="Calibri" w:hAnsi="Calibri" w:cs="Calibri"/>
            <w:sz w:val="36"/>
            <w:szCs w:val="36"/>
            <w:vertAlign w:val="subscript"/>
          </w:rPr>
          <w:br/>
        </w:r>
      </w:del>
    </w:p>
    <w:p w14:paraId="6912FC62" w14:textId="77777777" w:rsidR="00CE1DE2" w:rsidRDefault="00942B7F">
      <w:pPr>
        <w:rPr>
          <w:del w:id="270" w:author="Autor" w:date="2021-09-03T21:28:00Z"/>
          <w:rFonts w:ascii="Calibri" w:eastAsia="Calibri" w:hAnsi="Calibri" w:cs="Calibri"/>
          <w:sz w:val="22"/>
          <w:szCs w:val="22"/>
        </w:rPr>
      </w:pPr>
      <w:del w:id="271" w:author="Autor" w:date="2021-09-03T21:28:00Z">
        <w:r>
          <w:rPr>
            <w:rFonts w:ascii="Calibri" w:eastAsia="Calibri" w:hAnsi="Calibri" w:cs="Calibri"/>
          </w:rPr>
          <w:delText>CC</w:delText>
        </w:r>
        <w:r>
          <w:rPr>
            <w:rFonts w:ascii="Calibri" w:eastAsia="Calibri" w:hAnsi="Calibri" w:cs="Calibri"/>
            <w:vertAlign w:val="subscript"/>
          </w:rPr>
          <w:delText xml:space="preserve">PHM0 </w:delText>
        </w:r>
        <w:r>
          <w:rPr>
            <w:rFonts w:ascii="Calibri" w:eastAsia="Calibri" w:hAnsi="Calibri" w:cs="Calibri"/>
          </w:rPr>
          <w:delText xml:space="preserve"> - </w:delText>
        </w:r>
        <w:r>
          <w:rPr>
            <w:rFonts w:ascii="Calibri" w:eastAsia="Calibri" w:hAnsi="Calibri" w:cs="Calibri"/>
            <w:b/>
          </w:rPr>
          <w:delText>č</w:delText>
        </w:r>
        <w:r>
          <w:rPr>
            <w:rFonts w:ascii="Calibri" w:eastAsia="Calibri" w:hAnsi="Calibri" w:cs="Calibri"/>
            <w:b/>
            <w:sz w:val="22"/>
            <w:szCs w:val="22"/>
          </w:rPr>
          <w:delText>asť ceny za náklady na pohonné hmoty - “PHM”</w:delText>
        </w:r>
        <w:r>
          <w:rPr>
            <w:rFonts w:ascii="Calibri" w:eastAsia="Calibri" w:hAnsi="Calibri" w:cs="Calibri"/>
            <w:sz w:val="22"/>
            <w:szCs w:val="22"/>
          </w:rPr>
          <w:delText xml:space="preserve"> - náklady na spotrebovanú naftu alebo na spotrebované alternatívne motorové palivo CNG - stlačený zemný plyn. </w:delText>
        </w:r>
      </w:del>
    </w:p>
    <w:p w14:paraId="1869215B" w14:textId="77777777" w:rsidR="00CE1DE2" w:rsidRDefault="00CE1DE2">
      <w:pPr>
        <w:rPr>
          <w:del w:id="272" w:author="Autor" w:date="2021-09-03T21:28:00Z"/>
          <w:rFonts w:ascii="Calibri" w:eastAsia="Calibri" w:hAnsi="Calibri" w:cs="Calibri"/>
          <w:sz w:val="22"/>
          <w:szCs w:val="22"/>
        </w:rPr>
      </w:pPr>
    </w:p>
    <w:p w14:paraId="14316D2A" w14:textId="77777777" w:rsidR="00CE1DE2" w:rsidRDefault="00942B7F">
      <w:pPr>
        <w:rPr>
          <w:del w:id="273" w:author="Autor" w:date="2021-09-03T21:28:00Z"/>
          <w:rFonts w:ascii="Calibri" w:eastAsia="Calibri" w:hAnsi="Calibri" w:cs="Calibri"/>
          <w:sz w:val="22"/>
          <w:szCs w:val="22"/>
        </w:rPr>
      </w:pPr>
      <w:del w:id="274" w:author="Autor" w:date="2021-09-03T21:28:00Z">
        <w:r>
          <w:rPr>
            <w:rFonts w:ascii="Calibri" w:eastAsia="Calibri" w:hAnsi="Calibri" w:cs="Calibri"/>
            <w:b/>
            <w:sz w:val="20"/>
          </w:rPr>
          <w:delText>CC</w:delText>
        </w:r>
        <w:r>
          <w:rPr>
            <w:rFonts w:ascii="Calibri" w:eastAsia="Calibri" w:hAnsi="Calibri" w:cs="Calibri"/>
            <w:b/>
            <w:sz w:val="20"/>
            <w:vertAlign w:val="subscript"/>
          </w:rPr>
          <w:delText>CP0</w:delText>
        </w:r>
        <w:r>
          <w:rPr>
            <w:rFonts w:ascii="Calibri" w:eastAsia="Calibri" w:hAnsi="Calibri" w:cs="Calibri"/>
            <w:b/>
            <w:sz w:val="20"/>
          </w:rPr>
          <w:delText xml:space="preserve">  - </w:delText>
        </w:r>
        <w:r>
          <w:rPr>
            <w:rFonts w:ascii="Calibri" w:eastAsia="Calibri" w:hAnsi="Calibri" w:cs="Calibri"/>
            <w:b/>
            <w:sz w:val="22"/>
            <w:szCs w:val="22"/>
          </w:rPr>
          <w:delText>časť ceny za “Cena práce”</w:delText>
        </w:r>
        <w:r>
          <w:rPr>
            <w:rFonts w:ascii="Calibri" w:eastAsia="Calibri" w:hAnsi="Calibri" w:cs="Calibri"/>
            <w:sz w:val="22"/>
            <w:szCs w:val="22"/>
          </w:rPr>
          <w:delText xml:space="preserve"> - náklady na priame mzdy Vodičov  Dopravcu, a  súvisiace náklady na sociálne a zdravotné zabezpečenie Vodičov Dopravcu.</w:delText>
        </w:r>
      </w:del>
    </w:p>
    <w:p w14:paraId="47359436" w14:textId="77777777" w:rsidR="00CE1DE2" w:rsidRDefault="00CE1DE2">
      <w:pPr>
        <w:rPr>
          <w:del w:id="275" w:author="Autor" w:date="2021-09-03T21:28:00Z"/>
          <w:rFonts w:ascii="Calibri" w:eastAsia="Calibri" w:hAnsi="Calibri" w:cs="Calibri"/>
          <w:sz w:val="22"/>
          <w:szCs w:val="22"/>
        </w:rPr>
      </w:pPr>
    </w:p>
    <w:p w14:paraId="6D83BF0B" w14:textId="77777777" w:rsidR="00CE1DE2" w:rsidRDefault="00942B7F">
      <w:pPr>
        <w:spacing w:before="60" w:after="120"/>
        <w:rPr>
          <w:del w:id="276" w:author="Autor" w:date="2021-09-03T21:28:00Z"/>
          <w:rFonts w:ascii="Calibri" w:eastAsia="Calibri" w:hAnsi="Calibri" w:cs="Calibri"/>
          <w:sz w:val="22"/>
          <w:szCs w:val="22"/>
        </w:rPr>
      </w:pPr>
      <w:del w:id="277" w:author="Autor" w:date="2021-09-03T21:28:00Z">
        <w:r>
          <w:rPr>
            <w:rFonts w:ascii="Calibri" w:eastAsia="Calibri" w:hAnsi="Calibri" w:cs="Calibri"/>
            <w:b/>
            <w:sz w:val="20"/>
          </w:rPr>
          <w:delText>CC</w:delText>
        </w:r>
        <w:r>
          <w:rPr>
            <w:rFonts w:ascii="Calibri" w:eastAsia="Calibri" w:hAnsi="Calibri" w:cs="Calibri"/>
            <w:b/>
            <w:sz w:val="20"/>
            <w:vertAlign w:val="subscript"/>
          </w:rPr>
          <w:delText>ON0</w:delText>
        </w:r>
        <w:r>
          <w:rPr>
            <w:rFonts w:ascii="Calibri" w:eastAsia="Calibri" w:hAnsi="Calibri" w:cs="Calibri"/>
            <w:b/>
            <w:sz w:val="20"/>
          </w:rPr>
          <w:delText xml:space="preserve"> - </w:delText>
        </w:r>
        <w:r>
          <w:rPr>
            <w:rFonts w:ascii="Calibri" w:eastAsia="Calibri" w:hAnsi="Calibri" w:cs="Calibri"/>
            <w:b/>
            <w:sz w:val="22"/>
            <w:szCs w:val="22"/>
          </w:rPr>
          <w:delText xml:space="preserve">časť ceny za „Ostatné náklady“ </w:delText>
        </w:r>
        <w:r>
          <w:rPr>
            <w:rFonts w:ascii="Calibri" w:eastAsia="Calibri" w:hAnsi="Calibri" w:cs="Calibri"/>
            <w:sz w:val="22"/>
            <w:szCs w:val="22"/>
          </w:rPr>
          <w:delText>-– tvoria ich ostatné náklady súvisiace s poskytovaním služby nezahrnuté v CC</w:delText>
        </w:r>
        <w:r>
          <w:rPr>
            <w:rFonts w:ascii="Calibri" w:eastAsia="Calibri" w:hAnsi="Calibri" w:cs="Calibri"/>
            <w:sz w:val="22"/>
            <w:szCs w:val="22"/>
            <w:vertAlign w:val="subscript"/>
          </w:rPr>
          <w:delText>PHM0</w:delText>
        </w:r>
        <w:r>
          <w:rPr>
            <w:rFonts w:ascii="Calibri" w:eastAsia="Calibri" w:hAnsi="Calibri" w:cs="Calibri"/>
            <w:sz w:val="22"/>
            <w:szCs w:val="22"/>
          </w:rPr>
          <w:delText xml:space="preserve"> a CC</w:delText>
        </w:r>
        <w:r>
          <w:rPr>
            <w:rFonts w:ascii="Calibri" w:eastAsia="Calibri" w:hAnsi="Calibri" w:cs="Calibri"/>
            <w:sz w:val="22"/>
            <w:szCs w:val="22"/>
            <w:vertAlign w:val="subscript"/>
          </w:rPr>
          <w:delText>CP0</w:delText>
        </w:r>
        <w:r>
          <w:rPr>
            <w:rFonts w:ascii="Calibri" w:eastAsia="Calibri" w:hAnsi="Calibri" w:cs="Calibri"/>
            <w:sz w:val="22"/>
            <w:szCs w:val="22"/>
          </w:rPr>
          <w:delText xml:space="preserve"> ani v mesačnej cene jedného Základného vozidla v zmysle Tabuľky č. 2 .</w:delText>
        </w:r>
      </w:del>
    </w:p>
    <w:p w14:paraId="72450A9F" w14:textId="77777777" w:rsidR="00CE1DE2" w:rsidRDefault="00CE1DE2">
      <w:pPr>
        <w:spacing w:before="60" w:after="120"/>
        <w:rPr>
          <w:del w:id="278" w:author="Autor" w:date="2021-09-03T21:28:00Z"/>
          <w:rFonts w:ascii="Calibri" w:eastAsia="Calibri" w:hAnsi="Calibri" w:cs="Calibri"/>
          <w:b/>
        </w:rPr>
      </w:pPr>
    </w:p>
    <w:p w14:paraId="5DB558E4" w14:textId="77777777" w:rsidR="00CE1DE2" w:rsidRDefault="00942B7F">
      <w:pPr>
        <w:spacing w:before="60" w:after="120"/>
        <w:rPr>
          <w:del w:id="279" w:author="Autor" w:date="2021-09-03T21:28:00Z"/>
          <w:rFonts w:ascii="Calibri" w:eastAsia="Calibri" w:hAnsi="Calibri" w:cs="Calibri"/>
          <w:b/>
          <w:sz w:val="22"/>
          <w:szCs w:val="22"/>
          <w:u w:val="single"/>
        </w:rPr>
      </w:pPr>
      <w:del w:id="280" w:author="Autor" w:date="2021-09-03T21:28:00Z">
        <w:r>
          <w:rPr>
            <w:rFonts w:ascii="Calibri" w:eastAsia="Calibri" w:hAnsi="Calibri" w:cs="Calibri"/>
            <w:b/>
            <w:sz w:val="22"/>
            <w:szCs w:val="22"/>
            <w:u w:val="single"/>
          </w:rPr>
          <w:delText xml:space="preserve">6.1.2. </w:delText>
        </w:r>
        <w:r>
          <w:rPr>
            <w:rFonts w:ascii="Calibri" w:eastAsia="Calibri" w:hAnsi="Calibri" w:cs="Calibri"/>
            <w:b/>
            <w:sz w:val="20"/>
            <w:u w:val="single"/>
          </w:rPr>
          <w:delText>C</w:delText>
        </w:r>
        <w:r>
          <w:rPr>
            <w:rFonts w:ascii="Calibri" w:eastAsia="Calibri" w:hAnsi="Calibri" w:cs="Calibri"/>
            <w:b/>
            <w:sz w:val="22"/>
            <w:szCs w:val="22"/>
            <w:u w:val="single"/>
          </w:rPr>
          <w:delText xml:space="preserve">eny za skutočné preukázané náklady: </w:delText>
        </w:r>
      </w:del>
    </w:p>
    <w:p w14:paraId="3B40F595" w14:textId="729E0F77" w:rsidR="00C42294" w:rsidRDefault="00972AD3">
      <w:pPr>
        <w:numPr>
          <w:ilvl w:val="0"/>
          <w:numId w:val="14"/>
        </w:numPr>
        <w:spacing w:line="276" w:lineRule="auto"/>
        <w:ind w:left="2692"/>
        <w:rPr>
          <w:rFonts w:ascii="Calibri" w:eastAsia="Calibri" w:hAnsi="Calibri" w:cs="Calibri"/>
          <w:sz w:val="22"/>
          <w:szCs w:val="22"/>
        </w:rPr>
      </w:pPr>
      <w:r>
        <w:rPr>
          <w:rFonts w:ascii="Calibri" w:eastAsia="Calibri" w:hAnsi="Calibri" w:cs="Calibri"/>
          <w:sz w:val="22"/>
          <w:szCs w:val="22"/>
        </w:rPr>
        <w:t xml:space="preserve">poplatok za prístup (vstup) spoja prímestskej dopravy na autobusové stanice,  ktorý sa platí v zmysle § 23 ods. 1 zákona č.  56/2012 Z. z. o cestnej doprave v znení neskorších predpisov, </w:t>
      </w:r>
    </w:p>
    <w:p w14:paraId="461A23A7" w14:textId="77777777" w:rsidR="00C42294" w:rsidRDefault="00972AD3">
      <w:pPr>
        <w:numPr>
          <w:ilvl w:val="0"/>
          <w:numId w:val="14"/>
        </w:numPr>
        <w:spacing w:line="276" w:lineRule="auto"/>
        <w:ind w:left="2692"/>
        <w:jc w:val="left"/>
        <w:rPr>
          <w:rFonts w:ascii="Calibri" w:eastAsia="Calibri" w:hAnsi="Calibri" w:cs="Calibri"/>
          <w:sz w:val="22"/>
          <w:szCs w:val="22"/>
        </w:rPr>
      </w:pPr>
      <w:r>
        <w:rPr>
          <w:rFonts w:ascii="Calibri" w:eastAsia="Calibri" w:hAnsi="Calibri" w:cs="Calibri"/>
          <w:sz w:val="22"/>
          <w:szCs w:val="22"/>
        </w:rPr>
        <w:t xml:space="preserve">mýto, </w:t>
      </w:r>
    </w:p>
    <w:p w14:paraId="73D6A54A" w14:textId="77777777" w:rsidR="00C42294" w:rsidRDefault="00972AD3">
      <w:pPr>
        <w:numPr>
          <w:ilvl w:val="0"/>
          <w:numId w:val="14"/>
        </w:numPr>
        <w:spacing w:line="276" w:lineRule="auto"/>
        <w:ind w:left="2692"/>
        <w:jc w:val="left"/>
        <w:rPr>
          <w:rFonts w:ascii="Calibri" w:eastAsia="Calibri" w:hAnsi="Calibri" w:cs="Calibri"/>
          <w:sz w:val="22"/>
          <w:szCs w:val="22"/>
        </w:rPr>
      </w:pPr>
      <w:r>
        <w:rPr>
          <w:rFonts w:ascii="Calibri" w:eastAsia="Calibri" w:hAnsi="Calibri" w:cs="Calibri"/>
          <w:sz w:val="22"/>
          <w:szCs w:val="22"/>
        </w:rPr>
        <w:t xml:space="preserve">daň z motorových vozidiel, </w:t>
      </w:r>
    </w:p>
    <w:p w14:paraId="0C90101B" w14:textId="77777777" w:rsidR="00C42294" w:rsidRDefault="00972AD3">
      <w:pPr>
        <w:numPr>
          <w:ilvl w:val="0"/>
          <w:numId w:val="14"/>
        </w:numPr>
        <w:spacing w:after="200" w:line="276" w:lineRule="auto"/>
        <w:ind w:left="2692"/>
        <w:rPr>
          <w:rFonts w:ascii="Calibri" w:eastAsia="Calibri" w:hAnsi="Calibri" w:cs="Calibri"/>
          <w:sz w:val="22"/>
          <w:szCs w:val="22"/>
        </w:rPr>
      </w:pPr>
      <w:r>
        <w:rPr>
          <w:rFonts w:ascii="Calibri" w:eastAsia="Calibri" w:hAnsi="Calibri" w:cs="Calibri"/>
          <w:sz w:val="22"/>
          <w:szCs w:val="22"/>
        </w:rPr>
        <w:t>poplatky platené Organizátorovi p</w:t>
      </w:r>
      <w:r>
        <w:rPr>
          <w:rFonts w:ascii="Calibri" w:eastAsia="Calibri" w:hAnsi="Calibri" w:cs="Calibri"/>
          <w:sz w:val="22"/>
          <w:szCs w:val="22"/>
        </w:rPr>
        <w:t>odľa Zmluvy medzi Dopravcom a Organizátorom</w:t>
      </w:r>
      <w:ins w:id="281" w:author="Autor" w:date="2021-09-03T21:28:00Z">
        <w:r>
          <w:rPr>
            <w:rFonts w:ascii="Calibri" w:eastAsia="Calibri" w:hAnsi="Calibri" w:cs="Calibri"/>
            <w:sz w:val="22"/>
            <w:szCs w:val="22"/>
          </w:rPr>
          <w:t>,</w:t>
        </w:r>
      </w:ins>
    </w:p>
    <w:p w14:paraId="112008A9" w14:textId="77777777" w:rsidR="00CE1DE2" w:rsidRDefault="00CE1DE2">
      <w:pPr>
        <w:pBdr>
          <w:top w:val="nil"/>
          <w:left w:val="nil"/>
          <w:bottom w:val="nil"/>
          <w:right w:val="nil"/>
          <w:between w:val="nil"/>
        </w:pBdr>
        <w:spacing w:line="276" w:lineRule="auto"/>
        <w:jc w:val="left"/>
        <w:rPr>
          <w:del w:id="282" w:author="Autor" w:date="2021-09-03T21:28:00Z"/>
          <w:rFonts w:ascii="Calibri" w:eastAsia="Calibri" w:hAnsi="Calibri" w:cs="Calibri"/>
          <w:sz w:val="22"/>
          <w:szCs w:val="22"/>
        </w:rPr>
      </w:pPr>
    </w:p>
    <w:p w14:paraId="14F8E91B" w14:textId="77777777" w:rsidR="00CE1DE2" w:rsidRDefault="00942B7F">
      <w:pPr>
        <w:pBdr>
          <w:top w:val="nil"/>
          <w:left w:val="nil"/>
          <w:bottom w:val="nil"/>
          <w:right w:val="nil"/>
          <w:between w:val="nil"/>
        </w:pBdr>
        <w:spacing w:line="276" w:lineRule="auto"/>
        <w:jc w:val="left"/>
        <w:rPr>
          <w:del w:id="283" w:author="Autor" w:date="2021-09-03T21:28:00Z"/>
          <w:rFonts w:ascii="Calibri" w:eastAsia="Calibri" w:hAnsi="Calibri" w:cs="Calibri"/>
          <w:sz w:val="22"/>
          <w:szCs w:val="22"/>
        </w:rPr>
      </w:pPr>
      <w:del w:id="284" w:author="Autor" w:date="2021-09-03T21:28:00Z">
        <w:r>
          <w:rPr>
            <w:rFonts w:ascii="Calibri" w:eastAsia="Calibri" w:hAnsi="Calibri" w:cs="Calibri"/>
            <w:sz w:val="22"/>
            <w:szCs w:val="22"/>
          </w:rPr>
          <w:delText>Objednávateľ a Dopravca sa výslovne dohodli, že tieto náklady nie sú zahrnuté v jednotkovej cene jednotkovej  za 1 (jeden) Výkonový kilometer, v zmysle tabuľky 1.</w:delText>
        </w:r>
      </w:del>
    </w:p>
    <w:p w14:paraId="2C135CA5" w14:textId="77777777" w:rsidR="00CE1DE2" w:rsidRDefault="00CE1DE2">
      <w:pPr>
        <w:pBdr>
          <w:top w:val="nil"/>
          <w:left w:val="nil"/>
          <w:bottom w:val="nil"/>
          <w:right w:val="nil"/>
          <w:between w:val="nil"/>
        </w:pBdr>
        <w:spacing w:line="276" w:lineRule="auto"/>
        <w:jc w:val="left"/>
        <w:rPr>
          <w:del w:id="285" w:author="Autor" w:date="2021-09-03T21:28:00Z"/>
          <w:rFonts w:ascii="Calibri" w:eastAsia="Calibri" w:hAnsi="Calibri" w:cs="Calibri"/>
        </w:rPr>
      </w:pPr>
    </w:p>
    <w:p w14:paraId="7DD5E361" w14:textId="77777777" w:rsidR="00CE1DE2" w:rsidRDefault="00942B7F">
      <w:pPr>
        <w:pBdr>
          <w:top w:val="nil"/>
          <w:left w:val="nil"/>
          <w:bottom w:val="nil"/>
          <w:right w:val="nil"/>
          <w:between w:val="nil"/>
        </w:pBdr>
        <w:spacing w:line="276" w:lineRule="auto"/>
        <w:jc w:val="left"/>
        <w:rPr>
          <w:del w:id="286" w:author="Autor" w:date="2021-09-03T21:28:00Z"/>
          <w:rFonts w:ascii="Calibri" w:eastAsia="Calibri" w:hAnsi="Calibri" w:cs="Calibri"/>
          <w:b/>
          <w:sz w:val="22"/>
          <w:szCs w:val="22"/>
          <w:u w:val="single"/>
        </w:rPr>
      </w:pPr>
      <w:del w:id="287" w:author="Autor" w:date="2021-09-03T21:28:00Z">
        <w:r>
          <w:rPr>
            <w:rFonts w:ascii="Calibri" w:eastAsia="Calibri" w:hAnsi="Calibri" w:cs="Calibri"/>
            <w:b/>
            <w:sz w:val="22"/>
            <w:szCs w:val="22"/>
            <w:u w:val="single"/>
          </w:rPr>
          <w:delText>6.1.3 Mesačnej  ceny za  jedno vozidlo uvedenej v tabuľke č. 2</w:delText>
        </w:r>
      </w:del>
    </w:p>
    <w:p w14:paraId="1180FE59" w14:textId="77777777" w:rsidR="00CE1DE2" w:rsidRDefault="00CE1DE2">
      <w:pPr>
        <w:pBdr>
          <w:top w:val="nil"/>
          <w:left w:val="nil"/>
          <w:bottom w:val="nil"/>
          <w:right w:val="nil"/>
          <w:between w:val="nil"/>
        </w:pBdr>
        <w:spacing w:line="276" w:lineRule="auto"/>
        <w:jc w:val="left"/>
        <w:rPr>
          <w:del w:id="288" w:author="Autor" w:date="2021-09-03T21:28:00Z"/>
          <w:rFonts w:ascii="Calibri" w:eastAsia="Calibri" w:hAnsi="Calibri" w:cs="Calibri"/>
          <w:b/>
          <w:sz w:val="22"/>
          <w:szCs w:val="22"/>
          <w:u w:val="single"/>
        </w:rPr>
      </w:pPr>
    </w:p>
    <w:p w14:paraId="1CAA446C" w14:textId="77777777" w:rsidR="00CE1DE2" w:rsidRDefault="00CE1DE2">
      <w:pPr>
        <w:pBdr>
          <w:top w:val="nil"/>
          <w:left w:val="nil"/>
          <w:bottom w:val="nil"/>
          <w:right w:val="nil"/>
          <w:between w:val="nil"/>
        </w:pBdr>
        <w:spacing w:line="276" w:lineRule="auto"/>
        <w:ind w:left="720"/>
        <w:jc w:val="left"/>
        <w:rPr>
          <w:del w:id="289" w:author="Autor" w:date="2021-09-03T21:28:00Z"/>
          <w:rFonts w:ascii="Calibri" w:eastAsia="Calibri" w:hAnsi="Calibri" w:cs="Calibri"/>
          <w:b/>
          <w:sz w:val="22"/>
          <w:szCs w:val="22"/>
        </w:rPr>
      </w:pPr>
    </w:p>
    <w:p w14:paraId="4B0F9D87" w14:textId="77777777" w:rsidR="00CE1DE2" w:rsidRDefault="00942B7F">
      <w:pPr>
        <w:pBdr>
          <w:top w:val="nil"/>
          <w:left w:val="nil"/>
          <w:bottom w:val="nil"/>
          <w:right w:val="nil"/>
          <w:between w:val="nil"/>
        </w:pBdr>
        <w:spacing w:line="276" w:lineRule="auto"/>
        <w:ind w:left="720"/>
        <w:jc w:val="left"/>
        <w:rPr>
          <w:del w:id="290" w:author="Autor" w:date="2021-09-03T21:28:00Z"/>
          <w:rFonts w:ascii="Calibri" w:eastAsia="Calibri" w:hAnsi="Calibri" w:cs="Calibri"/>
          <w:b/>
          <w:sz w:val="22"/>
          <w:szCs w:val="22"/>
        </w:rPr>
      </w:pPr>
      <w:del w:id="291" w:author="Autor" w:date="2021-09-03T21:28:00Z">
        <w:r>
          <w:rPr>
            <w:rFonts w:ascii="Calibri" w:eastAsia="Calibri" w:hAnsi="Calibri" w:cs="Calibri"/>
            <w:b/>
            <w:sz w:val="22"/>
            <w:szCs w:val="22"/>
          </w:rPr>
          <w:delText>Tabuľka č.  2  Mesačná  cena za  jedno vozidlo a ich počet podľa ponuky Dopravcu</w:delText>
        </w:r>
      </w:del>
    </w:p>
    <w:p w14:paraId="0DC697FB" w14:textId="77777777" w:rsidR="00C42294" w:rsidRDefault="00972AD3">
      <w:pPr>
        <w:numPr>
          <w:ilvl w:val="0"/>
          <w:numId w:val="14"/>
        </w:numPr>
        <w:spacing w:after="240" w:line="276" w:lineRule="auto"/>
        <w:ind w:left="2687" w:hanging="356"/>
        <w:rPr>
          <w:ins w:id="292" w:author="Autor" w:date="2021-09-03T21:28:00Z"/>
          <w:rFonts w:ascii="Calibri" w:eastAsia="Calibri" w:hAnsi="Calibri" w:cs="Calibri"/>
          <w:sz w:val="22"/>
          <w:szCs w:val="22"/>
        </w:rPr>
      </w:pPr>
      <w:ins w:id="293" w:author="Autor" w:date="2021-09-03T21:28:00Z">
        <w:r>
          <w:rPr>
            <w:rFonts w:ascii="Calibri" w:eastAsia="Calibri" w:hAnsi="Calibri" w:cs="Calibri"/>
            <w:sz w:val="22"/>
            <w:szCs w:val="22"/>
          </w:rPr>
          <w:t xml:space="preserve">náklady na výmenu označníkov. </w:t>
        </w:r>
      </w:ins>
    </w:p>
    <w:p w14:paraId="16C12631" w14:textId="77777777" w:rsidR="00C42294" w:rsidRDefault="00972AD3">
      <w:pPr>
        <w:widowControl w:val="0"/>
        <w:numPr>
          <w:ilvl w:val="2"/>
          <w:numId w:val="40"/>
        </w:numPr>
        <w:pBdr>
          <w:top w:val="nil"/>
          <w:left w:val="nil"/>
          <w:bottom w:val="nil"/>
          <w:right w:val="nil"/>
          <w:between w:val="nil"/>
        </w:pBdr>
        <w:spacing w:after="240" w:line="276" w:lineRule="auto"/>
        <w:rPr>
          <w:ins w:id="294" w:author="Autor" w:date="2021-09-03T21:28:00Z"/>
          <w:rFonts w:ascii="Calibri" w:eastAsia="Calibri" w:hAnsi="Calibri" w:cs="Calibri"/>
          <w:color w:val="000000"/>
          <w:sz w:val="22"/>
          <w:szCs w:val="22"/>
        </w:rPr>
      </w:pPr>
      <w:ins w:id="295" w:author="Autor" w:date="2021-09-03T21:28:00Z">
        <w:r>
          <w:rPr>
            <w:rFonts w:ascii="Calibri" w:eastAsia="Calibri" w:hAnsi="Calibri" w:cs="Calibri"/>
            <w:color w:val="000000"/>
            <w:sz w:val="22"/>
            <w:szCs w:val="22"/>
          </w:rPr>
          <w:t xml:space="preserve">Dopravca sa zaväzuje na požiadanie Objednávateľa zaktualizovať finančný plán, pokiaľ v priebehu plnenia Zmluvy nastane zásadná zmena východiskových skutočností, z ktorých Dopravca </w:t>
        </w:r>
        <w:r>
          <w:rPr>
            <w:rFonts w:ascii="Calibri" w:eastAsia="Calibri" w:hAnsi="Calibri" w:cs="Calibri"/>
            <w:color w:val="000000"/>
            <w:sz w:val="22"/>
            <w:szCs w:val="22"/>
          </w:rPr>
          <w:t>vychádzal pri spracovaní finančného plánu podľa bodu 6.1.1 resp. jeho aktualizácii podľa bodu 6.2.2. Ak Objednávateľ požiada Dopravcu o aktualizáciu finančného plánu v zmysle tohto bodu, Dopravca je povinný aktualizovaný finančný plán predložiť do 15 dní o</w:t>
        </w:r>
        <w:r>
          <w:rPr>
            <w:rFonts w:ascii="Calibri" w:eastAsia="Calibri" w:hAnsi="Calibri" w:cs="Calibri"/>
            <w:color w:val="000000"/>
            <w:sz w:val="22"/>
            <w:szCs w:val="22"/>
          </w:rPr>
          <w:t xml:space="preserve">do dňa doručenia požiadavky.  </w:t>
        </w:r>
      </w:ins>
    </w:p>
    <w:p w14:paraId="0AE2ED83" w14:textId="77777777" w:rsidR="00C42294" w:rsidRDefault="00972AD3">
      <w:pPr>
        <w:widowControl w:val="0"/>
        <w:numPr>
          <w:ilvl w:val="2"/>
          <w:numId w:val="40"/>
        </w:numPr>
        <w:pBdr>
          <w:top w:val="nil"/>
          <w:left w:val="nil"/>
          <w:bottom w:val="nil"/>
          <w:right w:val="nil"/>
          <w:between w:val="nil"/>
        </w:pBdr>
        <w:spacing w:after="200" w:line="276" w:lineRule="auto"/>
        <w:rPr>
          <w:ins w:id="296" w:author="Autor" w:date="2021-09-03T21:28:00Z"/>
          <w:rFonts w:ascii="Calibri" w:eastAsia="Calibri" w:hAnsi="Calibri" w:cs="Calibri"/>
          <w:color w:val="000000"/>
          <w:sz w:val="22"/>
          <w:szCs w:val="22"/>
        </w:rPr>
      </w:pPr>
      <w:ins w:id="297" w:author="Autor" w:date="2021-09-03T21:28:00Z">
        <w:r>
          <w:rPr>
            <w:rFonts w:ascii="Calibri" w:eastAsia="Calibri" w:hAnsi="Calibri" w:cs="Calibri"/>
            <w:color w:val="000000"/>
            <w:sz w:val="22"/>
            <w:szCs w:val="22"/>
          </w:rPr>
          <w:t>Plánovaná Maximálna cena služby uvedená vo finančnom pláne podľa bodu 6.2.2 na príslušný kalendárny rok sa po uplynutí príslušného kalendárneho roku bude pre účely ročného zúčtovania objektivizovať podľa nasledovného vzorca:</w:t>
        </w:r>
      </w:ins>
    </w:p>
    <w:p w14:paraId="3EBE678C" w14:textId="77777777" w:rsidR="00C42294" w:rsidRDefault="00972AD3">
      <w:pPr>
        <w:spacing w:before="280" w:after="280" w:line="276" w:lineRule="auto"/>
        <w:ind w:left="935"/>
        <w:jc w:val="center"/>
        <w:rPr>
          <w:ins w:id="298" w:author="Autor" w:date="2021-09-03T21:28:00Z"/>
          <w:rFonts w:ascii="Calibri" w:eastAsia="Calibri" w:hAnsi="Calibri" w:cs="Calibri"/>
          <w:sz w:val="22"/>
          <w:szCs w:val="22"/>
          <w:vertAlign w:val="subscript"/>
        </w:rPr>
      </w:pPr>
      <w:ins w:id="299" w:author="Autor" w:date="2021-09-03T21:28:00Z">
        <w:r>
          <w:rPr>
            <w:rFonts w:ascii="Calibri" w:eastAsia="Calibri" w:hAnsi="Calibri" w:cs="Calibri"/>
            <w:b/>
            <w:sz w:val="22"/>
            <w:szCs w:val="22"/>
          </w:rPr>
          <w:t>MAXCS</w:t>
        </w:r>
        <w:r>
          <w:rPr>
            <w:rFonts w:ascii="Calibri" w:eastAsia="Calibri" w:hAnsi="Calibri" w:cs="Calibri"/>
            <w:b/>
            <w:sz w:val="22"/>
            <w:szCs w:val="22"/>
            <w:vertAlign w:val="subscript"/>
          </w:rPr>
          <w:t xml:space="preserve">OBJ </w:t>
        </w:r>
        <w:r>
          <w:rPr>
            <w:rFonts w:ascii="Calibri" w:eastAsia="Calibri" w:hAnsi="Calibri" w:cs="Calibri"/>
            <w:b/>
            <w:sz w:val="22"/>
            <w:szCs w:val="22"/>
          </w:rPr>
          <w:t>= {C</w:t>
        </w:r>
        <w:r>
          <w:rPr>
            <w:rFonts w:ascii="Calibri" w:eastAsia="Calibri" w:hAnsi="Calibri" w:cs="Calibri"/>
            <w:b/>
            <w:sz w:val="22"/>
            <w:szCs w:val="22"/>
            <w:vertAlign w:val="subscript"/>
          </w:rPr>
          <w:t>SPOLUX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2"/>
            <w:szCs w:val="22"/>
          </w:rPr>
          <w:t>/KM</w:t>
        </w:r>
        <w:r>
          <w:rPr>
            <w:rFonts w:ascii="Calibri" w:eastAsia="Calibri" w:hAnsi="Calibri" w:cs="Calibri"/>
            <w:b/>
            <w:sz w:val="22"/>
            <w:szCs w:val="22"/>
            <w:vertAlign w:val="subscript"/>
          </w:rPr>
          <w:t>VP</w:t>
        </w:r>
        <w:r>
          <w:rPr>
            <w:rFonts w:ascii="Calibri" w:eastAsia="Calibri" w:hAnsi="Calibri" w:cs="Calibri"/>
            <w:sz w:val="22"/>
            <w:szCs w:val="22"/>
            <w:vertAlign w:val="subscript"/>
          </w:rPr>
          <w:t>0</w:t>
        </w:r>
        <w:r>
          <w:rPr>
            <w:rFonts w:ascii="Calibri" w:eastAsia="Calibri" w:hAnsi="Calibri" w:cs="Calibri"/>
            <w:b/>
            <w:sz w:val="22"/>
            <w:szCs w:val="22"/>
            <w:vertAlign w:val="subscript"/>
          </w:rPr>
          <w:t xml:space="preserve">X </w:t>
        </w:r>
        <w:r>
          <w:rPr>
            <w:rFonts w:ascii="Calibri" w:eastAsia="Calibri" w:hAnsi="Calibri" w:cs="Calibri"/>
            <w:b/>
            <w:sz w:val="22"/>
            <w:szCs w:val="22"/>
          </w:rPr>
          <w:t>) + CC</w:t>
        </w:r>
        <w:r>
          <w:rPr>
            <w:rFonts w:ascii="Calibri" w:eastAsia="Calibri" w:hAnsi="Calibri" w:cs="Calibri"/>
            <w:b/>
            <w:sz w:val="22"/>
            <w:szCs w:val="22"/>
            <w:vertAlign w:val="subscript"/>
          </w:rPr>
          <w:t>ZISK0KMX</w:t>
        </w:r>
        <w:r>
          <w:rPr>
            <w:rFonts w:ascii="Calibri" w:eastAsia="Calibri" w:hAnsi="Calibri" w:cs="Calibri"/>
            <w:b/>
            <w:sz w:val="22"/>
            <w:szCs w:val="22"/>
          </w:rPr>
          <w:t xml:space="preserve"> x KM</w:t>
        </w:r>
        <w:r>
          <w:rPr>
            <w:rFonts w:ascii="Calibri" w:eastAsia="Calibri" w:hAnsi="Calibri" w:cs="Calibri"/>
            <w:b/>
            <w:sz w:val="22"/>
            <w:szCs w:val="22"/>
            <w:vertAlign w:val="subscript"/>
          </w:rPr>
          <w:t>CPX</w:t>
        </w:r>
        <w:r>
          <w:rPr>
            <w:rFonts w:ascii="Calibri" w:eastAsia="Calibri" w:hAnsi="Calibri" w:cs="Calibri"/>
            <w:b/>
            <w:sz w:val="22"/>
            <w:szCs w:val="22"/>
          </w:rPr>
          <w:t xml:space="preserve"> + PV</w:t>
        </w:r>
        <w:r>
          <w:rPr>
            <w:rFonts w:ascii="Calibri" w:eastAsia="Calibri" w:hAnsi="Calibri" w:cs="Calibri"/>
            <w:b/>
            <w:sz w:val="22"/>
            <w:szCs w:val="22"/>
            <w:vertAlign w:val="subscript"/>
          </w:rPr>
          <w:t>PX</w:t>
        </w:r>
        <w:r>
          <w:rPr>
            <w:rFonts w:ascii="Calibri" w:eastAsia="Calibri" w:hAnsi="Calibri" w:cs="Calibri"/>
            <w:b/>
            <w:sz w:val="22"/>
            <w:szCs w:val="22"/>
          </w:rPr>
          <w:t xml:space="preserve">  x ROP</w:t>
        </w:r>
        <w:r>
          <w:rPr>
            <w:rFonts w:ascii="Calibri" w:eastAsia="Calibri" w:hAnsi="Calibri" w:cs="Calibri"/>
            <w:b/>
            <w:sz w:val="22"/>
            <w:szCs w:val="22"/>
            <w:vertAlign w:val="subscript"/>
          </w:rPr>
          <w:t>X</w:t>
        </w:r>
        <w:r>
          <w:rPr>
            <w:rFonts w:ascii="Calibri" w:eastAsia="Calibri" w:hAnsi="Calibri" w:cs="Calibri"/>
            <w:b/>
            <w:sz w:val="22"/>
            <w:szCs w:val="22"/>
          </w:rPr>
          <w:t xml:space="preserve"> }  + SN</w:t>
        </w:r>
        <w:r>
          <w:rPr>
            <w:rFonts w:ascii="Calibri" w:eastAsia="Calibri" w:hAnsi="Calibri" w:cs="Calibri"/>
            <w:b/>
            <w:sz w:val="22"/>
            <w:szCs w:val="22"/>
            <w:vertAlign w:val="subscript"/>
          </w:rPr>
          <w:t xml:space="preserve"> </w:t>
        </w:r>
        <w:r>
          <w:rPr>
            <w:rFonts w:ascii="Calibri" w:eastAsia="Calibri" w:hAnsi="Calibri" w:cs="Calibri"/>
            <w:b/>
            <w:sz w:val="22"/>
            <w:szCs w:val="22"/>
          </w:rPr>
          <w:t xml:space="preserve"> </w:t>
        </w:r>
        <w:r>
          <w:rPr>
            <w:rFonts w:ascii="Calibri" w:eastAsia="Calibri" w:hAnsi="Calibri" w:cs="Calibri"/>
            <w:sz w:val="22"/>
            <w:szCs w:val="22"/>
            <w:vertAlign w:val="subscript"/>
          </w:rPr>
          <w:t> </w:t>
        </w:r>
      </w:ins>
    </w:p>
    <w:p w14:paraId="29973F1A" w14:textId="77777777" w:rsidR="00C42294" w:rsidRDefault="00972AD3">
      <w:pPr>
        <w:spacing w:after="120" w:line="276" w:lineRule="auto"/>
        <w:ind w:left="2125" w:hanging="1275"/>
        <w:rPr>
          <w:ins w:id="300" w:author="Autor" w:date="2021-09-03T21:28:00Z"/>
          <w:rFonts w:ascii="Calibri" w:eastAsia="Calibri" w:hAnsi="Calibri" w:cs="Calibri"/>
          <w:sz w:val="22"/>
          <w:szCs w:val="22"/>
        </w:rPr>
      </w:pPr>
      <w:ins w:id="301" w:author="Autor" w:date="2021-09-03T21:28:00Z">
        <w:r>
          <w:rPr>
            <w:rFonts w:ascii="Calibri" w:eastAsia="Calibri" w:hAnsi="Calibri" w:cs="Calibri"/>
            <w:sz w:val="22"/>
            <w:szCs w:val="22"/>
          </w:rPr>
          <w:t>MAXCS</w:t>
        </w:r>
        <w:r>
          <w:rPr>
            <w:rFonts w:ascii="Calibri" w:eastAsia="Calibri" w:hAnsi="Calibri" w:cs="Calibri"/>
            <w:sz w:val="22"/>
            <w:szCs w:val="22"/>
            <w:vertAlign w:val="subscript"/>
          </w:rPr>
          <w:t>OBJ</w:t>
        </w:r>
        <w:r>
          <w:rPr>
            <w:rFonts w:ascii="Calibri" w:eastAsia="Calibri" w:hAnsi="Calibri" w:cs="Calibri"/>
            <w:sz w:val="22"/>
            <w:szCs w:val="22"/>
            <w:vertAlign w:val="subscript"/>
          </w:rPr>
          <w:tab/>
        </w:r>
        <w:r>
          <w:rPr>
            <w:rFonts w:ascii="Calibri" w:eastAsia="Calibri" w:hAnsi="Calibri" w:cs="Calibri"/>
            <w:sz w:val="22"/>
            <w:szCs w:val="22"/>
          </w:rPr>
          <w:t>je objektivizovaná Maximálna cena služby na príslušný kalendárny rok</w:t>
        </w:r>
      </w:ins>
    </w:p>
    <w:p w14:paraId="2A5C88BC" w14:textId="77777777" w:rsidR="00C42294" w:rsidRDefault="00972AD3">
      <w:pPr>
        <w:pBdr>
          <w:top w:val="nil"/>
          <w:left w:val="nil"/>
          <w:bottom w:val="nil"/>
          <w:right w:val="nil"/>
          <w:between w:val="nil"/>
        </w:pBdr>
        <w:spacing w:after="120" w:line="276" w:lineRule="auto"/>
        <w:ind w:left="2125" w:hanging="1275"/>
        <w:rPr>
          <w:ins w:id="302" w:author="Autor" w:date="2021-09-03T21:28:00Z"/>
          <w:rFonts w:ascii="Calibri" w:eastAsia="Calibri" w:hAnsi="Calibri" w:cs="Calibri"/>
          <w:sz w:val="22"/>
          <w:szCs w:val="22"/>
        </w:rPr>
      </w:pPr>
      <w:ins w:id="303"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podľa TPŠ (štandardné vozidlo, veľkokapacitné vozidlo, nízkokapacitné vozidlo,)</w:t>
        </w:r>
      </w:ins>
    </w:p>
    <w:p w14:paraId="3AF6684B" w14:textId="77777777" w:rsidR="00C42294" w:rsidRDefault="00972AD3">
      <w:pPr>
        <w:spacing w:after="200" w:line="276" w:lineRule="auto"/>
        <w:ind w:left="2125" w:hanging="1275"/>
        <w:rPr>
          <w:ins w:id="304" w:author="Autor" w:date="2021-09-03T21:28:00Z"/>
          <w:rFonts w:ascii="Calibri" w:eastAsia="Calibri" w:hAnsi="Calibri" w:cs="Calibri"/>
          <w:sz w:val="22"/>
          <w:szCs w:val="22"/>
        </w:rPr>
      </w:pPr>
      <w:ins w:id="305" w:author="Autor" w:date="2021-09-03T21:28:00Z">
        <w:r>
          <w:rPr>
            <w:rFonts w:ascii="Calibri" w:eastAsia="Calibri" w:hAnsi="Calibri" w:cs="Calibri"/>
            <w:sz w:val="22"/>
            <w:szCs w:val="22"/>
          </w:rPr>
          <w:t>C</w:t>
        </w:r>
        <w:r>
          <w:rPr>
            <w:rFonts w:ascii="Calibri" w:eastAsia="Calibri" w:hAnsi="Calibri" w:cs="Calibri"/>
            <w:sz w:val="22"/>
            <w:szCs w:val="22"/>
            <w:vertAlign w:val="subscript"/>
          </w:rPr>
          <w:t>SPOLUX</w:t>
        </w:r>
        <w:r>
          <w:rPr>
            <w:rFonts w:ascii="Calibri" w:eastAsia="Calibri" w:hAnsi="Calibri" w:cs="Calibri"/>
            <w:sz w:val="22"/>
            <w:szCs w:val="22"/>
            <w:vertAlign w:val="subscript"/>
          </w:rPr>
          <w:tab/>
        </w:r>
        <w:r>
          <w:rPr>
            <w:rFonts w:ascii="Calibri" w:eastAsia="Calibri" w:hAnsi="Calibri" w:cs="Calibri"/>
            <w:sz w:val="22"/>
            <w:szCs w:val="22"/>
          </w:rPr>
          <w:t>je východisková cena služby C</w:t>
        </w:r>
        <w:r>
          <w:rPr>
            <w:rFonts w:ascii="Calibri" w:eastAsia="Calibri" w:hAnsi="Calibri" w:cs="Calibri"/>
            <w:sz w:val="22"/>
            <w:szCs w:val="22"/>
            <w:vertAlign w:val="subscript"/>
          </w:rPr>
          <w:t>SPOLU0</w:t>
        </w:r>
        <w:r>
          <w:rPr>
            <w:rFonts w:ascii="Calibri" w:eastAsia="Calibri" w:hAnsi="Calibri" w:cs="Calibri"/>
            <w:sz w:val="22"/>
            <w:szCs w:val="22"/>
          </w:rPr>
          <w:t xml:space="preserve"> podľa bodu 6.3.3 aktualizovaná v súlade s     bodmi 6.3.4 až 6.3.8  </w:t>
        </w:r>
      </w:ins>
    </w:p>
    <w:p w14:paraId="1A0BD07A" w14:textId="77777777" w:rsidR="00C42294" w:rsidRDefault="00972AD3">
      <w:pPr>
        <w:spacing w:before="60" w:after="240" w:line="276" w:lineRule="auto"/>
        <w:ind w:left="2125" w:hanging="1275"/>
        <w:rPr>
          <w:ins w:id="306" w:author="Autor" w:date="2021-09-03T21:28:00Z"/>
          <w:rFonts w:ascii="Calibri" w:eastAsia="Calibri" w:hAnsi="Calibri" w:cs="Calibri"/>
          <w:sz w:val="22"/>
          <w:szCs w:val="22"/>
        </w:rPr>
      </w:pPr>
      <w:ins w:id="307" w:author="Autor" w:date="2021-09-03T21:28:00Z">
        <w:r>
          <w:rPr>
            <w:rFonts w:ascii="Calibri" w:eastAsia="Calibri" w:hAnsi="Calibri" w:cs="Calibri"/>
            <w:sz w:val="22"/>
            <w:szCs w:val="22"/>
          </w:rPr>
          <w:t>CC</w:t>
        </w:r>
        <w:r>
          <w:rPr>
            <w:rFonts w:ascii="Calibri" w:eastAsia="Calibri" w:hAnsi="Calibri" w:cs="Calibri"/>
            <w:sz w:val="22"/>
            <w:szCs w:val="22"/>
            <w:vertAlign w:val="subscript"/>
          </w:rPr>
          <w:t>ZISK0KMX</w:t>
        </w:r>
        <w:r>
          <w:rPr>
            <w:rFonts w:ascii="Calibri" w:eastAsia="Calibri" w:hAnsi="Calibri" w:cs="Calibri"/>
            <w:sz w:val="22"/>
            <w:szCs w:val="22"/>
            <w:vertAlign w:val="subscript"/>
          </w:rPr>
          <w:tab/>
        </w:r>
        <w:r>
          <w:rPr>
            <w:rFonts w:ascii="Calibri" w:eastAsia="Calibri" w:hAnsi="Calibri" w:cs="Calibri"/>
            <w:sz w:val="22"/>
            <w:szCs w:val="22"/>
          </w:rPr>
          <w:t>je zisk na jeden</w:t>
        </w:r>
        <w:r>
          <w:rPr>
            <w:rFonts w:ascii="Calibri" w:eastAsia="Calibri" w:hAnsi="Calibri" w:cs="Calibri"/>
            <w:sz w:val="22"/>
            <w:szCs w:val="22"/>
          </w:rPr>
          <w:t xml:space="preserve"> kilometer, ktorý Dopravca uviedol vo svojej Ponuke</w:t>
        </w:r>
      </w:ins>
    </w:p>
    <w:p w14:paraId="524999E2" w14:textId="77777777" w:rsidR="00C42294" w:rsidRDefault="00972AD3">
      <w:pPr>
        <w:spacing w:after="200" w:line="276" w:lineRule="auto"/>
        <w:ind w:left="2124" w:hanging="1273"/>
        <w:rPr>
          <w:ins w:id="308" w:author="Autor" w:date="2021-09-03T21:28:00Z"/>
          <w:rFonts w:ascii="Calibri" w:eastAsia="Calibri" w:hAnsi="Calibri" w:cs="Calibri"/>
          <w:sz w:val="22"/>
          <w:szCs w:val="22"/>
          <w:highlight w:val="yellow"/>
        </w:rPr>
      </w:pPr>
      <w:ins w:id="309" w:author="Autor" w:date="2021-09-03T21:28:00Z">
        <w:r>
          <w:rPr>
            <w:rFonts w:ascii="Calibri" w:eastAsia="Calibri" w:hAnsi="Calibri" w:cs="Calibri"/>
            <w:sz w:val="22"/>
            <w:szCs w:val="22"/>
          </w:rPr>
          <w:t>KM</w:t>
        </w:r>
        <w:r>
          <w:rPr>
            <w:rFonts w:ascii="Calibri" w:eastAsia="Calibri" w:hAnsi="Calibri" w:cs="Calibri"/>
            <w:sz w:val="22"/>
            <w:szCs w:val="22"/>
            <w:vertAlign w:val="subscript"/>
          </w:rPr>
          <w:t>CPX</w:t>
        </w:r>
        <w:r>
          <w:rPr>
            <w:rFonts w:ascii="Calibri" w:eastAsia="Calibri" w:hAnsi="Calibri" w:cs="Calibri"/>
            <w:sz w:val="22"/>
            <w:szCs w:val="22"/>
            <w:vertAlign w:val="subscript"/>
          </w:rPr>
          <w:tab/>
        </w:r>
        <w:r>
          <w:rPr>
            <w:rFonts w:ascii="Calibri" w:eastAsia="Calibri" w:hAnsi="Calibri" w:cs="Calibri"/>
            <w:sz w:val="22"/>
            <w:szCs w:val="22"/>
          </w:rPr>
          <w:t>je Objednávateľom uznaný skutočný počet ubehnutých Tarifných kilometrov, Obehových kilometrov, Technologických kilometrov, obchádzok, výluk a Posilových spojov</w:t>
        </w:r>
      </w:ins>
    </w:p>
    <w:p w14:paraId="6CA14A77" w14:textId="77777777" w:rsidR="00C42294" w:rsidRDefault="00972AD3">
      <w:pPr>
        <w:spacing w:after="200" w:line="276" w:lineRule="auto"/>
        <w:ind w:left="2125" w:hanging="1275"/>
        <w:rPr>
          <w:ins w:id="310" w:author="Autor" w:date="2021-09-03T21:28:00Z"/>
          <w:rFonts w:ascii="Calibri" w:eastAsia="Calibri" w:hAnsi="Calibri" w:cs="Calibri"/>
          <w:sz w:val="22"/>
          <w:szCs w:val="22"/>
        </w:rPr>
      </w:pPr>
      <w:ins w:id="311" w:author="Autor" w:date="2021-09-03T21:28:00Z">
        <w:r>
          <w:rPr>
            <w:rFonts w:ascii="Calibri" w:eastAsia="Calibri" w:hAnsi="Calibri" w:cs="Calibri"/>
            <w:sz w:val="22"/>
            <w:szCs w:val="22"/>
          </w:rPr>
          <w:t>KM</w:t>
        </w:r>
        <w:r>
          <w:rPr>
            <w:rFonts w:ascii="Calibri" w:eastAsia="Calibri" w:hAnsi="Calibri" w:cs="Calibri"/>
            <w:sz w:val="22"/>
            <w:szCs w:val="22"/>
            <w:vertAlign w:val="subscript"/>
          </w:rPr>
          <w:t>VP0X</w:t>
        </w:r>
        <w:r>
          <w:rPr>
            <w:rFonts w:ascii="Calibri" w:eastAsia="Calibri" w:hAnsi="Calibri" w:cs="Calibri"/>
            <w:sz w:val="22"/>
            <w:szCs w:val="22"/>
            <w:vertAlign w:val="subscript"/>
          </w:rPr>
          <w:tab/>
        </w:r>
        <w:r>
          <w:rPr>
            <w:rFonts w:ascii="Calibri" w:eastAsia="Calibri" w:hAnsi="Calibri" w:cs="Calibri"/>
            <w:sz w:val="22"/>
            <w:szCs w:val="22"/>
          </w:rPr>
          <w:t>je východiskový počet kilometro</w:t>
        </w:r>
        <w:r>
          <w:rPr>
            <w:rFonts w:ascii="Calibri" w:eastAsia="Calibri" w:hAnsi="Calibri" w:cs="Calibri"/>
            <w:sz w:val="22"/>
            <w:szCs w:val="22"/>
          </w:rPr>
          <w:t xml:space="preserve">v podľa bodu 5.1 písm. b) </w:t>
        </w:r>
      </w:ins>
    </w:p>
    <w:p w14:paraId="02B2AF7F" w14:textId="77777777" w:rsidR="00C42294" w:rsidRDefault="00972AD3">
      <w:pPr>
        <w:spacing w:after="120" w:line="276" w:lineRule="auto"/>
        <w:ind w:left="2124" w:hanging="1273"/>
        <w:rPr>
          <w:ins w:id="312" w:author="Autor" w:date="2021-09-03T21:28:00Z"/>
          <w:rFonts w:ascii="Calibri" w:eastAsia="Calibri" w:hAnsi="Calibri" w:cs="Calibri"/>
          <w:sz w:val="22"/>
          <w:szCs w:val="22"/>
        </w:rPr>
      </w:pPr>
      <w:ins w:id="313" w:author="Autor" w:date="2021-09-03T21:28:00Z">
        <w:r>
          <w:rPr>
            <w:rFonts w:ascii="Calibri" w:eastAsia="Calibri" w:hAnsi="Calibri" w:cs="Calibri"/>
            <w:sz w:val="22"/>
            <w:szCs w:val="22"/>
          </w:rPr>
          <w:t>PV</w:t>
        </w:r>
        <w:r>
          <w:rPr>
            <w:rFonts w:ascii="Calibri" w:eastAsia="Calibri" w:hAnsi="Calibri" w:cs="Calibri"/>
            <w:sz w:val="22"/>
            <w:szCs w:val="22"/>
            <w:vertAlign w:val="subscript"/>
          </w:rPr>
          <w:t>PX</w:t>
        </w:r>
        <w:r>
          <w:rPr>
            <w:rFonts w:ascii="Calibri" w:eastAsia="Calibri" w:hAnsi="Calibri" w:cs="Calibri"/>
            <w:sz w:val="22"/>
            <w:szCs w:val="22"/>
            <w:vertAlign w:val="subscript"/>
          </w:rPr>
          <w:tab/>
        </w:r>
        <w:r>
          <w:rPr>
            <w:rFonts w:ascii="Calibri" w:eastAsia="Calibri" w:hAnsi="Calibri" w:cs="Calibri"/>
            <w:sz w:val="22"/>
            <w:szCs w:val="22"/>
          </w:rPr>
          <w:t>je v súlade s bodom 5.12 vzájomne odsúhlasený alebo Odborným expertom stanovený priemerný počet Základných a Záložných vozidiel za mesiac v príslušnom kalendárnom roku pre každú veľkostnú kategóriu. Do počtu Základných a Zál</w:t>
        </w:r>
        <w:r>
          <w:rPr>
            <w:rFonts w:ascii="Calibri" w:eastAsia="Calibri" w:hAnsi="Calibri" w:cs="Calibri"/>
            <w:sz w:val="22"/>
            <w:szCs w:val="22"/>
          </w:rPr>
          <w:t>ožných vozidiel sa počítajú len:</w:t>
        </w:r>
      </w:ins>
    </w:p>
    <w:p w14:paraId="1C033CC8" w14:textId="77777777" w:rsidR="00C42294" w:rsidRDefault="00972AD3">
      <w:pPr>
        <w:pBdr>
          <w:top w:val="nil"/>
          <w:left w:val="nil"/>
          <w:bottom w:val="nil"/>
          <w:right w:val="nil"/>
          <w:between w:val="nil"/>
        </w:pBdr>
        <w:spacing w:after="120" w:line="276" w:lineRule="auto"/>
        <w:ind w:left="2834" w:firstLine="710"/>
        <w:rPr>
          <w:ins w:id="314" w:author="Autor" w:date="2021-09-03T21:28:00Z"/>
          <w:rFonts w:ascii="Calibri" w:eastAsia="Calibri" w:hAnsi="Calibri" w:cs="Calibri"/>
          <w:color w:val="000000"/>
          <w:sz w:val="22"/>
          <w:szCs w:val="22"/>
        </w:rPr>
      </w:pPr>
      <w:ins w:id="315" w:author="Autor" w:date="2021-09-03T21:28:00Z">
        <w:r>
          <w:rPr>
            <w:rFonts w:ascii="Calibri" w:eastAsia="Calibri" w:hAnsi="Calibri" w:cs="Calibri"/>
            <w:color w:val="000000"/>
            <w:sz w:val="22"/>
            <w:szCs w:val="22"/>
          </w:rPr>
          <w:t xml:space="preserve">i </w:t>
        </w:r>
        <w:r>
          <w:rPr>
            <w:rFonts w:ascii="Calibri" w:eastAsia="Calibri" w:hAnsi="Calibri" w:cs="Calibri"/>
            <w:color w:val="000000"/>
            <w:sz w:val="22"/>
            <w:szCs w:val="22"/>
          </w:rPr>
          <w:tab/>
          <w:t>Nové vozidlá do veku 120 mesiacov vrátane odo dňa začatia  poskytovania Služby. Za Nové vozidlá sa považujú vozidlá, ktorých mesiac prvej evidencie je tri a menej mesiacov pred mesiacom začatia poskytovania Služby;</w:t>
        </w:r>
      </w:ins>
    </w:p>
    <w:p w14:paraId="433F8D7D" w14:textId="77777777" w:rsidR="00C42294" w:rsidRDefault="00972AD3">
      <w:pPr>
        <w:pBdr>
          <w:top w:val="nil"/>
          <w:left w:val="nil"/>
          <w:bottom w:val="nil"/>
          <w:right w:val="nil"/>
          <w:between w:val="nil"/>
        </w:pBdr>
        <w:spacing w:after="120" w:line="276" w:lineRule="auto"/>
        <w:ind w:left="2834" w:firstLine="710"/>
        <w:rPr>
          <w:ins w:id="316" w:author="Autor" w:date="2021-09-03T21:28:00Z"/>
          <w:rFonts w:ascii="Calibri" w:eastAsia="Calibri" w:hAnsi="Calibri" w:cs="Calibri"/>
          <w:color w:val="000000"/>
          <w:sz w:val="22"/>
          <w:szCs w:val="22"/>
        </w:rPr>
      </w:pPr>
      <w:bookmarkStart w:id="317" w:name="_heading=h.2fou9g4g2j56" w:colFirst="0" w:colLast="0"/>
      <w:bookmarkEnd w:id="317"/>
      <w:ins w:id="318" w:author="Autor" w:date="2021-09-03T21:28:00Z">
        <w:r>
          <w:rPr>
            <w:rFonts w:ascii="Calibri" w:eastAsia="Calibri" w:hAnsi="Calibri" w:cs="Calibri"/>
            <w:color w:val="000000"/>
            <w:sz w:val="22"/>
            <w:szCs w:val="22"/>
          </w:rPr>
          <w:t>ii</w:t>
        </w:r>
        <w:r>
          <w:rPr>
            <w:rFonts w:ascii="Calibri" w:eastAsia="Calibri" w:hAnsi="Calibri" w:cs="Calibri"/>
            <w:color w:val="000000"/>
            <w:sz w:val="22"/>
            <w:szCs w:val="22"/>
          </w:rPr>
          <w:tab/>
        </w:r>
        <w:r>
          <w:rPr>
            <w:rFonts w:ascii="Calibri" w:eastAsia="Calibri" w:hAnsi="Calibri" w:cs="Calibri"/>
            <w:color w:val="000000"/>
            <w:sz w:val="22"/>
            <w:szCs w:val="22"/>
          </w:rPr>
          <w:t>Jazdené  vozidlá do veku 120 mesiacov vrátane od mesiaca ich prvej evidencie. Za Jazdené vozidlá sa považujú vozidlá, ktorých mesiac prvej evidencie je štyri a viac mesiacov pred mesiacom začatia poskytovania Služby.</w:t>
        </w:r>
      </w:ins>
    </w:p>
    <w:p w14:paraId="7823D42A" w14:textId="77777777" w:rsidR="00C42294" w:rsidRDefault="00972AD3">
      <w:pPr>
        <w:pBdr>
          <w:top w:val="nil"/>
          <w:left w:val="nil"/>
          <w:bottom w:val="nil"/>
          <w:right w:val="nil"/>
          <w:between w:val="nil"/>
        </w:pBdr>
        <w:spacing w:after="120" w:line="276" w:lineRule="auto"/>
        <w:ind w:left="2127"/>
        <w:jc w:val="left"/>
        <w:rPr>
          <w:ins w:id="319" w:author="Autor" w:date="2021-09-03T21:28:00Z"/>
          <w:rFonts w:ascii="Calibri" w:eastAsia="Calibri" w:hAnsi="Calibri" w:cs="Calibri"/>
          <w:color w:val="000000"/>
          <w:sz w:val="22"/>
          <w:szCs w:val="22"/>
        </w:rPr>
      </w:pPr>
      <w:bookmarkStart w:id="320" w:name="_heading=h.e8mlk2z393xd" w:colFirst="0" w:colLast="0"/>
      <w:bookmarkEnd w:id="320"/>
      <w:ins w:id="321" w:author="Autor" w:date="2021-09-03T21:28:00Z">
        <w:r>
          <w:rPr>
            <w:rFonts w:ascii="Calibri" w:eastAsia="Calibri" w:hAnsi="Calibri" w:cs="Calibri"/>
            <w:color w:val="000000"/>
            <w:sz w:val="22"/>
            <w:szCs w:val="22"/>
          </w:rPr>
          <w:t>Počet vozidiel bude vypočítaný pre každ</w:t>
        </w:r>
        <w:r>
          <w:rPr>
            <w:rFonts w:ascii="Calibri" w:eastAsia="Calibri" w:hAnsi="Calibri" w:cs="Calibri"/>
            <w:color w:val="000000"/>
            <w:sz w:val="22"/>
            <w:szCs w:val="22"/>
          </w:rPr>
          <w:t xml:space="preserve">ý mesiac samostatne podľa stavu k poslednému dňu v príslušnom mesiaci.   </w:t>
        </w:r>
      </w:ins>
    </w:p>
    <w:p w14:paraId="118F54B5" w14:textId="77777777" w:rsidR="00C42294" w:rsidRDefault="00972AD3">
      <w:pPr>
        <w:spacing w:after="120" w:line="276" w:lineRule="auto"/>
        <w:ind w:left="2125" w:hanging="1200"/>
        <w:rPr>
          <w:ins w:id="322" w:author="Autor" w:date="2021-09-03T21:28:00Z"/>
          <w:rFonts w:ascii="Calibri" w:eastAsia="Calibri" w:hAnsi="Calibri" w:cs="Calibri"/>
          <w:sz w:val="22"/>
          <w:szCs w:val="22"/>
        </w:rPr>
      </w:pPr>
      <w:ins w:id="323" w:author="Autor" w:date="2021-09-03T21:28:00Z">
        <w:r>
          <w:rPr>
            <w:rFonts w:ascii="Calibri" w:eastAsia="Calibri" w:hAnsi="Calibri" w:cs="Calibri"/>
            <w:sz w:val="22"/>
            <w:szCs w:val="22"/>
          </w:rPr>
          <w:t>ROP</w:t>
        </w:r>
        <w:r>
          <w:rPr>
            <w:rFonts w:ascii="Calibri" w:eastAsia="Calibri" w:hAnsi="Calibri" w:cs="Calibri"/>
            <w:sz w:val="22"/>
            <w:szCs w:val="22"/>
            <w:vertAlign w:val="subscript"/>
          </w:rPr>
          <w:t>X</w:t>
        </w:r>
        <w:r>
          <w:rPr>
            <w:rFonts w:ascii="Calibri" w:eastAsia="Calibri" w:hAnsi="Calibri" w:cs="Calibri"/>
            <w:sz w:val="22"/>
            <w:szCs w:val="22"/>
            <w:vertAlign w:val="subscript"/>
          </w:rPr>
          <w:tab/>
        </w:r>
        <w:r>
          <w:rPr>
            <w:rFonts w:ascii="Calibri" w:eastAsia="Calibri" w:hAnsi="Calibri" w:cs="Calibri"/>
            <w:sz w:val="22"/>
            <w:szCs w:val="22"/>
          </w:rPr>
          <w:t>sú ročné náklady na jedno vozidlo v zmysle bodu 6.3.9. V prípade ak sa výpočet objektivizovanej Maximálnej ceny Služby realizuje za neúplný kalendárny rok, tak sa do výpočtu zap</w:t>
        </w:r>
        <w:r>
          <w:rPr>
            <w:rFonts w:ascii="Calibri" w:eastAsia="Calibri" w:hAnsi="Calibri" w:cs="Calibri"/>
            <w:sz w:val="22"/>
            <w:szCs w:val="22"/>
          </w:rPr>
          <w:t xml:space="preserve">očíta len alikvotná časť ročných nákladov na vozidlo.  </w:t>
        </w:r>
      </w:ins>
    </w:p>
    <w:p w14:paraId="42B16A90" w14:textId="77777777" w:rsidR="00C42294" w:rsidRDefault="00972AD3">
      <w:pPr>
        <w:spacing w:after="240" w:line="276" w:lineRule="auto"/>
        <w:ind w:left="2125" w:hanging="1133"/>
        <w:rPr>
          <w:ins w:id="324" w:author="Autor" w:date="2021-09-03T21:28:00Z"/>
          <w:rFonts w:ascii="Calibri" w:eastAsia="Calibri" w:hAnsi="Calibri" w:cs="Calibri"/>
          <w:sz w:val="22"/>
          <w:szCs w:val="22"/>
        </w:rPr>
      </w:pPr>
      <w:ins w:id="325" w:author="Autor" w:date="2021-09-03T21:28:00Z">
        <w:r>
          <w:rPr>
            <w:rFonts w:ascii="Calibri" w:eastAsia="Calibri" w:hAnsi="Calibri" w:cs="Calibri"/>
            <w:sz w:val="22"/>
            <w:szCs w:val="22"/>
          </w:rPr>
          <w:t>SN</w:t>
        </w:r>
        <w:r>
          <w:rPr>
            <w:rFonts w:ascii="Calibri" w:eastAsia="Calibri" w:hAnsi="Calibri" w:cs="Calibri"/>
            <w:sz w:val="22"/>
            <w:szCs w:val="22"/>
            <w:vertAlign w:val="subscript"/>
          </w:rPr>
          <w:tab/>
        </w:r>
        <w:r>
          <w:rPr>
            <w:rFonts w:ascii="Calibri" w:eastAsia="Calibri" w:hAnsi="Calibri" w:cs="Calibri"/>
            <w:sz w:val="22"/>
            <w:szCs w:val="22"/>
          </w:rPr>
          <w:t>sú priamo preplácané skutočné náklady, ktoré vznikli Dopravcovi za príslušný kalendárny rok, ktorými sú:</w:t>
        </w:r>
      </w:ins>
    </w:p>
    <w:p w14:paraId="2B51E2BE" w14:textId="77777777" w:rsidR="00C42294" w:rsidRDefault="00972AD3">
      <w:pPr>
        <w:numPr>
          <w:ilvl w:val="0"/>
          <w:numId w:val="9"/>
        </w:numPr>
        <w:pBdr>
          <w:top w:val="nil"/>
          <w:left w:val="nil"/>
          <w:bottom w:val="nil"/>
          <w:right w:val="nil"/>
          <w:between w:val="nil"/>
        </w:pBdr>
        <w:spacing w:line="276" w:lineRule="auto"/>
        <w:rPr>
          <w:ins w:id="326" w:author="Autor" w:date="2021-09-03T21:28:00Z"/>
          <w:rFonts w:ascii="Calibri" w:eastAsia="Calibri" w:hAnsi="Calibri" w:cs="Calibri"/>
          <w:sz w:val="22"/>
          <w:szCs w:val="22"/>
        </w:rPr>
      </w:pPr>
      <w:ins w:id="327" w:author="Autor" w:date="2021-09-03T21:28:00Z">
        <w:r>
          <w:rPr>
            <w:rFonts w:ascii="Calibri" w:eastAsia="Calibri" w:hAnsi="Calibri" w:cs="Calibri"/>
            <w:sz w:val="22"/>
            <w:szCs w:val="22"/>
          </w:rPr>
          <w:t xml:space="preserve">poplatok za prístup (vstup) spoja prímestskej dopravy na autobusové stanice,  ktorý sa platí v zmysle § 23 ods. 1 zákona č.  56/2012 Z. z. o cestnej doprave v znení neskorších predpisov, </w:t>
        </w:r>
      </w:ins>
    </w:p>
    <w:p w14:paraId="7F7450FC" w14:textId="77777777" w:rsidR="00C42294" w:rsidRDefault="00972AD3">
      <w:pPr>
        <w:numPr>
          <w:ilvl w:val="0"/>
          <w:numId w:val="9"/>
        </w:numPr>
        <w:pBdr>
          <w:top w:val="nil"/>
          <w:left w:val="nil"/>
          <w:bottom w:val="nil"/>
          <w:right w:val="nil"/>
          <w:between w:val="nil"/>
        </w:pBdr>
        <w:spacing w:line="276" w:lineRule="auto"/>
        <w:rPr>
          <w:ins w:id="328" w:author="Autor" w:date="2021-09-03T21:28:00Z"/>
          <w:rFonts w:ascii="Calibri" w:eastAsia="Calibri" w:hAnsi="Calibri" w:cs="Calibri"/>
          <w:sz w:val="22"/>
          <w:szCs w:val="22"/>
        </w:rPr>
      </w:pPr>
      <w:ins w:id="329" w:author="Autor" w:date="2021-09-03T21:28:00Z">
        <w:r>
          <w:rPr>
            <w:rFonts w:ascii="Calibri" w:eastAsia="Calibri" w:hAnsi="Calibri" w:cs="Calibri"/>
            <w:sz w:val="22"/>
            <w:szCs w:val="22"/>
          </w:rPr>
          <w:t xml:space="preserve">mýto, </w:t>
        </w:r>
      </w:ins>
    </w:p>
    <w:p w14:paraId="2C53DC11" w14:textId="77777777" w:rsidR="00C42294" w:rsidRDefault="00972AD3">
      <w:pPr>
        <w:numPr>
          <w:ilvl w:val="0"/>
          <w:numId w:val="9"/>
        </w:numPr>
        <w:pBdr>
          <w:top w:val="nil"/>
          <w:left w:val="nil"/>
          <w:bottom w:val="nil"/>
          <w:right w:val="nil"/>
          <w:between w:val="nil"/>
        </w:pBdr>
        <w:spacing w:line="276" w:lineRule="auto"/>
        <w:rPr>
          <w:ins w:id="330" w:author="Autor" w:date="2021-09-03T21:28:00Z"/>
          <w:rFonts w:ascii="Calibri" w:eastAsia="Calibri" w:hAnsi="Calibri" w:cs="Calibri"/>
          <w:sz w:val="22"/>
          <w:szCs w:val="22"/>
        </w:rPr>
      </w:pPr>
      <w:ins w:id="331" w:author="Autor" w:date="2021-09-03T21:28:00Z">
        <w:r>
          <w:rPr>
            <w:rFonts w:ascii="Calibri" w:eastAsia="Calibri" w:hAnsi="Calibri" w:cs="Calibri"/>
            <w:sz w:val="22"/>
            <w:szCs w:val="22"/>
          </w:rPr>
          <w:t xml:space="preserve">daň z motorových vozidiel, </w:t>
        </w:r>
      </w:ins>
    </w:p>
    <w:p w14:paraId="282E5038" w14:textId="77777777" w:rsidR="00C42294" w:rsidRDefault="00972AD3">
      <w:pPr>
        <w:numPr>
          <w:ilvl w:val="0"/>
          <w:numId w:val="9"/>
        </w:numPr>
        <w:pBdr>
          <w:top w:val="nil"/>
          <w:left w:val="nil"/>
          <w:bottom w:val="nil"/>
          <w:right w:val="nil"/>
          <w:between w:val="nil"/>
        </w:pBdr>
        <w:spacing w:line="276" w:lineRule="auto"/>
        <w:rPr>
          <w:ins w:id="332" w:author="Autor" w:date="2021-09-03T21:28:00Z"/>
          <w:rFonts w:ascii="Calibri" w:eastAsia="Calibri" w:hAnsi="Calibri" w:cs="Calibri"/>
          <w:sz w:val="22"/>
          <w:szCs w:val="22"/>
        </w:rPr>
      </w:pPr>
      <w:ins w:id="333" w:author="Autor" w:date="2021-09-03T21:28:00Z">
        <w:r>
          <w:rPr>
            <w:rFonts w:ascii="Calibri" w:eastAsia="Calibri" w:hAnsi="Calibri" w:cs="Calibri"/>
            <w:sz w:val="22"/>
            <w:szCs w:val="22"/>
          </w:rPr>
          <w:t>poplatky platené Organizátorovi podľa Zmluvy medzi Dopravcom a Organizátorom</w:t>
        </w:r>
      </w:ins>
    </w:p>
    <w:p w14:paraId="13C8383B" w14:textId="77777777" w:rsidR="00C42294" w:rsidRDefault="00972AD3">
      <w:pPr>
        <w:numPr>
          <w:ilvl w:val="0"/>
          <w:numId w:val="9"/>
        </w:numPr>
        <w:pBdr>
          <w:top w:val="nil"/>
          <w:left w:val="nil"/>
          <w:bottom w:val="nil"/>
          <w:right w:val="nil"/>
          <w:between w:val="nil"/>
        </w:pBdr>
        <w:spacing w:after="240" w:line="276" w:lineRule="auto"/>
        <w:ind w:left="2874" w:hanging="356"/>
        <w:rPr>
          <w:ins w:id="334" w:author="Autor" w:date="2021-09-03T21:28:00Z"/>
          <w:rFonts w:ascii="Calibri" w:eastAsia="Calibri" w:hAnsi="Calibri" w:cs="Calibri"/>
          <w:sz w:val="22"/>
          <w:szCs w:val="22"/>
        </w:rPr>
      </w:pPr>
      <w:ins w:id="335" w:author="Autor" w:date="2021-09-03T21:28:00Z">
        <w:r>
          <w:rPr>
            <w:rFonts w:ascii="Calibri" w:eastAsia="Calibri" w:hAnsi="Calibri" w:cs="Calibri"/>
            <w:sz w:val="22"/>
            <w:szCs w:val="22"/>
          </w:rPr>
          <w:t>náklady na výmenu označníkov.</w:t>
        </w:r>
      </w:ins>
    </w:p>
    <w:p w14:paraId="0321F8A4" w14:textId="77777777" w:rsidR="00C42294" w:rsidRDefault="00972AD3">
      <w:pPr>
        <w:widowControl w:val="0"/>
        <w:numPr>
          <w:ilvl w:val="2"/>
          <w:numId w:val="40"/>
        </w:numPr>
        <w:pBdr>
          <w:top w:val="nil"/>
          <w:left w:val="nil"/>
          <w:bottom w:val="nil"/>
          <w:right w:val="nil"/>
          <w:between w:val="nil"/>
        </w:pBdr>
        <w:spacing w:after="240" w:line="276" w:lineRule="auto"/>
        <w:rPr>
          <w:ins w:id="336" w:author="Autor" w:date="2021-09-03T21:28:00Z"/>
          <w:rFonts w:ascii="Calibri" w:eastAsia="Calibri" w:hAnsi="Calibri" w:cs="Calibri"/>
          <w:color w:val="000000"/>
          <w:sz w:val="22"/>
          <w:szCs w:val="22"/>
        </w:rPr>
      </w:pPr>
      <w:ins w:id="337" w:author="Autor" w:date="2021-09-03T21:28:00Z">
        <w:r>
          <w:rPr>
            <w:rFonts w:ascii="Calibri" w:eastAsia="Calibri" w:hAnsi="Calibri" w:cs="Calibri"/>
            <w:color w:val="000000"/>
            <w:sz w:val="22"/>
            <w:szCs w:val="22"/>
          </w:rPr>
          <w:t>Pokiaľ v priebehu príslušného kalendárneho roku po schválení finančného plánu dôjde k mimoriadnej udalosti (mimo poistných udalostí), ktorá vyvolá zn</w:t>
        </w:r>
        <w:r>
          <w:rPr>
            <w:rFonts w:ascii="Calibri" w:eastAsia="Calibri" w:hAnsi="Calibri" w:cs="Calibri"/>
            <w:color w:val="000000"/>
            <w:sz w:val="22"/>
            <w:szCs w:val="22"/>
          </w:rPr>
          <w:t>ížené/zvýšené náklady iné ako tie, ktoré vstupujú do výpočtu podľa bodu 6.2.4, tak v dôsledku takéhoto mimoriadneho zníženia/zvýšenia nákladov sa nebude plánovaná Maximálna cena služby aktualizovať ani objektivizovať a tieto náklady budú Dopravcovi preplat</w:t>
        </w:r>
        <w:r>
          <w:rPr>
            <w:rFonts w:ascii="Calibri" w:eastAsia="Calibri" w:hAnsi="Calibri" w:cs="Calibri"/>
            <w:color w:val="000000"/>
            <w:sz w:val="22"/>
            <w:szCs w:val="22"/>
          </w:rPr>
          <w:t xml:space="preserve">ené na základe kontroly zaúčtovaných dokladov a po schválení Objednávateľom. </w:t>
        </w:r>
      </w:ins>
    </w:p>
    <w:p w14:paraId="494C70D0" w14:textId="77777777" w:rsidR="00C42294" w:rsidRDefault="00972AD3">
      <w:pPr>
        <w:widowControl w:val="0"/>
        <w:numPr>
          <w:ilvl w:val="2"/>
          <w:numId w:val="40"/>
        </w:numPr>
        <w:pBdr>
          <w:top w:val="nil"/>
          <w:left w:val="nil"/>
          <w:bottom w:val="nil"/>
          <w:right w:val="nil"/>
          <w:between w:val="nil"/>
        </w:pBdr>
        <w:spacing w:after="240" w:line="276" w:lineRule="auto"/>
        <w:rPr>
          <w:ins w:id="338" w:author="Autor" w:date="2021-09-03T21:28:00Z"/>
          <w:rFonts w:ascii="Calibri" w:eastAsia="Calibri" w:hAnsi="Calibri" w:cs="Calibri"/>
          <w:color w:val="000000"/>
          <w:sz w:val="22"/>
          <w:szCs w:val="22"/>
        </w:rPr>
      </w:pPr>
      <w:ins w:id="339" w:author="Autor" w:date="2021-09-03T21:28:00Z">
        <w:r>
          <w:rPr>
            <w:rFonts w:ascii="Calibri" w:eastAsia="Calibri" w:hAnsi="Calibri" w:cs="Calibri"/>
            <w:color w:val="000000"/>
            <w:sz w:val="22"/>
            <w:szCs w:val="22"/>
          </w:rPr>
          <w:t>Pokiaľ sa Dopravca dostane do omeškania s predložením aktualizovanej Prílohy č. 12 podľa bodov 6.2.1 alebo 6.2.2 Objednávateľ je oprávnený až do času ich predloženia Dopravcovi n</w:t>
        </w:r>
        <w:r>
          <w:rPr>
            <w:rFonts w:ascii="Calibri" w:eastAsia="Calibri" w:hAnsi="Calibri" w:cs="Calibri"/>
            <w:color w:val="000000"/>
            <w:sz w:val="22"/>
            <w:szCs w:val="22"/>
          </w:rPr>
          <w:t xml:space="preserve">evyplácať mesačné zálohy na poskytovanie Služby. Týmto nie je dotknutá povinnosť Dopravcu riadne a včas poskytovať Službu. </w:t>
        </w:r>
      </w:ins>
    </w:p>
    <w:p w14:paraId="1490AF1D" w14:textId="77777777" w:rsidR="00C42294" w:rsidRDefault="00972AD3">
      <w:pPr>
        <w:widowControl w:val="0"/>
        <w:numPr>
          <w:ilvl w:val="1"/>
          <w:numId w:val="40"/>
        </w:numPr>
        <w:pBdr>
          <w:top w:val="nil"/>
          <w:left w:val="nil"/>
          <w:bottom w:val="nil"/>
          <w:right w:val="nil"/>
          <w:between w:val="nil"/>
        </w:pBdr>
        <w:spacing w:after="240" w:line="276" w:lineRule="auto"/>
        <w:ind w:left="357" w:hanging="357"/>
        <w:jc w:val="center"/>
        <w:rPr>
          <w:ins w:id="340" w:author="Autor" w:date="2021-09-03T21:28:00Z"/>
          <w:rFonts w:ascii="Calibri" w:eastAsia="Calibri" w:hAnsi="Calibri" w:cs="Calibri"/>
          <w:b/>
          <w:color w:val="000000"/>
          <w:sz w:val="22"/>
          <w:szCs w:val="22"/>
        </w:rPr>
      </w:pPr>
      <w:ins w:id="341" w:author="Autor" w:date="2021-09-03T21:28:00Z">
        <w:r>
          <w:rPr>
            <w:rFonts w:ascii="Calibri" w:eastAsia="Calibri" w:hAnsi="Calibri" w:cs="Calibri"/>
            <w:b/>
            <w:color w:val="000000"/>
            <w:sz w:val="22"/>
            <w:szCs w:val="22"/>
          </w:rPr>
          <w:t>Východisková cena a náklady na vozidlá</w:t>
        </w:r>
      </w:ins>
    </w:p>
    <w:p w14:paraId="0D9AA3F6" w14:textId="77777777" w:rsidR="00C42294" w:rsidRDefault="00972AD3">
      <w:pPr>
        <w:widowControl w:val="0"/>
        <w:numPr>
          <w:ilvl w:val="2"/>
          <w:numId w:val="40"/>
        </w:numPr>
        <w:pBdr>
          <w:top w:val="nil"/>
          <w:left w:val="nil"/>
          <w:bottom w:val="nil"/>
          <w:right w:val="nil"/>
          <w:between w:val="nil"/>
        </w:pBdr>
        <w:spacing w:after="240" w:line="276" w:lineRule="auto"/>
        <w:rPr>
          <w:ins w:id="342" w:author="Autor" w:date="2021-09-03T21:28:00Z"/>
          <w:rFonts w:ascii="Calibri" w:eastAsia="Calibri" w:hAnsi="Calibri" w:cs="Calibri"/>
          <w:color w:val="000000"/>
          <w:sz w:val="22"/>
          <w:szCs w:val="22"/>
        </w:rPr>
      </w:pPr>
      <w:ins w:id="343" w:author="Autor" w:date="2021-09-03T21:28:00Z">
        <w:r>
          <w:rPr>
            <w:rFonts w:ascii="Calibri" w:eastAsia="Calibri" w:hAnsi="Calibri" w:cs="Calibri"/>
            <w:color w:val="000000"/>
            <w:sz w:val="22"/>
            <w:szCs w:val="22"/>
          </w:rPr>
          <w:t>Pre určenie parametrov “východisková cena” a “ročné náklady na vozidlo”, ktoré budú vstupovať do výpočtu objektivizovanej Maximálnej ceny služby podľa bodu 6.2.4 sa bude postupovať podľa nasledovných ustanovení tohto článku 6.3.</w:t>
        </w:r>
      </w:ins>
    </w:p>
    <w:p w14:paraId="0090BF3B" w14:textId="77777777" w:rsidR="00C42294" w:rsidRDefault="00C42294">
      <w:pPr>
        <w:widowControl w:val="0"/>
        <w:pBdr>
          <w:top w:val="nil"/>
          <w:left w:val="nil"/>
          <w:bottom w:val="nil"/>
          <w:right w:val="nil"/>
          <w:between w:val="nil"/>
        </w:pBdr>
        <w:spacing w:line="276" w:lineRule="auto"/>
        <w:ind w:left="720"/>
        <w:rPr>
          <w:ins w:id="344" w:author="Autor" w:date="2021-09-03T21:28:00Z"/>
          <w:rFonts w:ascii="Calibri" w:eastAsia="Calibri" w:hAnsi="Calibri" w:cs="Calibri"/>
          <w:color w:val="000000"/>
          <w:sz w:val="22"/>
          <w:szCs w:val="22"/>
        </w:rPr>
      </w:pPr>
    </w:p>
    <w:p w14:paraId="4C04EA03" w14:textId="77777777" w:rsidR="00C42294" w:rsidRDefault="00972AD3">
      <w:pPr>
        <w:widowControl w:val="0"/>
        <w:numPr>
          <w:ilvl w:val="2"/>
          <w:numId w:val="40"/>
        </w:numPr>
        <w:pBdr>
          <w:top w:val="nil"/>
          <w:left w:val="nil"/>
          <w:bottom w:val="nil"/>
          <w:right w:val="nil"/>
          <w:between w:val="nil"/>
        </w:pBdr>
        <w:spacing w:after="200" w:line="276" w:lineRule="auto"/>
        <w:rPr>
          <w:ins w:id="345" w:author="Autor" w:date="2021-09-03T21:28:00Z"/>
          <w:rFonts w:ascii="Calibri" w:eastAsia="Calibri" w:hAnsi="Calibri" w:cs="Calibri"/>
          <w:color w:val="000000"/>
          <w:sz w:val="22"/>
          <w:szCs w:val="22"/>
        </w:rPr>
      </w:pPr>
      <w:ins w:id="346" w:author="Autor" w:date="2021-09-03T21:28:00Z">
        <w:r>
          <w:rPr>
            <w:rFonts w:ascii="Calibri" w:eastAsia="Calibri" w:hAnsi="Calibri" w:cs="Calibri"/>
            <w:color w:val="000000"/>
            <w:sz w:val="22"/>
            <w:szCs w:val="22"/>
          </w:rPr>
          <w:t xml:space="preserve">Východisková cena bez zisku je ročná cena služby uvedená v Ponuke Dopravcu bez zisku a tvoria ju nasledovné časti ceny : </w:t>
        </w:r>
      </w:ins>
    </w:p>
    <w:p w14:paraId="73925C0A" w14:textId="77777777" w:rsidR="00C42294" w:rsidRDefault="00972AD3">
      <w:pPr>
        <w:widowControl w:val="0"/>
        <w:spacing w:line="276" w:lineRule="auto"/>
        <w:ind w:left="1440"/>
        <w:jc w:val="center"/>
        <w:rPr>
          <w:ins w:id="347" w:author="Autor" w:date="2021-09-03T21:28:00Z"/>
          <w:rFonts w:ascii="Calibri" w:eastAsia="Calibri" w:hAnsi="Calibri" w:cs="Calibri"/>
          <w:b/>
          <w:sz w:val="22"/>
          <w:szCs w:val="22"/>
        </w:rPr>
      </w:pPr>
      <w:ins w:id="348" w:author="Autor" w:date="2021-09-03T21:28:00Z">
        <w:r>
          <w:rPr>
            <w:rFonts w:ascii="Calibri" w:eastAsia="Calibri" w:hAnsi="Calibri" w:cs="Calibri"/>
            <w:sz w:val="22"/>
            <w:szCs w:val="22"/>
          </w:rPr>
          <w:t xml:space="preserve"> </w:t>
        </w:r>
        <w:r>
          <w:rPr>
            <w:rFonts w:ascii="Calibri" w:eastAsia="Calibri" w:hAnsi="Calibri" w:cs="Calibri"/>
            <w:b/>
            <w:sz w:val="22"/>
            <w:szCs w:val="22"/>
          </w:rPr>
          <w:t>C</w:t>
        </w:r>
        <w:r>
          <w:rPr>
            <w:rFonts w:ascii="Calibri" w:eastAsia="Calibri" w:hAnsi="Calibri" w:cs="Calibri"/>
            <w:b/>
            <w:sz w:val="22"/>
            <w:szCs w:val="22"/>
            <w:vertAlign w:val="subscript"/>
          </w:rPr>
          <w:t>SPOLU0</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PHM0X</w:t>
        </w:r>
        <w:r>
          <w:rPr>
            <w:rFonts w:ascii="Calibri" w:eastAsia="Calibri" w:hAnsi="Calibri" w:cs="Calibri"/>
            <w:b/>
            <w:sz w:val="22"/>
            <w:szCs w:val="22"/>
          </w:rPr>
          <w:t xml:space="preserve"> + CC</w:t>
        </w:r>
        <w:r>
          <w:rPr>
            <w:rFonts w:ascii="Calibri" w:eastAsia="Calibri" w:hAnsi="Calibri" w:cs="Calibri"/>
            <w:b/>
            <w:sz w:val="22"/>
            <w:szCs w:val="22"/>
            <w:vertAlign w:val="subscript"/>
          </w:rPr>
          <w:t>CP0X</w:t>
        </w:r>
        <w:r>
          <w:rPr>
            <w:rFonts w:ascii="Calibri" w:eastAsia="Calibri" w:hAnsi="Calibri" w:cs="Calibri"/>
            <w:b/>
            <w:sz w:val="22"/>
            <w:szCs w:val="22"/>
          </w:rPr>
          <w:t xml:space="preserve"> + CC</w:t>
        </w:r>
        <w:r>
          <w:rPr>
            <w:rFonts w:ascii="Calibri" w:eastAsia="Calibri" w:hAnsi="Calibri" w:cs="Calibri"/>
            <w:b/>
            <w:sz w:val="22"/>
            <w:szCs w:val="22"/>
            <w:vertAlign w:val="subscript"/>
          </w:rPr>
          <w:t>ON0X</w:t>
        </w:r>
        <w:r>
          <w:rPr>
            <w:rFonts w:ascii="Calibri" w:eastAsia="Calibri" w:hAnsi="Calibri" w:cs="Calibri"/>
            <w:sz w:val="36"/>
            <w:szCs w:val="36"/>
            <w:vertAlign w:val="subscript"/>
          </w:rPr>
          <w:br/>
        </w:r>
      </w:ins>
    </w:p>
    <w:p w14:paraId="50E1E6F7" w14:textId="77777777" w:rsidR="00C42294" w:rsidRDefault="00972AD3">
      <w:pPr>
        <w:spacing w:after="200" w:line="276" w:lineRule="auto"/>
        <w:ind w:left="2127" w:hanging="1134"/>
        <w:rPr>
          <w:ins w:id="349" w:author="Autor" w:date="2021-09-03T21:28:00Z"/>
          <w:rFonts w:ascii="Calibri" w:eastAsia="Calibri" w:hAnsi="Calibri" w:cs="Calibri"/>
          <w:sz w:val="22"/>
          <w:szCs w:val="22"/>
        </w:rPr>
      </w:pPr>
      <w:ins w:id="350"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05666AF9" w14:textId="77777777" w:rsidR="00C42294" w:rsidRDefault="00972AD3">
      <w:pPr>
        <w:spacing w:after="200" w:line="276" w:lineRule="auto"/>
        <w:ind w:left="2127" w:hanging="1134"/>
        <w:rPr>
          <w:ins w:id="351" w:author="Autor" w:date="2021-09-03T21:28:00Z"/>
          <w:rFonts w:ascii="Calibri" w:eastAsia="Calibri" w:hAnsi="Calibri" w:cs="Calibri"/>
          <w:sz w:val="22"/>
          <w:szCs w:val="22"/>
        </w:rPr>
      </w:pPr>
      <w:ins w:id="352" w:author="Autor" w:date="2021-09-03T21:28:00Z">
        <w:r>
          <w:rPr>
            <w:rFonts w:ascii="Calibri" w:eastAsia="Calibri" w:hAnsi="Calibri" w:cs="Calibri"/>
            <w:sz w:val="22"/>
            <w:szCs w:val="22"/>
          </w:rPr>
          <w:t>CC</w:t>
        </w:r>
        <w:r>
          <w:rPr>
            <w:rFonts w:ascii="Calibri" w:eastAsia="Calibri" w:hAnsi="Calibri" w:cs="Calibri"/>
            <w:sz w:val="26"/>
            <w:szCs w:val="26"/>
            <w:vertAlign w:val="subscript"/>
          </w:rPr>
          <w:t xml:space="preserve">PHM0X </w:t>
        </w:r>
        <w:r>
          <w:rPr>
            <w:rFonts w:ascii="Calibri" w:eastAsia="Calibri" w:hAnsi="Calibri" w:cs="Calibri"/>
            <w:sz w:val="22"/>
            <w:szCs w:val="22"/>
          </w:rPr>
          <w:t xml:space="preserve"> </w:t>
        </w:r>
        <w:r>
          <w:rPr>
            <w:rFonts w:ascii="Calibri" w:eastAsia="Calibri" w:hAnsi="Calibri" w:cs="Calibri"/>
            <w:sz w:val="22"/>
            <w:szCs w:val="22"/>
          </w:rPr>
          <w:tab/>
          <w:t>je časť ceny za náklady na pohonné hmoty “PHM” – náklady na spotrebovanú naftu alebo CNG - stlačený zemný plyn</w:t>
        </w:r>
      </w:ins>
    </w:p>
    <w:p w14:paraId="452292BF" w14:textId="77777777" w:rsidR="00C42294" w:rsidRDefault="00972AD3">
      <w:pPr>
        <w:spacing w:after="200" w:line="276" w:lineRule="auto"/>
        <w:ind w:left="2127" w:hanging="1134"/>
        <w:rPr>
          <w:ins w:id="353" w:author="Autor" w:date="2021-09-03T21:28:00Z"/>
          <w:rFonts w:ascii="Calibri" w:eastAsia="Calibri" w:hAnsi="Calibri" w:cs="Calibri"/>
          <w:sz w:val="22"/>
          <w:szCs w:val="22"/>
        </w:rPr>
      </w:pPr>
      <w:ins w:id="354" w:author="Autor" w:date="2021-09-03T21:28:00Z">
        <w:r>
          <w:rPr>
            <w:rFonts w:ascii="Calibri" w:eastAsia="Calibri" w:hAnsi="Calibri" w:cs="Calibri"/>
            <w:sz w:val="20"/>
          </w:rPr>
          <w:t>CC</w:t>
        </w:r>
        <w:r>
          <w:rPr>
            <w:rFonts w:ascii="Calibri" w:eastAsia="Calibri" w:hAnsi="Calibri" w:cs="Calibri"/>
            <w:sz w:val="26"/>
            <w:szCs w:val="26"/>
            <w:vertAlign w:val="subscript"/>
          </w:rPr>
          <w:t>CP0X</w:t>
        </w:r>
        <w:r>
          <w:rPr>
            <w:rFonts w:ascii="Calibri" w:eastAsia="Calibri" w:hAnsi="Calibri" w:cs="Calibri"/>
            <w:sz w:val="26"/>
            <w:szCs w:val="26"/>
          </w:rPr>
          <w:t xml:space="preserve"> </w:t>
        </w:r>
        <w:r>
          <w:rPr>
            <w:rFonts w:ascii="Calibri" w:eastAsia="Calibri" w:hAnsi="Calibri" w:cs="Calibri"/>
            <w:sz w:val="20"/>
          </w:rPr>
          <w:t xml:space="preserve"> </w:t>
        </w:r>
        <w:r>
          <w:rPr>
            <w:rFonts w:ascii="Calibri" w:eastAsia="Calibri" w:hAnsi="Calibri" w:cs="Calibri"/>
            <w:sz w:val="20"/>
          </w:rPr>
          <w:tab/>
          <w:t xml:space="preserve">je </w:t>
        </w:r>
        <w:r>
          <w:rPr>
            <w:rFonts w:ascii="Calibri" w:eastAsia="Calibri" w:hAnsi="Calibri" w:cs="Calibri"/>
            <w:sz w:val="22"/>
            <w:szCs w:val="22"/>
          </w:rPr>
          <w:t>časť ceny za “Cenu</w:t>
        </w:r>
        <w:r>
          <w:rPr>
            <w:rFonts w:ascii="Calibri" w:eastAsia="Calibri" w:hAnsi="Calibri" w:cs="Calibri"/>
            <w:sz w:val="22"/>
            <w:szCs w:val="22"/>
          </w:rPr>
          <w:t xml:space="preserve"> práce” – náklady na mzdy, náklady na sociálne a zdravotné zabezpečenie a súvisiace osobné náklady na vodičov a ostatných zamestnancov v súlade so štruktúrou finančného plánu</w:t>
        </w:r>
      </w:ins>
    </w:p>
    <w:p w14:paraId="5A647D61" w14:textId="77777777" w:rsidR="00C42294" w:rsidRDefault="00972AD3">
      <w:pPr>
        <w:spacing w:after="240" w:line="276" w:lineRule="auto"/>
        <w:ind w:left="2126" w:hanging="1134"/>
        <w:rPr>
          <w:ins w:id="355" w:author="Autor" w:date="2021-09-03T21:28:00Z"/>
          <w:rFonts w:ascii="Calibri" w:eastAsia="Calibri" w:hAnsi="Calibri" w:cs="Calibri"/>
          <w:sz w:val="22"/>
          <w:szCs w:val="22"/>
        </w:rPr>
      </w:pPr>
      <w:ins w:id="356" w:author="Autor" w:date="2021-09-03T21:28:00Z">
        <w:r>
          <w:rPr>
            <w:rFonts w:ascii="Calibri" w:eastAsia="Calibri" w:hAnsi="Calibri" w:cs="Calibri"/>
            <w:sz w:val="20"/>
          </w:rPr>
          <w:t>CC</w:t>
        </w:r>
        <w:r>
          <w:rPr>
            <w:rFonts w:ascii="Calibri" w:eastAsia="Calibri" w:hAnsi="Calibri" w:cs="Calibri"/>
            <w:sz w:val="26"/>
            <w:szCs w:val="26"/>
            <w:vertAlign w:val="subscript"/>
          </w:rPr>
          <w:t>ON0X</w:t>
        </w:r>
        <w:r>
          <w:rPr>
            <w:rFonts w:ascii="Calibri" w:eastAsia="Calibri" w:hAnsi="Calibri" w:cs="Calibri"/>
            <w:sz w:val="26"/>
            <w:szCs w:val="26"/>
          </w:rPr>
          <w:t xml:space="preserve"> </w:t>
        </w:r>
        <w:r>
          <w:rPr>
            <w:rFonts w:ascii="Calibri" w:eastAsia="Calibri" w:hAnsi="Calibri" w:cs="Calibri"/>
            <w:sz w:val="20"/>
          </w:rPr>
          <w:tab/>
          <w:t xml:space="preserve">je </w:t>
        </w:r>
        <w:r>
          <w:rPr>
            <w:rFonts w:ascii="Calibri" w:eastAsia="Calibri" w:hAnsi="Calibri" w:cs="Calibri"/>
            <w:sz w:val="22"/>
            <w:szCs w:val="22"/>
          </w:rPr>
          <w:t>časť ceny za „Ostatné náklady“</w:t>
        </w:r>
        <w:r>
          <w:rPr>
            <w:rFonts w:ascii="Calibri" w:eastAsia="Calibri" w:hAnsi="Calibri" w:cs="Calibri"/>
            <w:b/>
            <w:sz w:val="22"/>
            <w:szCs w:val="22"/>
          </w:rPr>
          <w:t xml:space="preserve"> </w:t>
        </w:r>
        <w:r>
          <w:rPr>
            <w:rFonts w:ascii="Calibri" w:eastAsia="Calibri" w:hAnsi="Calibri" w:cs="Calibri"/>
            <w:sz w:val="22"/>
            <w:szCs w:val="22"/>
          </w:rPr>
          <w:t>– ostatné náklady súvisiace s poskytova</w:t>
        </w:r>
        <w:r>
          <w:rPr>
            <w:rFonts w:ascii="Calibri" w:eastAsia="Calibri" w:hAnsi="Calibri" w:cs="Calibri"/>
            <w:sz w:val="22"/>
            <w:szCs w:val="22"/>
          </w:rPr>
          <w:t>ním Služby nezahrnuté v CC</w:t>
        </w:r>
        <w:r>
          <w:rPr>
            <w:rFonts w:ascii="Calibri" w:eastAsia="Calibri" w:hAnsi="Calibri" w:cs="Calibri"/>
            <w:sz w:val="22"/>
            <w:szCs w:val="22"/>
            <w:vertAlign w:val="subscript"/>
          </w:rPr>
          <w:t>PHM0</w:t>
        </w:r>
        <w:r>
          <w:rPr>
            <w:rFonts w:ascii="Calibri" w:eastAsia="Calibri" w:hAnsi="Calibri" w:cs="Calibri"/>
            <w:sz w:val="22"/>
            <w:szCs w:val="22"/>
          </w:rPr>
          <w:t xml:space="preserve"> a CC</w:t>
        </w:r>
        <w:r>
          <w:rPr>
            <w:rFonts w:ascii="Calibri" w:eastAsia="Calibri" w:hAnsi="Calibri" w:cs="Calibri"/>
            <w:sz w:val="22"/>
            <w:szCs w:val="22"/>
            <w:vertAlign w:val="subscript"/>
          </w:rPr>
          <w:t>CP0</w:t>
        </w:r>
        <w:r>
          <w:rPr>
            <w:rFonts w:ascii="Calibri" w:eastAsia="Calibri" w:hAnsi="Calibri" w:cs="Calibri"/>
            <w:sz w:val="22"/>
            <w:szCs w:val="22"/>
          </w:rPr>
          <w:t xml:space="preserve"> ani v cene jedného Základného vozidla uvedenej v bode 6.3.9</w:t>
        </w:r>
      </w:ins>
    </w:p>
    <w:p w14:paraId="5C2AE3D4" w14:textId="77777777" w:rsidR="00C42294" w:rsidRDefault="00972AD3">
      <w:pPr>
        <w:widowControl w:val="0"/>
        <w:numPr>
          <w:ilvl w:val="2"/>
          <w:numId w:val="40"/>
        </w:numPr>
        <w:pBdr>
          <w:top w:val="nil"/>
          <w:left w:val="nil"/>
          <w:bottom w:val="nil"/>
          <w:right w:val="nil"/>
          <w:between w:val="nil"/>
        </w:pBdr>
        <w:spacing w:after="200" w:line="276" w:lineRule="auto"/>
        <w:rPr>
          <w:ins w:id="357" w:author="Autor" w:date="2021-09-03T21:28:00Z"/>
          <w:rFonts w:ascii="Calibri" w:eastAsia="Calibri" w:hAnsi="Calibri" w:cs="Calibri"/>
          <w:color w:val="000000"/>
          <w:sz w:val="22"/>
          <w:szCs w:val="22"/>
        </w:rPr>
      </w:pPr>
      <w:ins w:id="358" w:author="Autor" w:date="2021-09-03T21:28:00Z">
        <w:r>
          <w:rPr>
            <w:rFonts w:ascii="Calibri" w:eastAsia="Calibri" w:hAnsi="Calibri" w:cs="Calibri"/>
            <w:color w:val="000000"/>
            <w:sz w:val="22"/>
            <w:szCs w:val="22"/>
          </w:rPr>
          <w:t>Východisková cena služby a jej časti, ktoré po aktualizácii podľa bodov 6.3.4 až 6.3.8 budú vstupovať do výpočtu objektivizovanej Maximálnej ceny služby podľ</w:t>
        </w:r>
        <w:r>
          <w:rPr>
            <w:rFonts w:ascii="Calibri" w:eastAsia="Calibri" w:hAnsi="Calibri" w:cs="Calibri"/>
            <w:color w:val="000000"/>
            <w:sz w:val="22"/>
            <w:szCs w:val="22"/>
          </w:rPr>
          <w:t xml:space="preserve">a bodu 6.2.4 sú nasledovné:  </w:t>
        </w:r>
      </w:ins>
    </w:p>
    <w:p w14:paraId="747323F0" w14:textId="77777777" w:rsidR="00C42294" w:rsidRDefault="00C42294">
      <w:pPr>
        <w:spacing w:line="276" w:lineRule="auto"/>
        <w:jc w:val="center"/>
        <w:rPr>
          <w:ins w:id="359" w:author="Autor" w:date="2021-09-03T21:28:00Z"/>
          <w:rFonts w:ascii="Calibri" w:eastAsia="Calibri" w:hAnsi="Calibri" w:cs="Calibri"/>
          <w:color w:val="FF0000"/>
        </w:rPr>
      </w:pPr>
    </w:p>
    <w:tbl>
      <w:tblPr>
        <w:tblStyle w:val="af0"/>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C42294" w14:paraId="67D48ED6" w14:textId="77777777">
        <w:tc>
          <w:tcPr>
            <w:tcW w:w="2746" w:type="dxa"/>
            <w:shd w:val="clear" w:color="auto" w:fill="auto"/>
            <w:tcMar>
              <w:top w:w="100" w:type="dxa"/>
              <w:left w:w="100" w:type="dxa"/>
              <w:bottom w:w="100" w:type="dxa"/>
              <w:right w:w="100" w:type="dxa"/>
            </w:tcMar>
          </w:tcPr>
          <w:p w14:paraId="0036ABEC" w14:textId="77777777" w:rsidR="00C42294" w:rsidRDefault="00972AD3">
            <w:pPr>
              <w:widowControl w:val="0"/>
              <w:tabs>
                <w:tab w:val="left" w:pos="709"/>
              </w:tabs>
              <w:spacing w:line="276" w:lineRule="auto"/>
              <w:jc w:val="left"/>
              <w:rPr>
                <w:rFonts w:ascii="Calibri" w:eastAsia="Calibri" w:hAnsi="Calibri" w:cs="Calibri"/>
                <w:b/>
                <w:sz w:val="18"/>
                <w:szCs w:val="18"/>
              </w:rPr>
            </w:pPr>
            <w:r>
              <w:rPr>
                <w:rFonts w:ascii="Calibri" w:eastAsia="Calibri" w:hAnsi="Calibri" w:cs="Calibri"/>
                <w:b/>
                <w:sz w:val="18"/>
                <w:szCs w:val="18"/>
              </w:rPr>
              <w:t>Veľkostná kategória</w:t>
            </w:r>
          </w:p>
        </w:tc>
        <w:tc>
          <w:tcPr>
            <w:tcW w:w="1140" w:type="dxa"/>
            <w:tcBorders>
              <w:top w:val="single" w:sz="4" w:space="0" w:color="000000"/>
              <w:left w:val="single" w:sz="4" w:space="0" w:color="000000"/>
              <w:bottom w:val="single" w:sz="4" w:space="0" w:color="000000"/>
              <w:right w:val="single" w:sz="4" w:space="0" w:color="000000"/>
            </w:tcBorders>
            <w:vAlign w:val="center"/>
          </w:tcPr>
          <w:p w14:paraId="4C6E286B" w14:textId="311B2A06" w:rsidR="00C42294" w:rsidRDefault="00942B7F">
            <w:pPr>
              <w:tabs>
                <w:tab w:val="left" w:pos="709"/>
              </w:tabs>
              <w:spacing w:before="60" w:after="120" w:line="276" w:lineRule="auto"/>
              <w:jc w:val="center"/>
              <w:rPr>
                <w:rFonts w:ascii="Calibri" w:eastAsia="Calibri" w:hAnsi="Calibri" w:cs="Calibri"/>
                <w:b/>
                <w:sz w:val="18"/>
                <w:szCs w:val="18"/>
              </w:rPr>
            </w:pPr>
            <w:del w:id="360" w:author="Autor" w:date="2021-09-03T21:28:00Z">
              <w:r>
                <w:rPr>
                  <w:rFonts w:ascii="Calibri" w:eastAsia="Calibri" w:hAnsi="Calibri" w:cs="Calibri"/>
                  <w:b/>
                  <w:sz w:val="22"/>
                  <w:szCs w:val="22"/>
                </w:rPr>
                <w:delText>Palivo</w:delText>
              </w:r>
            </w:del>
            <w:ins w:id="361" w:author="Autor" w:date="2021-09-03T21:28:00Z">
              <w:r w:rsidR="00972AD3">
                <w:rPr>
                  <w:rFonts w:ascii="Calibri" w:eastAsia="Calibri" w:hAnsi="Calibri" w:cs="Calibri"/>
                  <w:b/>
                  <w:sz w:val="18"/>
                  <w:szCs w:val="18"/>
                </w:rPr>
                <w:t xml:space="preserve">Spolu cena </w:t>
              </w:r>
            </w:ins>
          </w:p>
        </w:tc>
        <w:tc>
          <w:tcPr>
            <w:tcW w:w="1365" w:type="dxa"/>
            <w:tcBorders>
              <w:top w:val="single" w:sz="4" w:space="0" w:color="000000"/>
              <w:left w:val="single" w:sz="4" w:space="0" w:color="000000"/>
              <w:bottom w:val="single" w:sz="4" w:space="0" w:color="000000"/>
              <w:right w:val="single" w:sz="4" w:space="0" w:color="000000"/>
            </w:tcBorders>
            <w:vAlign w:val="center"/>
            <w:cellIns w:id="362" w:author="Autor" w:date="2021-09-03T21:28:00Z"/>
          </w:tcPr>
          <w:p w14:paraId="391166BE" w14:textId="77777777" w:rsidR="00C42294" w:rsidRDefault="00972AD3">
            <w:pPr>
              <w:tabs>
                <w:tab w:val="left" w:pos="709"/>
              </w:tabs>
              <w:spacing w:before="60" w:after="120" w:line="276" w:lineRule="auto"/>
              <w:jc w:val="center"/>
              <w:rPr>
                <w:ins w:id="363" w:author="Autor" w:date="2021-09-03T21:28:00Z"/>
                <w:rFonts w:ascii="Calibri" w:eastAsia="Calibri" w:hAnsi="Calibri" w:cs="Calibri"/>
                <w:b/>
                <w:sz w:val="18"/>
                <w:szCs w:val="18"/>
              </w:rPr>
            </w:pPr>
            <w:ins w:id="364" w:author="Autor" w:date="2021-09-03T21:28:00Z">
              <w:r>
                <w:rPr>
                  <w:rFonts w:ascii="Calibri" w:eastAsia="Calibri" w:hAnsi="Calibri" w:cs="Calibri"/>
                  <w:b/>
                  <w:sz w:val="18"/>
                  <w:szCs w:val="18"/>
                </w:rPr>
                <w:t xml:space="preserve">časť ceny </w:t>
              </w:r>
            </w:ins>
          </w:p>
          <w:p w14:paraId="6B9F4F07" w14:textId="77777777" w:rsidR="00C42294" w:rsidRDefault="00972AD3">
            <w:pPr>
              <w:tabs>
                <w:tab w:val="left" w:pos="709"/>
              </w:tabs>
              <w:spacing w:before="60" w:after="120" w:line="276" w:lineRule="auto"/>
              <w:jc w:val="center"/>
              <w:rPr>
                <w:rFonts w:ascii="Calibri" w:eastAsia="Calibri" w:hAnsi="Calibri" w:cs="Calibri"/>
                <w:b/>
                <w:sz w:val="18"/>
                <w:szCs w:val="18"/>
              </w:rPr>
            </w:pPr>
            <w:ins w:id="365" w:author="Autor" w:date="2021-09-03T21:28:00Z">
              <w:r>
                <w:rPr>
                  <w:rFonts w:ascii="Calibri" w:eastAsia="Calibri" w:hAnsi="Calibri" w:cs="Calibri"/>
                  <w:b/>
                  <w:sz w:val="18"/>
                  <w:szCs w:val="18"/>
                </w:rPr>
                <w:t>náklady na PHM</w:t>
              </w:r>
            </w:ins>
          </w:p>
        </w:tc>
        <w:tc>
          <w:tcPr>
            <w:tcW w:w="1226" w:type="dxa"/>
            <w:tcBorders>
              <w:top w:val="single" w:sz="4" w:space="0" w:color="000000"/>
              <w:left w:val="single" w:sz="4" w:space="0" w:color="000000"/>
              <w:bottom w:val="single" w:sz="4" w:space="0" w:color="000000"/>
              <w:right w:val="single" w:sz="4" w:space="0" w:color="000000"/>
            </w:tcBorders>
            <w:vAlign w:val="center"/>
          </w:tcPr>
          <w:p w14:paraId="59A7AEBC" w14:textId="7A27E3D2" w:rsidR="00C42294" w:rsidRDefault="00942B7F">
            <w:pPr>
              <w:tabs>
                <w:tab w:val="left" w:pos="709"/>
              </w:tabs>
              <w:spacing w:before="60" w:after="120" w:line="276" w:lineRule="auto"/>
              <w:jc w:val="center"/>
              <w:rPr>
                <w:ins w:id="366" w:author="Autor" w:date="2021-09-03T21:28:00Z"/>
                <w:rFonts w:ascii="Calibri" w:eastAsia="Calibri" w:hAnsi="Calibri" w:cs="Calibri"/>
                <w:b/>
                <w:sz w:val="18"/>
                <w:szCs w:val="18"/>
              </w:rPr>
            </w:pPr>
            <w:del w:id="367" w:author="Autor" w:date="2021-09-03T21:28:00Z">
              <w:r>
                <w:rPr>
                  <w:rFonts w:ascii="Calibri" w:eastAsia="Calibri" w:hAnsi="Calibri" w:cs="Calibri"/>
                  <w:b/>
                  <w:sz w:val="22"/>
                  <w:szCs w:val="22"/>
                </w:rPr>
                <w:delText xml:space="preserve">Mesačná </w:delText>
              </w:r>
            </w:del>
            <w:ins w:id="368" w:author="Autor" w:date="2021-09-03T21:28:00Z">
              <w:r w:rsidR="00972AD3">
                <w:rPr>
                  <w:rFonts w:ascii="Calibri" w:eastAsia="Calibri" w:hAnsi="Calibri" w:cs="Calibri"/>
                  <w:b/>
                  <w:sz w:val="18"/>
                  <w:szCs w:val="18"/>
                </w:rPr>
                <w:t xml:space="preserve">časť ceny </w:t>
              </w:r>
            </w:ins>
          </w:p>
          <w:p w14:paraId="675BDF9B" w14:textId="77777777" w:rsidR="00CE1DE2" w:rsidRDefault="00972AD3">
            <w:pPr>
              <w:widowControl w:val="0"/>
              <w:jc w:val="center"/>
              <w:rPr>
                <w:del w:id="369" w:author="Autor" w:date="2021-09-03T21:28:00Z"/>
                <w:rFonts w:ascii="Calibri" w:eastAsia="Calibri" w:hAnsi="Calibri" w:cs="Calibri"/>
                <w:b/>
                <w:sz w:val="22"/>
                <w:szCs w:val="22"/>
              </w:rPr>
            </w:pPr>
            <w:r>
              <w:rPr>
                <w:rFonts w:ascii="Calibri" w:eastAsia="Calibri" w:hAnsi="Calibri" w:cs="Calibri"/>
                <w:b/>
                <w:sz w:val="18"/>
                <w:szCs w:val="18"/>
              </w:rPr>
              <w:t xml:space="preserve"> Cena </w:t>
            </w:r>
            <w:del w:id="370" w:author="Autor" w:date="2021-09-03T21:28:00Z">
              <w:r w:rsidR="00942B7F">
                <w:rPr>
                  <w:rFonts w:ascii="Calibri" w:eastAsia="Calibri" w:hAnsi="Calibri" w:cs="Calibri"/>
                  <w:b/>
                  <w:sz w:val="22"/>
                  <w:szCs w:val="22"/>
                </w:rPr>
                <w:br/>
                <w:delText xml:space="preserve">za 1 vozidlo, </w:delText>
              </w:r>
            </w:del>
          </w:p>
          <w:p w14:paraId="10E7516B" w14:textId="4A9E21F0" w:rsidR="00C42294" w:rsidRDefault="00942B7F">
            <w:pPr>
              <w:tabs>
                <w:tab w:val="left" w:pos="709"/>
              </w:tabs>
              <w:spacing w:before="60" w:after="120" w:line="276" w:lineRule="auto"/>
              <w:jc w:val="center"/>
              <w:rPr>
                <w:rFonts w:ascii="Calibri" w:eastAsia="Calibri" w:hAnsi="Calibri" w:cs="Calibri"/>
                <w:b/>
                <w:sz w:val="18"/>
                <w:szCs w:val="18"/>
              </w:rPr>
            </w:pPr>
            <w:del w:id="371" w:author="Autor" w:date="2021-09-03T21:28:00Z">
              <w:r>
                <w:rPr>
                  <w:rFonts w:ascii="Calibri" w:eastAsia="Calibri" w:hAnsi="Calibri" w:cs="Calibri"/>
                  <w:b/>
                  <w:sz w:val="22"/>
                  <w:szCs w:val="22"/>
                </w:rPr>
                <w:delText>MOP (v EUR/vozidlo)</w:delText>
              </w:r>
            </w:del>
            <w:ins w:id="372" w:author="Autor" w:date="2021-09-03T21:28:00Z">
              <w:r w:rsidR="00972AD3">
                <w:rPr>
                  <w:rFonts w:ascii="Calibri" w:eastAsia="Calibri" w:hAnsi="Calibri" w:cs="Calibri"/>
                  <w:b/>
                  <w:sz w:val="18"/>
                  <w:szCs w:val="18"/>
                </w:rPr>
                <w:t>práce</w:t>
              </w:r>
            </w:ins>
          </w:p>
        </w:tc>
        <w:tc>
          <w:tcPr>
            <w:tcW w:w="1503" w:type="dxa"/>
            <w:tcBorders>
              <w:top w:val="single" w:sz="4" w:space="0" w:color="000000"/>
              <w:left w:val="single" w:sz="4" w:space="0" w:color="000000"/>
              <w:bottom w:val="single" w:sz="4" w:space="0" w:color="000000"/>
              <w:right w:val="single" w:sz="4" w:space="0" w:color="000000"/>
            </w:tcBorders>
            <w:vAlign w:val="center"/>
          </w:tcPr>
          <w:p w14:paraId="152B37A9" w14:textId="2F88CBDB" w:rsidR="00C42294" w:rsidRDefault="00942B7F">
            <w:pPr>
              <w:tabs>
                <w:tab w:val="left" w:pos="709"/>
              </w:tabs>
              <w:spacing w:before="60" w:after="120" w:line="276" w:lineRule="auto"/>
              <w:jc w:val="center"/>
              <w:rPr>
                <w:rFonts w:ascii="Calibri" w:eastAsia="Calibri" w:hAnsi="Calibri" w:cs="Calibri"/>
                <w:b/>
                <w:sz w:val="18"/>
                <w:szCs w:val="18"/>
              </w:rPr>
            </w:pPr>
            <w:del w:id="373" w:author="Autor" w:date="2021-09-03T21:28:00Z">
              <w:r>
                <w:rPr>
                  <w:rFonts w:ascii="Calibri" w:eastAsia="Calibri" w:hAnsi="Calibri" w:cs="Calibri"/>
                  <w:b/>
                  <w:sz w:val="22"/>
                  <w:szCs w:val="22"/>
                </w:rPr>
                <w:delText>Východiskový počet Základných  vozidiel podľa obehov (v ks)</w:delText>
              </w:r>
            </w:del>
            <w:ins w:id="374" w:author="Autor" w:date="2021-09-03T21:28:00Z">
              <w:r w:rsidR="00972AD3">
                <w:rPr>
                  <w:rFonts w:ascii="Calibri" w:eastAsia="Calibri" w:hAnsi="Calibri" w:cs="Calibri"/>
                  <w:b/>
                  <w:sz w:val="18"/>
                  <w:szCs w:val="18"/>
                </w:rPr>
                <w:t xml:space="preserve">časť ceny  Ostatné náklady </w:t>
              </w:r>
            </w:ins>
          </w:p>
        </w:tc>
        <w:tc>
          <w:tcPr>
            <w:tcW w:w="1365" w:type="dxa"/>
            <w:tcBorders>
              <w:top w:val="single" w:sz="4" w:space="0" w:color="000000"/>
              <w:left w:val="single" w:sz="4" w:space="0" w:color="000000"/>
              <w:bottom w:val="single" w:sz="4" w:space="0" w:color="000000"/>
              <w:right w:val="single" w:sz="4" w:space="0" w:color="000000"/>
            </w:tcBorders>
          </w:tcPr>
          <w:p w14:paraId="3603144E" w14:textId="2E0157F7" w:rsidR="00C42294" w:rsidRDefault="00942B7F">
            <w:pPr>
              <w:tabs>
                <w:tab w:val="left" w:pos="709"/>
              </w:tabs>
              <w:spacing w:before="60" w:after="120" w:line="276" w:lineRule="auto"/>
              <w:jc w:val="center"/>
              <w:rPr>
                <w:ins w:id="375" w:author="Autor" w:date="2021-09-03T21:28:00Z"/>
                <w:rFonts w:ascii="Calibri" w:eastAsia="Calibri" w:hAnsi="Calibri" w:cs="Calibri"/>
                <w:b/>
                <w:sz w:val="18"/>
                <w:szCs w:val="18"/>
                <w:highlight w:val="green"/>
              </w:rPr>
            </w:pPr>
            <w:del w:id="376" w:author="Autor" w:date="2021-09-03T21:28:00Z">
              <w:r>
                <w:rPr>
                  <w:rFonts w:ascii="Calibri" w:eastAsia="Calibri" w:hAnsi="Calibri" w:cs="Calibri"/>
                  <w:b/>
                  <w:sz w:val="22"/>
                  <w:szCs w:val="22"/>
                </w:rPr>
                <w:delText xml:space="preserve">Východiskový počet Záložných vozidiel </w:delText>
              </w:r>
              <w:r>
                <w:rPr>
                  <w:rFonts w:ascii="Calibri" w:eastAsia="Calibri" w:hAnsi="Calibri" w:cs="Calibri"/>
                  <w:b/>
                  <w:sz w:val="22"/>
                  <w:szCs w:val="22"/>
                </w:rPr>
                <w:br/>
                <w:delText>(min. 8% k základným vozidlám) (v ks)</w:delText>
              </w:r>
            </w:del>
          </w:p>
          <w:p w14:paraId="2F2EB9DF" w14:textId="77777777" w:rsidR="00C42294" w:rsidRDefault="00972AD3">
            <w:pPr>
              <w:tabs>
                <w:tab w:val="left" w:pos="709"/>
              </w:tabs>
              <w:spacing w:before="60" w:after="120" w:line="276" w:lineRule="auto"/>
              <w:jc w:val="center"/>
              <w:rPr>
                <w:ins w:id="377" w:author="Autor" w:date="2021-09-03T21:28:00Z"/>
                <w:rFonts w:ascii="Calibri" w:eastAsia="Calibri" w:hAnsi="Calibri" w:cs="Calibri"/>
                <w:b/>
                <w:sz w:val="18"/>
                <w:szCs w:val="18"/>
              </w:rPr>
            </w:pPr>
            <w:ins w:id="378" w:author="Autor" w:date="2021-09-03T21:28:00Z">
              <w:r>
                <w:rPr>
                  <w:rFonts w:ascii="Calibri" w:eastAsia="Calibri" w:hAnsi="Calibri" w:cs="Calibri"/>
                  <w:b/>
                  <w:sz w:val="18"/>
                  <w:szCs w:val="18"/>
                </w:rPr>
                <w:t xml:space="preserve">časť ceny  </w:t>
              </w:r>
            </w:ins>
          </w:p>
          <w:p w14:paraId="2E9D6911" w14:textId="77777777" w:rsidR="00C42294" w:rsidRDefault="00972AD3">
            <w:pPr>
              <w:tabs>
                <w:tab w:val="left" w:pos="709"/>
              </w:tabs>
              <w:spacing w:before="60" w:after="120" w:line="276" w:lineRule="auto"/>
              <w:jc w:val="center"/>
              <w:rPr>
                <w:rFonts w:ascii="Calibri" w:eastAsia="Calibri" w:hAnsi="Calibri" w:cs="Calibri"/>
                <w:b/>
                <w:sz w:val="18"/>
                <w:szCs w:val="18"/>
                <w:highlight w:val="green"/>
              </w:rPr>
            </w:pPr>
            <w:ins w:id="379" w:author="Autor" w:date="2021-09-03T21:28:00Z">
              <w:r>
                <w:rPr>
                  <w:rFonts w:ascii="Calibri" w:eastAsia="Calibri" w:hAnsi="Calibri" w:cs="Calibri"/>
                  <w:b/>
                  <w:sz w:val="18"/>
                  <w:szCs w:val="18"/>
                </w:rPr>
                <w:t>Zisk (uvedená v €/km)</w:t>
              </w:r>
            </w:ins>
          </w:p>
        </w:tc>
      </w:tr>
      <w:tr w:rsidR="00C42294" w14:paraId="0F6823B0" w14:textId="77777777">
        <w:tc>
          <w:tcPr>
            <w:tcW w:w="2746" w:type="dxa"/>
            <w:tcBorders>
              <w:top w:val="single" w:sz="4" w:space="0" w:color="000000"/>
              <w:left w:val="single" w:sz="4" w:space="0" w:color="000000"/>
              <w:bottom w:val="single" w:sz="4" w:space="0" w:color="000000"/>
              <w:right w:val="single" w:sz="4" w:space="0" w:color="000000"/>
            </w:tcBorders>
            <w:vAlign w:val="center"/>
          </w:tcPr>
          <w:p w14:paraId="60788387" w14:textId="04987C8B" w:rsidR="00C42294" w:rsidRDefault="00942B7F">
            <w:pPr>
              <w:tabs>
                <w:tab w:val="left" w:pos="709"/>
              </w:tabs>
              <w:spacing w:before="60" w:after="120" w:line="276" w:lineRule="auto"/>
              <w:jc w:val="center"/>
              <w:rPr>
                <w:rFonts w:ascii="Calibri" w:eastAsia="Calibri" w:hAnsi="Calibri" w:cs="Calibri"/>
                <w:b/>
                <w:sz w:val="22"/>
                <w:szCs w:val="22"/>
              </w:rPr>
            </w:pPr>
            <w:del w:id="380" w:author="Autor" w:date="2021-09-03T21:28:00Z">
              <w:r>
                <w:rPr>
                  <w:rFonts w:ascii="Calibri" w:eastAsia="Calibri" w:hAnsi="Calibri" w:cs="Calibri"/>
                  <w:sz w:val="20"/>
                </w:rPr>
                <w:delText>Maxibus (Vysokokapacitné vozidlo) - MKV</w:delText>
              </w:r>
            </w:del>
          </w:p>
        </w:tc>
        <w:tc>
          <w:tcPr>
            <w:tcW w:w="1140" w:type="dxa"/>
            <w:tcBorders>
              <w:top w:val="single" w:sz="4" w:space="0" w:color="000000"/>
              <w:left w:val="single" w:sz="4" w:space="0" w:color="000000"/>
              <w:bottom w:val="single" w:sz="4" w:space="0" w:color="000000"/>
              <w:right w:val="single" w:sz="4" w:space="0" w:color="000000"/>
            </w:tcBorders>
            <w:vAlign w:val="center"/>
          </w:tcPr>
          <w:p w14:paraId="0A5ABF71" w14:textId="68EEA3DB" w:rsidR="00C42294" w:rsidRDefault="00942B7F">
            <w:pPr>
              <w:tabs>
                <w:tab w:val="left" w:pos="709"/>
              </w:tabs>
              <w:spacing w:before="60" w:after="120" w:line="276" w:lineRule="auto"/>
              <w:jc w:val="center"/>
              <w:rPr>
                <w:rFonts w:ascii="Calibri" w:eastAsia="Calibri" w:hAnsi="Calibri" w:cs="Calibri"/>
                <w:b/>
                <w:sz w:val="22"/>
                <w:szCs w:val="22"/>
              </w:rPr>
            </w:pPr>
            <w:del w:id="381" w:author="Autor" w:date="2021-09-03T21:28:00Z">
              <w:r>
                <w:rPr>
                  <w:rFonts w:ascii="Calibri" w:eastAsia="Calibri" w:hAnsi="Calibri" w:cs="Calibri"/>
                  <w:b/>
                  <w:sz w:val="18"/>
                  <w:szCs w:val="18"/>
                </w:rPr>
                <w:delText>NAFTA</w:delText>
              </w:r>
            </w:del>
            <w:ins w:id="382" w:author="Autor" w:date="2021-09-03T21:28:00Z">
              <w:r w:rsidR="00972AD3">
                <w:rPr>
                  <w:rFonts w:ascii="Calibri" w:eastAsia="Calibri" w:hAnsi="Calibri" w:cs="Calibri"/>
                  <w:b/>
                  <w:sz w:val="22"/>
                  <w:szCs w:val="22"/>
                </w:rPr>
                <w:t>C</w:t>
              </w:r>
              <w:r w:rsidR="00972AD3">
                <w:rPr>
                  <w:rFonts w:ascii="Calibri" w:eastAsia="Calibri" w:hAnsi="Calibri" w:cs="Calibri"/>
                  <w:b/>
                  <w:sz w:val="22"/>
                  <w:szCs w:val="22"/>
                  <w:vertAlign w:val="subscript"/>
                </w:rPr>
                <w:t>SPOLU0</w:t>
              </w:r>
            </w:ins>
          </w:p>
        </w:tc>
        <w:tc>
          <w:tcPr>
            <w:tcW w:w="1365" w:type="dxa"/>
            <w:tcBorders>
              <w:top w:val="single" w:sz="4" w:space="0" w:color="000000"/>
              <w:left w:val="single" w:sz="4" w:space="0" w:color="000000"/>
              <w:bottom w:val="single" w:sz="4" w:space="0" w:color="000000"/>
              <w:right w:val="single" w:sz="4" w:space="0" w:color="000000"/>
            </w:tcBorders>
          </w:tcPr>
          <w:p w14:paraId="566F0D05" w14:textId="77777777" w:rsidR="00C42294" w:rsidRDefault="00972AD3">
            <w:pPr>
              <w:tabs>
                <w:tab w:val="left" w:pos="709"/>
              </w:tabs>
              <w:spacing w:before="60" w:after="120" w:line="276" w:lineRule="auto"/>
              <w:jc w:val="center"/>
              <w:rPr>
                <w:rFonts w:ascii="Calibri" w:eastAsia="Calibri" w:hAnsi="Calibri" w:cs="Calibri"/>
                <w:b/>
                <w:sz w:val="22"/>
                <w:szCs w:val="22"/>
                <w:highlight w:val="yellow"/>
              </w:rPr>
            </w:pPr>
            <w:moveToRangeStart w:id="383" w:author="Autor" w:date="2021-09-03T21:28:00Z" w:name="move81596920"/>
            <w:moveTo w:id="384"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PHM0</w:t>
              </w:r>
            </w:moveTo>
            <w:moveToRangeEnd w:id="383"/>
          </w:p>
        </w:tc>
        <w:tc>
          <w:tcPr>
            <w:tcW w:w="1226" w:type="dxa"/>
            <w:tcBorders>
              <w:top w:val="single" w:sz="4" w:space="0" w:color="000000"/>
              <w:left w:val="single" w:sz="4" w:space="0" w:color="000000"/>
              <w:bottom w:val="single" w:sz="4" w:space="0" w:color="000000"/>
              <w:right w:val="single" w:sz="4" w:space="0" w:color="000000"/>
            </w:tcBorders>
          </w:tcPr>
          <w:p w14:paraId="7D5350C7" w14:textId="77777777" w:rsidR="00C42294" w:rsidRDefault="00972AD3">
            <w:pPr>
              <w:tabs>
                <w:tab w:val="left" w:pos="709"/>
              </w:tabs>
              <w:spacing w:before="60" w:after="120" w:line="276" w:lineRule="auto"/>
              <w:jc w:val="center"/>
              <w:rPr>
                <w:rFonts w:ascii="Calibri" w:eastAsia="Calibri" w:hAnsi="Calibri" w:cs="Calibri"/>
                <w:b/>
                <w:sz w:val="22"/>
                <w:szCs w:val="22"/>
                <w:highlight w:val="yellow"/>
              </w:rPr>
            </w:pPr>
            <w:moveToRangeStart w:id="385" w:author="Autor" w:date="2021-09-03T21:28:00Z" w:name="move81596921"/>
            <w:moveTo w:id="386"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CP0</w:t>
              </w:r>
            </w:moveTo>
            <w:moveToRangeEnd w:id="385"/>
          </w:p>
        </w:tc>
        <w:tc>
          <w:tcPr>
            <w:tcW w:w="1503" w:type="dxa"/>
            <w:tcBorders>
              <w:top w:val="single" w:sz="4" w:space="0" w:color="000000"/>
              <w:left w:val="single" w:sz="4" w:space="0" w:color="000000"/>
              <w:bottom w:val="single" w:sz="4" w:space="0" w:color="000000"/>
              <w:right w:val="single" w:sz="4" w:space="0" w:color="000000"/>
            </w:tcBorders>
          </w:tcPr>
          <w:p w14:paraId="004EEBF1" w14:textId="77777777" w:rsidR="00C42294" w:rsidRDefault="00972AD3">
            <w:pPr>
              <w:tabs>
                <w:tab w:val="left" w:pos="709"/>
              </w:tabs>
              <w:spacing w:before="60" w:after="120" w:line="276" w:lineRule="auto"/>
              <w:jc w:val="center"/>
              <w:rPr>
                <w:rFonts w:ascii="Calibri" w:eastAsia="Calibri" w:hAnsi="Calibri" w:cs="Calibri"/>
                <w:b/>
                <w:sz w:val="22"/>
                <w:szCs w:val="22"/>
                <w:highlight w:val="yellow"/>
              </w:rPr>
            </w:pPr>
            <w:ins w:id="387"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ON0</w:t>
              </w:r>
            </w:ins>
          </w:p>
        </w:tc>
        <w:tc>
          <w:tcPr>
            <w:tcW w:w="1365" w:type="dxa"/>
            <w:tcBorders>
              <w:top w:val="single" w:sz="4" w:space="0" w:color="000000"/>
              <w:left w:val="single" w:sz="4" w:space="0" w:color="000000"/>
              <w:bottom w:val="single" w:sz="4" w:space="0" w:color="000000"/>
              <w:right w:val="single" w:sz="4" w:space="0" w:color="000000"/>
            </w:tcBorders>
            <w:cellIns w:id="388" w:author="Autor" w:date="2021-09-03T21:28:00Z"/>
          </w:tcPr>
          <w:p w14:paraId="6EBE2396" w14:textId="77777777" w:rsidR="00C42294" w:rsidRDefault="00972AD3">
            <w:pPr>
              <w:tabs>
                <w:tab w:val="left" w:pos="709"/>
              </w:tabs>
              <w:spacing w:before="60" w:after="120" w:line="276" w:lineRule="auto"/>
              <w:jc w:val="center"/>
              <w:rPr>
                <w:rFonts w:ascii="Calibri" w:eastAsia="Calibri" w:hAnsi="Calibri" w:cs="Calibri"/>
                <w:b/>
                <w:sz w:val="22"/>
                <w:szCs w:val="22"/>
              </w:rPr>
            </w:pPr>
            <w:ins w:id="389"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ZISK0KM</w:t>
              </w:r>
            </w:ins>
          </w:p>
        </w:tc>
      </w:tr>
    </w:tbl>
    <w:tbl>
      <w:tblPr>
        <w:tblStyle w:val="a7"/>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7CE5EC4E" w14:textId="77777777">
        <w:trPr>
          <w:del w:id="390" w:author="Autor" w:date="2021-09-03T21:28:00Z"/>
        </w:trPr>
        <w:tc>
          <w:tcPr>
            <w:tcW w:w="2745" w:type="dxa"/>
            <w:shd w:val="clear" w:color="auto" w:fill="auto"/>
            <w:tcMar>
              <w:top w:w="100" w:type="dxa"/>
              <w:left w:w="100" w:type="dxa"/>
              <w:bottom w:w="100" w:type="dxa"/>
              <w:right w:w="100" w:type="dxa"/>
            </w:tcMar>
          </w:tcPr>
          <w:p w14:paraId="2610EDB7" w14:textId="77777777" w:rsidR="00CE1DE2" w:rsidRDefault="00942B7F">
            <w:pPr>
              <w:tabs>
                <w:tab w:val="left" w:pos="709"/>
              </w:tabs>
              <w:spacing w:line="360" w:lineRule="auto"/>
              <w:jc w:val="left"/>
              <w:rPr>
                <w:del w:id="391" w:author="Autor" w:date="2021-09-03T21:28:00Z"/>
                <w:rFonts w:ascii="Calibri" w:eastAsia="Calibri" w:hAnsi="Calibri" w:cs="Calibri"/>
                <w:sz w:val="20"/>
              </w:rPr>
            </w:pPr>
            <w:del w:id="392" w:author="Autor" w:date="2021-09-03T21:28:00Z">
              <w:r>
                <w:rPr>
                  <w:rFonts w:ascii="Calibri" w:eastAsia="Calibri" w:hAnsi="Calibri" w:cs="Calibri"/>
                  <w:sz w:val="20"/>
                </w:rPr>
                <w:delText>Maxibus (Vysokokapacitné vozidlo) - MKV</w:delText>
              </w:r>
            </w:del>
          </w:p>
        </w:tc>
        <w:tc>
          <w:tcPr>
            <w:tcW w:w="840" w:type="dxa"/>
            <w:shd w:val="clear" w:color="auto" w:fill="auto"/>
            <w:tcMar>
              <w:top w:w="100" w:type="dxa"/>
              <w:left w:w="100" w:type="dxa"/>
              <w:bottom w:w="100" w:type="dxa"/>
              <w:right w:w="100" w:type="dxa"/>
            </w:tcMar>
          </w:tcPr>
          <w:p w14:paraId="727C4132" w14:textId="77777777" w:rsidR="00CE1DE2" w:rsidRDefault="00942B7F">
            <w:pPr>
              <w:widowControl w:val="0"/>
              <w:jc w:val="center"/>
              <w:rPr>
                <w:del w:id="393" w:author="Autor" w:date="2021-09-03T21:28:00Z"/>
                <w:rFonts w:ascii="Calibri" w:eastAsia="Calibri" w:hAnsi="Calibri" w:cs="Calibri"/>
                <w:b/>
                <w:sz w:val="18"/>
                <w:szCs w:val="18"/>
              </w:rPr>
            </w:pPr>
            <w:del w:id="394" w:author="Autor" w:date="2021-09-03T21:28: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23DE1274" w14:textId="77777777" w:rsidR="00CE1DE2" w:rsidRDefault="00CE1DE2">
            <w:pPr>
              <w:widowControl w:val="0"/>
              <w:pBdr>
                <w:top w:val="nil"/>
                <w:left w:val="nil"/>
                <w:bottom w:val="nil"/>
                <w:right w:val="nil"/>
                <w:between w:val="nil"/>
              </w:pBdr>
              <w:spacing w:line="240" w:lineRule="auto"/>
              <w:jc w:val="left"/>
              <w:rPr>
                <w:del w:id="395" w:author="Autor" w:date="2021-09-03T21:28: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976A636" w14:textId="77777777" w:rsidR="00CE1DE2" w:rsidRDefault="00CE1DE2">
            <w:pPr>
              <w:widowControl w:val="0"/>
              <w:pBdr>
                <w:top w:val="nil"/>
                <w:left w:val="nil"/>
                <w:bottom w:val="nil"/>
                <w:right w:val="nil"/>
                <w:between w:val="nil"/>
              </w:pBdr>
              <w:spacing w:line="240" w:lineRule="auto"/>
              <w:jc w:val="left"/>
              <w:rPr>
                <w:del w:id="396" w:author="Autor" w:date="2021-09-03T21:28: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77D336B0" w14:textId="77777777" w:rsidR="00CE1DE2" w:rsidRDefault="00CE1DE2">
            <w:pPr>
              <w:widowControl w:val="0"/>
              <w:pBdr>
                <w:top w:val="nil"/>
                <w:left w:val="nil"/>
                <w:bottom w:val="nil"/>
                <w:right w:val="nil"/>
                <w:between w:val="nil"/>
              </w:pBdr>
              <w:spacing w:line="240" w:lineRule="auto"/>
              <w:jc w:val="left"/>
              <w:rPr>
                <w:del w:id="397" w:author="Autor" w:date="2021-09-03T21:28:00Z"/>
                <w:rFonts w:ascii="Calibri" w:eastAsia="Calibri" w:hAnsi="Calibri" w:cs="Calibri"/>
                <w:b/>
                <w:sz w:val="22"/>
                <w:szCs w:val="22"/>
              </w:rPr>
            </w:pPr>
          </w:p>
        </w:tc>
      </w:tr>
    </w:tbl>
    <w:tbl>
      <w:tblPr>
        <w:tblStyle w:val="af0"/>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C42294" w14:paraId="1AEF078C" w14:textId="77777777">
        <w:tc>
          <w:tcPr>
            <w:tcW w:w="2746" w:type="dxa"/>
            <w:shd w:val="clear" w:color="auto" w:fill="auto"/>
            <w:tcMar>
              <w:top w:w="100" w:type="dxa"/>
              <w:left w:w="100" w:type="dxa"/>
              <w:bottom w:w="100" w:type="dxa"/>
              <w:right w:w="100" w:type="dxa"/>
            </w:tcMar>
          </w:tcPr>
          <w:p w14:paraId="292DD1E8" w14:textId="77777777" w:rsidR="00C42294" w:rsidRDefault="00972AD3">
            <w:pPr>
              <w:tabs>
                <w:tab w:val="left" w:pos="709"/>
              </w:tabs>
              <w:spacing w:line="276" w:lineRule="auto"/>
              <w:jc w:val="left"/>
              <w:rPr>
                <w:rFonts w:ascii="Calibri" w:eastAsia="Calibri" w:hAnsi="Calibri" w:cs="Calibri"/>
                <w:b/>
                <w:sz w:val="20"/>
              </w:rPr>
            </w:pPr>
            <w:r>
              <w:rPr>
                <w:rFonts w:ascii="Calibri" w:eastAsia="Calibri" w:hAnsi="Calibri" w:cs="Calibri"/>
                <w:sz w:val="20"/>
              </w:rPr>
              <w:t>Veľkokapacitné vozidlo - VKV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5DDA893F" w14:textId="1BA75B9B" w:rsidR="00C42294" w:rsidRDefault="00942B7F">
            <w:pPr>
              <w:tabs>
                <w:tab w:val="left" w:pos="709"/>
              </w:tabs>
              <w:spacing w:before="60" w:after="120" w:line="276" w:lineRule="auto"/>
              <w:rPr>
                <w:rFonts w:ascii="Calibri" w:eastAsia="Calibri" w:hAnsi="Calibri" w:cs="Calibri"/>
                <w:b/>
                <w:sz w:val="22"/>
                <w:szCs w:val="22"/>
                <w:highlight w:val="yellow"/>
              </w:rPr>
            </w:pPr>
            <w:del w:id="398" w:author="Autor" w:date="2021-09-03T21:28: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23D0192B"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016253F4"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343B5623"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399" w:author="Autor" w:date="2021-09-03T21:28:00Z"/>
          </w:tcPr>
          <w:p w14:paraId="636453C8"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r>
    </w:tbl>
    <w:tbl>
      <w:tblPr>
        <w:tblStyle w:val="a7"/>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5169CB9D" w14:textId="77777777">
        <w:trPr>
          <w:del w:id="400" w:author="Autor" w:date="2021-09-03T21:28:00Z"/>
        </w:trPr>
        <w:tc>
          <w:tcPr>
            <w:tcW w:w="2745" w:type="dxa"/>
            <w:shd w:val="clear" w:color="auto" w:fill="auto"/>
            <w:tcMar>
              <w:top w:w="100" w:type="dxa"/>
              <w:left w:w="100" w:type="dxa"/>
              <w:bottom w:w="100" w:type="dxa"/>
              <w:right w:w="100" w:type="dxa"/>
            </w:tcMar>
          </w:tcPr>
          <w:p w14:paraId="7E72191B" w14:textId="77777777" w:rsidR="00CE1DE2" w:rsidRDefault="00942B7F">
            <w:pPr>
              <w:tabs>
                <w:tab w:val="left" w:pos="709"/>
              </w:tabs>
              <w:spacing w:line="360" w:lineRule="auto"/>
              <w:jc w:val="left"/>
              <w:rPr>
                <w:del w:id="401" w:author="Autor" w:date="2021-09-03T21:28:00Z"/>
                <w:rFonts w:ascii="Calibri" w:eastAsia="Calibri" w:hAnsi="Calibri" w:cs="Calibri"/>
                <w:b/>
                <w:sz w:val="20"/>
              </w:rPr>
            </w:pPr>
            <w:del w:id="402" w:author="Autor" w:date="2021-09-03T21:28:00Z">
              <w:r>
                <w:rPr>
                  <w:rFonts w:ascii="Calibri" w:eastAsia="Calibri" w:hAnsi="Calibri" w:cs="Calibri"/>
                  <w:sz w:val="20"/>
                </w:rPr>
                <w:delText>Veľkokapacitné vozidlo - VKV</w:delText>
              </w:r>
            </w:del>
          </w:p>
        </w:tc>
        <w:tc>
          <w:tcPr>
            <w:tcW w:w="840" w:type="dxa"/>
            <w:shd w:val="clear" w:color="auto" w:fill="auto"/>
            <w:tcMar>
              <w:top w:w="100" w:type="dxa"/>
              <w:left w:w="100" w:type="dxa"/>
              <w:bottom w:w="100" w:type="dxa"/>
              <w:right w:w="100" w:type="dxa"/>
            </w:tcMar>
          </w:tcPr>
          <w:p w14:paraId="7A3A0BCE" w14:textId="77777777" w:rsidR="00CE1DE2" w:rsidRDefault="00942B7F">
            <w:pPr>
              <w:widowControl w:val="0"/>
              <w:jc w:val="center"/>
              <w:rPr>
                <w:del w:id="403" w:author="Autor" w:date="2021-09-03T21:28:00Z"/>
                <w:rFonts w:ascii="Calibri" w:eastAsia="Calibri" w:hAnsi="Calibri" w:cs="Calibri"/>
                <w:b/>
                <w:sz w:val="18"/>
                <w:szCs w:val="18"/>
              </w:rPr>
            </w:pPr>
            <w:del w:id="404" w:author="Autor" w:date="2021-09-03T21:28: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1FE3C65D" w14:textId="77777777" w:rsidR="00CE1DE2" w:rsidRDefault="00CE1DE2">
            <w:pPr>
              <w:widowControl w:val="0"/>
              <w:pBdr>
                <w:top w:val="nil"/>
                <w:left w:val="nil"/>
                <w:bottom w:val="nil"/>
                <w:right w:val="nil"/>
                <w:between w:val="nil"/>
              </w:pBdr>
              <w:spacing w:line="240" w:lineRule="auto"/>
              <w:jc w:val="left"/>
              <w:rPr>
                <w:del w:id="405" w:author="Autor" w:date="2021-09-03T21:28: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003DA040" w14:textId="77777777" w:rsidR="00CE1DE2" w:rsidRDefault="00CE1DE2">
            <w:pPr>
              <w:widowControl w:val="0"/>
              <w:pBdr>
                <w:top w:val="nil"/>
                <w:left w:val="nil"/>
                <w:bottom w:val="nil"/>
                <w:right w:val="nil"/>
                <w:between w:val="nil"/>
              </w:pBdr>
              <w:spacing w:line="240" w:lineRule="auto"/>
              <w:jc w:val="left"/>
              <w:rPr>
                <w:del w:id="406" w:author="Autor" w:date="2021-09-03T21:28: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57396F25" w14:textId="77777777" w:rsidR="00CE1DE2" w:rsidRDefault="00CE1DE2">
            <w:pPr>
              <w:widowControl w:val="0"/>
              <w:pBdr>
                <w:top w:val="nil"/>
                <w:left w:val="nil"/>
                <w:bottom w:val="nil"/>
                <w:right w:val="nil"/>
                <w:between w:val="nil"/>
              </w:pBdr>
              <w:spacing w:line="240" w:lineRule="auto"/>
              <w:jc w:val="left"/>
              <w:rPr>
                <w:del w:id="407" w:author="Autor" w:date="2021-09-03T21:28:00Z"/>
                <w:rFonts w:ascii="Calibri" w:eastAsia="Calibri" w:hAnsi="Calibri" w:cs="Calibri"/>
                <w:b/>
                <w:sz w:val="22"/>
                <w:szCs w:val="22"/>
              </w:rPr>
            </w:pPr>
          </w:p>
        </w:tc>
      </w:tr>
    </w:tbl>
    <w:tbl>
      <w:tblPr>
        <w:tblStyle w:val="af0"/>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C42294" w14:paraId="5C8E5CFB" w14:textId="77777777">
        <w:tc>
          <w:tcPr>
            <w:tcW w:w="2746" w:type="dxa"/>
            <w:shd w:val="clear" w:color="auto" w:fill="auto"/>
            <w:tcMar>
              <w:top w:w="100" w:type="dxa"/>
              <w:left w:w="100" w:type="dxa"/>
              <w:bottom w:w="100" w:type="dxa"/>
              <w:right w:w="100" w:type="dxa"/>
            </w:tcMar>
          </w:tcPr>
          <w:p w14:paraId="5F014699" w14:textId="77777777" w:rsidR="00C42294" w:rsidRDefault="00972AD3">
            <w:pPr>
              <w:spacing w:line="276" w:lineRule="auto"/>
              <w:jc w:val="left"/>
              <w:rPr>
                <w:rFonts w:ascii="Calibri" w:eastAsia="Calibri" w:hAnsi="Calibri" w:cs="Calibri"/>
                <w:b/>
                <w:sz w:val="20"/>
              </w:rPr>
            </w:pPr>
            <w:r>
              <w:rPr>
                <w:rFonts w:ascii="Calibri" w:eastAsia="Calibri" w:hAnsi="Calibri" w:cs="Calibri"/>
                <w:sz w:val="20"/>
              </w:rPr>
              <w:t>Štandardné vozidlo - ŠKV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EFE3306" w14:textId="62B520D9" w:rsidR="00C42294" w:rsidRDefault="00942B7F">
            <w:pPr>
              <w:tabs>
                <w:tab w:val="left" w:pos="709"/>
              </w:tabs>
              <w:spacing w:before="60" w:after="120" w:line="276" w:lineRule="auto"/>
              <w:rPr>
                <w:rFonts w:ascii="Calibri" w:eastAsia="Calibri" w:hAnsi="Calibri" w:cs="Calibri"/>
                <w:b/>
                <w:sz w:val="22"/>
                <w:szCs w:val="22"/>
                <w:highlight w:val="yellow"/>
              </w:rPr>
            </w:pPr>
            <w:del w:id="408" w:author="Autor" w:date="2021-09-03T21:28: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08F8460C"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37A3FE2C"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295AA039"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409" w:author="Autor" w:date="2021-09-03T21:28:00Z"/>
          </w:tcPr>
          <w:p w14:paraId="14C17411"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r>
    </w:tbl>
    <w:tbl>
      <w:tblPr>
        <w:tblStyle w:val="a7"/>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48D6E721" w14:textId="77777777">
        <w:trPr>
          <w:del w:id="410" w:author="Autor" w:date="2021-09-03T21:28:00Z"/>
        </w:trPr>
        <w:tc>
          <w:tcPr>
            <w:tcW w:w="2745" w:type="dxa"/>
            <w:shd w:val="clear" w:color="auto" w:fill="auto"/>
            <w:tcMar>
              <w:top w:w="100" w:type="dxa"/>
              <w:left w:w="100" w:type="dxa"/>
              <w:bottom w:w="100" w:type="dxa"/>
              <w:right w:w="100" w:type="dxa"/>
            </w:tcMar>
          </w:tcPr>
          <w:p w14:paraId="59BA045D" w14:textId="77777777" w:rsidR="00CE1DE2" w:rsidRDefault="00942B7F">
            <w:pPr>
              <w:spacing w:line="360" w:lineRule="auto"/>
              <w:jc w:val="left"/>
              <w:rPr>
                <w:del w:id="411" w:author="Autor" w:date="2021-09-03T21:28:00Z"/>
                <w:rFonts w:ascii="Calibri" w:eastAsia="Calibri" w:hAnsi="Calibri" w:cs="Calibri"/>
                <w:b/>
                <w:sz w:val="20"/>
              </w:rPr>
            </w:pPr>
            <w:del w:id="412" w:author="Autor" w:date="2021-09-03T21:28:00Z">
              <w:r>
                <w:rPr>
                  <w:rFonts w:ascii="Calibri" w:eastAsia="Calibri" w:hAnsi="Calibri" w:cs="Calibri"/>
                  <w:sz w:val="20"/>
                </w:rPr>
                <w:delText>Štandardné vozidlo - ŠKV</w:delText>
              </w:r>
            </w:del>
          </w:p>
        </w:tc>
        <w:tc>
          <w:tcPr>
            <w:tcW w:w="840" w:type="dxa"/>
            <w:shd w:val="clear" w:color="auto" w:fill="auto"/>
            <w:tcMar>
              <w:top w:w="100" w:type="dxa"/>
              <w:left w:w="100" w:type="dxa"/>
              <w:bottom w:w="100" w:type="dxa"/>
              <w:right w:w="100" w:type="dxa"/>
            </w:tcMar>
          </w:tcPr>
          <w:p w14:paraId="50465454" w14:textId="77777777" w:rsidR="00CE1DE2" w:rsidRDefault="00942B7F">
            <w:pPr>
              <w:widowControl w:val="0"/>
              <w:jc w:val="center"/>
              <w:rPr>
                <w:del w:id="413" w:author="Autor" w:date="2021-09-03T21:28:00Z"/>
                <w:rFonts w:ascii="Calibri" w:eastAsia="Calibri" w:hAnsi="Calibri" w:cs="Calibri"/>
                <w:b/>
                <w:sz w:val="18"/>
                <w:szCs w:val="18"/>
              </w:rPr>
            </w:pPr>
            <w:del w:id="414" w:author="Autor" w:date="2021-09-03T21:28: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351DED9D" w14:textId="77777777" w:rsidR="00CE1DE2" w:rsidRDefault="00CE1DE2">
            <w:pPr>
              <w:widowControl w:val="0"/>
              <w:pBdr>
                <w:top w:val="nil"/>
                <w:left w:val="nil"/>
                <w:bottom w:val="nil"/>
                <w:right w:val="nil"/>
                <w:between w:val="nil"/>
              </w:pBdr>
              <w:spacing w:line="240" w:lineRule="auto"/>
              <w:jc w:val="left"/>
              <w:rPr>
                <w:del w:id="415" w:author="Autor" w:date="2021-09-03T21:28: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5831645E" w14:textId="77777777" w:rsidR="00CE1DE2" w:rsidRDefault="00CE1DE2">
            <w:pPr>
              <w:widowControl w:val="0"/>
              <w:pBdr>
                <w:top w:val="nil"/>
                <w:left w:val="nil"/>
                <w:bottom w:val="nil"/>
                <w:right w:val="nil"/>
                <w:between w:val="nil"/>
              </w:pBdr>
              <w:spacing w:line="240" w:lineRule="auto"/>
              <w:jc w:val="left"/>
              <w:rPr>
                <w:del w:id="416" w:author="Autor" w:date="2021-09-03T21:28: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79E45D29" w14:textId="77777777" w:rsidR="00CE1DE2" w:rsidRDefault="00CE1DE2">
            <w:pPr>
              <w:widowControl w:val="0"/>
              <w:pBdr>
                <w:top w:val="nil"/>
                <w:left w:val="nil"/>
                <w:bottom w:val="nil"/>
                <w:right w:val="nil"/>
                <w:between w:val="nil"/>
              </w:pBdr>
              <w:spacing w:line="240" w:lineRule="auto"/>
              <w:jc w:val="left"/>
              <w:rPr>
                <w:del w:id="417" w:author="Autor" w:date="2021-09-03T21:28:00Z"/>
                <w:rFonts w:ascii="Calibri" w:eastAsia="Calibri" w:hAnsi="Calibri" w:cs="Calibri"/>
                <w:b/>
                <w:sz w:val="22"/>
                <w:szCs w:val="22"/>
              </w:rPr>
            </w:pPr>
          </w:p>
        </w:tc>
      </w:tr>
    </w:tbl>
    <w:tbl>
      <w:tblPr>
        <w:tblStyle w:val="af0"/>
        <w:tblW w:w="9345" w:type="dxa"/>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46"/>
        <w:gridCol w:w="1140"/>
        <w:gridCol w:w="1365"/>
        <w:gridCol w:w="1226"/>
        <w:gridCol w:w="1503"/>
        <w:gridCol w:w="1365"/>
      </w:tblGrid>
      <w:tr w:rsidR="00C42294" w14:paraId="5C6BC4F3" w14:textId="77777777">
        <w:tc>
          <w:tcPr>
            <w:tcW w:w="2746" w:type="dxa"/>
            <w:shd w:val="clear" w:color="auto" w:fill="auto"/>
            <w:tcMar>
              <w:top w:w="100" w:type="dxa"/>
              <w:left w:w="100" w:type="dxa"/>
              <w:bottom w:w="100" w:type="dxa"/>
              <w:right w:w="100" w:type="dxa"/>
            </w:tcMar>
          </w:tcPr>
          <w:p w14:paraId="5C91FAD9" w14:textId="77777777" w:rsidR="00C42294" w:rsidRDefault="00972AD3">
            <w:pPr>
              <w:spacing w:line="276" w:lineRule="auto"/>
              <w:jc w:val="left"/>
              <w:rPr>
                <w:rFonts w:ascii="Calibri" w:eastAsia="Calibri" w:hAnsi="Calibri" w:cs="Calibri"/>
                <w:b/>
                <w:sz w:val="20"/>
              </w:rPr>
            </w:pPr>
            <w:r>
              <w:rPr>
                <w:rFonts w:ascii="Calibri" w:eastAsia="Calibri" w:hAnsi="Calibri" w:cs="Calibri"/>
                <w:sz w:val="20"/>
              </w:rPr>
              <w:t>Nízkokapacitné vozidlo - NKV</w:t>
            </w:r>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75145B9" w14:textId="776DB2EE" w:rsidR="00C42294" w:rsidRDefault="00942B7F">
            <w:pPr>
              <w:tabs>
                <w:tab w:val="left" w:pos="709"/>
              </w:tabs>
              <w:spacing w:before="60" w:after="120" w:line="276" w:lineRule="auto"/>
              <w:rPr>
                <w:rFonts w:ascii="Calibri" w:eastAsia="Calibri" w:hAnsi="Calibri" w:cs="Calibri"/>
                <w:b/>
                <w:sz w:val="22"/>
                <w:szCs w:val="22"/>
                <w:highlight w:val="yellow"/>
              </w:rPr>
            </w:pPr>
            <w:del w:id="418" w:author="Autor" w:date="2021-09-03T21:28:00Z">
              <w:r>
                <w:rPr>
                  <w:rFonts w:ascii="Calibri" w:eastAsia="Calibri" w:hAnsi="Calibri" w:cs="Calibri"/>
                  <w:b/>
                  <w:sz w:val="18"/>
                  <w:szCs w:val="18"/>
                </w:rPr>
                <w:delText>NAFTA</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33ECC3D1"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1D20FB33"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155197F1"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00"/>
            <w:cellIns w:id="419" w:author="Autor" w:date="2021-09-03T21:28:00Z"/>
          </w:tcPr>
          <w:p w14:paraId="763EA5CE" w14:textId="77777777" w:rsidR="00C42294" w:rsidRDefault="00C42294">
            <w:pPr>
              <w:tabs>
                <w:tab w:val="left" w:pos="709"/>
              </w:tabs>
              <w:spacing w:before="60" w:after="120" w:line="276" w:lineRule="auto"/>
              <w:jc w:val="center"/>
              <w:rPr>
                <w:rFonts w:ascii="Calibri" w:eastAsia="Calibri" w:hAnsi="Calibri" w:cs="Calibri"/>
                <w:b/>
                <w:sz w:val="22"/>
                <w:szCs w:val="22"/>
                <w:highlight w:val="yellow"/>
              </w:rPr>
            </w:pPr>
          </w:p>
        </w:tc>
      </w:tr>
      <w:tr w:rsidR="00C42294" w14:paraId="69001BC2" w14:textId="77777777">
        <w:tc>
          <w:tcPr>
            <w:tcW w:w="2746" w:type="dxa"/>
            <w:shd w:val="clear" w:color="auto" w:fill="auto"/>
            <w:tcMar>
              <w:top w:w="100" w:type="dxa"/>
              <w:left w:w="100" w:type="dxa"/>
              <w:bottom w:w="100" w:type="dxa"/>
              <w:right w:w="100" w:type="dxa"/>
            </w:tcMar>
          </w:tcPr>
          <w:p w14:paraId="2D6F7485" w14:textId="46763B6A" w:rsidR="00C42294" w:rsidRDefault="00942B7F">
            <w:pPr>
              <w:spacing w:line="276" w:lineRule="auto"/>
              <w:rPr>
                <w:rFonts w:ascii="Calibri" w:eastAsia="Calibri" w:hAnsi="Calibri" w:cs="Calibri"/>
                <w:sz w:val="20"/>
              </w:rPr>
            </w:pPr>
            <w:del w:id="420" w:author="Autor" w:date="2021-09-03T21:28:00Z">
              <w:r>
                <w:rPr>
                  <w:rFonts w:ascii="Calibri" w:eastAsia="Calibri" w:hAnsi="Calibri" w:cs="Calibri"/>
                  <w:sz w:val="20"/>
                </w:rPr>
                <w:delText>Nízkokapacitné vozidlo - NKV</w:delText>
              </w:r>
            </w:del>
            <w:ins w:id="421" w:author="Autor" w:date="2021-09-03T21:28:00Z">
              <w:r w:rsidR="00972AD3">
                <w:rPr>
                  <w:rFonts w:ascii="Calibri" w:eastAsia="Calibri" w:hAnsi="Calibri" w:cs="Calibri"/>
                  <w:sz w:val="20"/>
                </w:rPr>
                <w:t xml:space="preserve">Spolu </w:t>
              </w:r>
              <w:r w:rsidR="00972AD3">
                <w:rPr>
                  <w:rFonts w:ascii="Calibri" w:eastAsia="Calibri" w:hAnsi="Calibri" w:cs="Calibri"/>
                  <w:b/>
                  <w:sz w:val="22"/>
                  <w:szCs w:val="22"/>
                </w:rPr>
                <w:t>C</w:t>
              </w:r>
              <w:r w:rsidR="00972AD3">
                <w:rPr>
                  <w:rFonts w:ascii="Calibri" w:eastAsia="Calibri" w:hAnsi="Calibri" w:cs="Calibri"/>
                  <w:b/>
                  <w:sz w:val="22"/>
                  <w:szCs w:val="22"/>
                  <w:vertAlign w:val="subscript"/>
                </w:rPr>
                <w:t>SPOLU0</w:t>
              </w:r>
            </w:ins>
          </w:p>
        </w:tc>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27D5EEC8" w14:textId="40D21B2A" w:rsidR="00C42294" w:rsidRDefault="00942B7F">
            <w:pPr>
              <w:tabs>
                <w:tab w:val="left" w:pos="709"/>
              </w:tabs>
              <w:spacing w:before="60" w:after="120" w:line="276" w:lineRule="auto"/>
              <w:rPr>
                <w:rFonts w:ascii="Calibri" w:eastAsia="Calibri" w:hAnsi="Calibri" w:cs="Calibri"/>
                <w:b/>
                <w:sz w:val="22"/>
                <w:szCs w:val="22"/>
              </w:rPr>
            </w:pPr>
            <w:del w:id="422" w:author="Autor" w:date="2021-09-03T21:28:00Z">
              <w:r>
                <w:rPr>
                  <w:rFonts w:ascii="Calibri" w:eastAsia="Calibri" w:hAnsi="Calibri" w:cs="Calibri"/>
                  <w:b/>
                  <w:sz w:val="18"/>
                  <w:szCs w:val="18"/>
                </w:rPr>
                <w:delText>CNG</w:delText>
              </w:r>
            </w:del>
          </w:p>
        </w:tc>
        <w:tc>
          <w:tcPr>
            <w:tcW w:w="1365" w:type="dxa"/>
            <w:tcBorders>
              <w:top w:val="single" w:sz="4" w:space="0" w:color="000000"/>
              <w:left w:val="single" w:sz="4" w:space="0" w:color="000000"/>
              <w:bottom w:val="single" w:sz="4" w:space="0" w:color="000000"/>
              <w:right w:val="single" w:sz="4" w:space="0" w:color="000000"/>
            </w:tcBorders>
            <w:shd w:val="clear" w:color="auto" w:fill="FFFF00"/>
          </w:tcPr>
          <w:p w14:paraId="553627AD" w14:textId="77777777" w:rsidR="00C42294" w:rsidRDefault="00C42294">
            <w:pPr>
              <w:tabs>
                <w:tab w:val="left" w:pos="709"/>
              </w:tabs>
              <w:spacing w:before="60" w:after="120" w:line="276" w:lineRule="auto"/>
              <w:jc w:val="center"/>
              <w:rPr>
                <w:rFonts w:ascii="Calibri" w:eastAsia="Calibri" w:hAnsi="Calibri" w:cs="Calibri"/>
                <w:b/>
                <w:sz w:val="22"/>
                <w:szCs w:val="22"/>
              </w:rPr>
            </w:pPr>
          </w:p>
        </w:tc>
        <w:tc>
          <w:tcPr>
            <w:tcW w:w="1226" w:type="dxa"/>
            <w:tcBorders>
              <w:top w:val="single" w:sz="4" w:space="0" w:color="000000"/>
              <w:left w:val="single" w:sz="4" w:space="0" w:color="000000"/>
              <w:bottom w:val="single" w:sz="4" w:space="0" w:color="000000"/>
              <w:right w:val="single" w:sz="4" w:space="0" w:color="000000"/>
            </w:tcBorders>
            <w:shd w:val="clear" w:color="auto" w:fill="FFFF00"/>
          </w:tcPr>
          <w:p w14:paraId="199CFA75" w14:textId="77777777" w:rsidR="00C42294" w:rsidRDefault="00C42294">
            <w:pPr>
              <w:tabs>
                <w:tab w:val="left" w:pos="709"/>
              </w:tabs>
              <w:spacing w:before="60" w:after="120" w:line="276" w:lineRule="auto"/>
              <w:jc w:val="center"/>
              <w:rPr>
                <w:rFonts w:ascii="Calibri" w:eastAsia="Calibri" w:hAnsi="Calibri" w:cs="Calibri"/>
                <w:b/>
                <w:sz w:val="22"/>
                <w:szCs w:val="22"/>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00"/>
          </w:tcPr>
          <w:p w14:paraId="36410F7B" w14:textId="77777777" w:rsidR="00C42294" w:rsidRDefault="00C42294">
            <w:pPr>
              <w:tabs>
                <w:tab w:val="left" w:pos="709"/>
              </w:tabs>
              <w:spacing w:before="60" w:after="120" w:line="276" w:lineRule="auto"/>
              <w:jc w:val="center"/>
              <w:rPr>
                <w:rFonts w:ascii="Calibri" w:eastAsia="Calibri" w:hAnsi="Calibri" w:cs="Calibri"/>
                <w:b/>
                <w:sz w:val="22"/>
                <w:szCs w:val="22"/>
              </w:rPr>
            </w:pPr>
          </w:p>
        </w:tc>
        <w:tc>
          <w:tcPr>
            <w:tcW w:w="1365" w:type="dxa"/>
            <w:tcBorders>
              <w:top w:val="single" w:sz="4" w:space="0" w:color="000000"/>
              <w:left w:val="single" w:sz="4" w:space="0" w:color="000000"/>
              <w:bottom w:val="single" w:sz="4" w:space="0" w:color="000000"/>
              <w:right w:val="single" w:sz="4" w:space="0" w:color="000000"/>
            </w:tcBorders>
            <w:shd w:val="clear" w:color="auto" w:fill="B7B7B7"/>
            <w:cellIns w:id="423" w:author="Autor" w:date="2021-09-03T21:28:00Z"/>
          </w:tcPr>
          <w:p w14:paraId="78FBA544" w14:textId="77777777" w:rsidR="00C42294" w:rsidRDefault="00972AD3">
            <w:pPr>
              <w:tabs>
                <w:tab w:val="left" w:pos="709"/>
              </w:tabs>
              <w:spacing w:before="60" w:after="120" w:line="276" w:lineRule="auto"/>
              <w:jc w:val="center"/>
              <w:rPr>
                <w:rFonts w:ascii="Calibri" w:eastAsia="Calibri" w:hAnsi="Calibri" w:cs="Calibri"/>
                <w:b/>
                <w:sz w:val="22"/>
                <w:szCs w:val="22"/>
              </w:rPr>
            </w:pPr>
            <w:ins w:id="424" w:author="Autor" w:date="2021-09-03T21:28:00Z">
              <w:r>
                <w:rPr>
                  <w:rFonts w:ascii="Calibri" w:eastAsia="Calibri" w:hAnsi="Calibri" w:cs="Calibri"/>
                  <w:b/>
                  <w:sz w:val="22"/>
                  <w:szCs w:val="22"/>
                </w:rPr>
                <w:t>x</w:t>
              </w:r>
            </w:ins>
          </w:p>
        </w:tc>
      </w:tr>
    </w:tbl>
    <w:tbl>
      <w:tblPr>
        <w:tblStyle w:val="a7"/>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5B4C72B9" w14:textId="77777777">
        <w:trPr>
          <w:del w:id="425" w:author="Autor" w:date="2021-09-03T21:28:00Z"/>
        </w:trPr>
        <w:tc>
          <w:tcPr>
            <w:tcW w:w="2745" w:type="dxa"/>
            <w:shd w:val="clear" w:color="auto" w:fill="auto"/>
            <w:tcMar>
              <w:top w:w="100" w:type="dxa"/>
              <w:left w:w="100" w:type="dxa"/>
              <w:bottom w:w="100" w:type="dxa"/>
              <w:right w:w="100" w:type="dxa"/>
            </w:tcMar>
          </w:tcPr>
          <w:p w14:paraId="5768E2F0" w14:textId="77777777" w:rsidR="00CE1DE2" w:rsidRDefault="00942B7F">
            <w:pPr>
              <w:spacing w:line="360" w:lineRule="auto"/>
              <w:rPr>
                <w:del w:id="426" w:author="Autor" w:date="2021-09-03T21:28:00Z"/>
                <w:rFonts w:ascii="Calibri" w:eastAsia="Calibri" w:hAnsi="Calibri" w:cs="Calibri"/>
                <w:b/>
                <w:sz w:val="20"/>
              </w:rPr>
            </w:pPr>
            <w:del w:id="427" w:author="Autor" w:date="2021-09-03T21:28:00Z">
              <w:r>
                <w:rPr>
                  <w:rFonts w:ascii="Calibri" w:eastAsia="Calibri" w:hAnsi="Calibri" w:cs="Calibri"/>
                  <w:sz w:val="20"/>
                </w:rPr>
                <w:delText>Mikrobus - M</w:delText>
              </w:r>
            </w:del>
          </w:p>
        </w:tc>
        <w:tc>
          <w:tcPr>
            <w:tcW w:w="840" w:type="dxa"/>
            <w:shd w:val="clear" w:color="auto" w:fill="auto"/>
            <w:tcMar>
              <w:top w:w="100" w:type="dxa"/>
              <w:left w:w="100" w:type="dxa"/>
              <w:bottom w:w="100" w:type="dxa"/>
              <w:right w:w="100" w:type="dxa"/>
            </w:tcMar>
          </w:tcPr>
          <w:p w14:paraId="6DD6F25E" w14:textId="77777777" w:rsidR="00CE1DE2" w:rsidRDefault="00942B7F">
            <w:pPr>
              <w:widowControl w:val="0"/>
              <w:jc w:val="center"/>
              <w:rPr>
                <w:del w:id="428" w:author="Autor" w:date="2021-09-03T21:28:00Z"/>
                <w:rFonts w:ascii="Calibri" w:eastAsia="Calibri" w:hAnsi="Calibri" w:cs="Calibri"/>
                <w:b/>
                <w:sz w:val="18"/>
                <w:szCs w:val="18"/>
              </w:rPr>
            </w:pPr>
            <w:del w:id="429" w:author="Autor" w:date="2021-09-03T21:28:00Z">
              <w:r>
                <w:rPr>
                  <w:rFonts w:ascii="Calibri" w:eastAsia="Calibri" w:hAnsi="Calibri" w:cs="Calibri"/>
                  <w:b/>
                  <w:sz w:val="18"/>
                  <w:szCs w:val="18"/>
                </w:rPr>
                <w:delText>NAFTA</w:delText>
              </w:r>
            </w:del>
          </w:p>
        </w:tc>
        <w:tc>
          <w:tcPr>
            <w:tcW w:w="1800" w:type="dxa"/>
            <w:shd w:val="clear" w:color="auto" w:fill="FFFF00"/>
            <w:tcMar>
              <w:top w:w="100" w:type="dxa"/>
              <w:left w:w="100" w:type="dxa"/>
              <w:bottom w:w="100" w:type="dxa"/>
              <w:right w:w="100" w:type="dxa"/>
            </w:tcMar>
          </w:tcPr>
          <w:p w14:paraId="6A1CF08A" w14:textId="77777777" w:rsidR="00CE1DE2" w:rsidRDefault="00CE1DE2">
            <w:pPr>
              <w:widowControl w:val="0"/>
              <w:pBdr>
                <w:top w:val="nil"/>
                <w:left w:val="nil"/>
                <w:bottom w:val="nil"/>
                <w:right w:val="nil"/>
                <w:between w:val="nil"/>
              </w:pBdr>
              <w:spacing w:line="240" w:lineRule="auto"/>
              <w:jc w:val="left"/>
              <w:rPr>
                <w:del w:id="430" w:author="Autor" w:date="2021-09-03T21:28: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7344C9A7" w14:textId="77777777" w:rsidR="00CE1DE2" w:rsidRDefault="00CE1DE2">
            <w:pPr>
              <w:widowControl w:val="0"/>
              <w:pBdr>
                <w:top w:val="nil"/>
                <w:left w:val="nil"/>
                <w:bottom w:val="nil"/>
                <w:right w:val="nil"/>
                <w:between w:val="nil"/>
              </w:pBdr>
              <w:spacing w:line="240" w:lineRule="auto"/>
              <w:jc w:val="left"/>
              <w:rPr>
                <w:del w:id="431" w:author="Autor" w:date="2021-09-03T21:28: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0F8FE9C" w14:textId="77777777" w:rsidR="00CE1DE2" w:rsidRDefault="00CE1DE2">
            <w:pPr>
              <w:widowControl w:val="0"/>
              <w:pBdr>
                <w:top w:val="nil"/>
                <w:left w:val="nil"/>
                <w:bottom w:val="nil"/>
                <w:right w:val="nil"/>
                <w:between w:val="nil"/>
              </w:pBdr>
              <w:spacing w:line="240" w:lineRule="auto"/>
              <w:jc w:val="left"/>
              <w:rPr>
                <w:del w:id="432" w:author="Autor" w:date="2021-09-03T21:28:00Z"/>
                <w:rFonts w:ascii="Calibri" w:eastAsia="Calibri" w:hAnsi="Calibri" w:cs="Calibri"/>
                <w:b/>
                <w:sz w:val="22"/>
                <w:szCs w:val="22"/>
              </w:rPr>
            </w:pPr>
          </w:p>
        </w:tc>
      </w:tr>
      <w:tr w:rsidR="00CE1DE2" w14:paraId="6FDAE89E" w14:textId="77777777">
        <w:trPr>
          <w:del w:id="433" w:author="Autor" w:date="2021-09-03T21:28:00Z"/>
        </w:trPr>
        <w:tc>
          <w:tcPr>
            <w:tcW w:w="2745" w:type="dxa"/>
            <w:shd w:val="clear" w:color="auto" w:fill="auto"/>
            <w:tcMar>
              <w:top w:w="100" w:type="dxa"/>
              <w:left w:w="100" w:type="dxa"/>
              <w:bottom w:w="100" w:type="dxa"/>
              <w:right w:w="100" w:type="dxa"/>
            </w:tcMar>
          </w:tcPr>
          <w:p w14:paraId="1EDA0B0F" w14:textId="77777777" w:rsidR="00CE1DE2" w:rsidRDefault="00942B7F">
            <w:pPr>
              <w:spacing w:line="360" w:lineRule="auto"/>
              <w:rPr>
                <w:del w:id="434" w:author="Autor" w:date="2021-09-03T21:28:00Z"/>
                <w:rFonts w:ascii="Calibri" w:eastAsia="Calibri" w:hAnsi="Calibri" w:cs="Calibri"/>
                <w:b/>
                <w:sz w:val="20"/>
              </w:rPr>
            </w:pPr>
            <w:del w:id="435" w:author="Autor" w:date="2021-09-03T21:28:00Z">
              <w:r>
                <w:rPr>
                  <w:rFonts w:ascii="Calibri" w:eastAsia="Calibri" w:hAnsi="Calibri" w:cs="Calibri"/>
                  <w:sz w:val="20"/>
                </w:rPr>
                <w:delText>Mikrobus - M</w:delText>
              </w:r>
            </w:del>
          </w:p>
        </w:tc>
        <w:tc>
          <w:tcPr>
            <w:tcW w:w="840" w:type="dxa"/>
            <w:shd w:val="clear" w:color="auto" w:fill="auto"/>
            <w:tcMar>
              <w:top w:w="100" w:type="dxa"/>
              <w:left w:w="100" w:type="dxa"/>
              <w:bottom w:w="100" w:type="dxa"/>
              <w:right w:w="100" w:type="dxa"/>
            </w:tcMar>
          </w:tcPr>
          <w:p w14:paraId="2DE70ED9" w14:textId="77777777" w:rsidR="00CE1DE2" w:rsidRDefault="00942B7F">
            <w:pPr>
              <w:widowControl w:val="0"/>
              <w:jc w:val="center"/>
              <w:rPr>
                <w:del w:id="436" w:author="Autor" w:date="2021-09-03T21:28:00Z"/>
                <w:rFonts w:ascii="Calibri" w:eastAsia="Calibri" w:hAnsi="Calibri" w:cs="Calibri"/>
                <w:b/>
                <w:sz w:val="18"/>
                <w:szCs w:val="18"/>
              </w:rPr>
            </w:pPr>
            <w:del w:id="437" w:author="Autor" w:date="2021-09-03T21:28:00Z">
              <w:r>
                <w:rPr>
                  <w:rFonts w:ascii="Calibri" w:eastAsia="Calibri" w:hAnsi="Calibri" w:cs="Calibri"/>
                  <w:b/>
                  <w:sz w:val="18"/>
                  <w:szCs w:val="18"/>
                </w:rPr>
                <w:delText>CNG</w:delText>
              </w:r>
            </w:del>
          </w:p>
        </w:tc>
        <w:tc>
          <w:tcPr>
            <w:tcW w:w="1800" w:type="dxa"/>
            <w:shd w:val="clear" w:color="auto" w:fill="FFFF00"/>
            <w:tcMar>
              <w:top w:w="100" w:type="dxa"/>
              <w:left w:w="100" w:type="dxa"/>
              <w:bottom w:w="100" w:type="dxa"/>
              <w:right w:w="100" w:type="dxa"/>
            </w:tcMar>
          </w:tcPr>
          <w:p w14:paraId="143170DA" w14:textId="77777777" w:rsidR="00CE1DE2" w:rsidRDefault="00CE1DE2">
            <w:pPr>
              <w:widowControl w:val="0"/>
              <w:pBdr>
                <w:top w:val="nil"/>
                <w:left w:val="nil"/>
                <w:bottom w:val="nil"/>
                <w:right w:val="nil"/>
                <w:between w:val="nil"/>
              </w:pBdr>
              <w:spacing w:line="240" w:lineRule="auto"/>
              <w:jc w:val="left"/>
              <w:rPr>
                <w:del w:id="438" w:author="Autor" w:date="2021-09-03T21:28:00Z"/>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47C322C0" w14:textId="77777777" w:rsidR="00CE1DE2" w:rsidRDefault="00CE1DE2">
            <w:pPr>
              <w:widowControl w:val="0"/>
              <w:pBdr>
                <w:top w:val="nil"/>
                <w:left w:val="nil"/>
                <w:bottom w:val="nil"/>
                <w:right w:val="nil"/>
                <w:between w:val="nil"/>
              </w:pBdr>
              <w:spacing w:line="240" w:lineRule="auto"/>
              <w:jc w:val="left"/>
              <w:rPr>
                <w:del w:id="439" w:author="Autor" w:date="2021-09-03T21:28:00Z"/>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24190B80" w14:textId="77777777" w:rsidR="00CE1DE2" w:rsidRDefault="00CE1DE2">
            <w:pPr>
              <w:widowControl w:val="0"/>
              <w:pBdr>
                <w:top w:val="nil"/>
                <w:left w:val="nil"/>
                <w:bottom w:val="nil"/>
                <w:right w:val="nil"/>
                <w:between w:val="nil"/>
              </w:pBdr>
              <w:spacing w:line="240" w:lineRule="auto"/>
              <w:jc w:val="left"/>
              <w:rPr>
                <w:del w:id="440" w:author="Autor" w:date="2021-09-03T21:28:00Z"/>
                <w:rFonts w:ascii="Calibri" w:eastAsia="Calibri" w:hAnsi="Calibri" w:cs="Calibri"/>
                <w:b/>
                <w:sz w:val="22"/>
                <w:szCs w:val="22"/>
              </w:rPr>
            </w:pPr>
          </w:p>
        </w:tc>
      </w:tr>
    </w:tbl>
    <w:p w14:paraId="4435DDA2" w14:textId="77777777" w:rsidR="00C42294" w:rsidRDefault="00C42294">
      <w:pPr>
        <w:spacing w:line="276" w:lineRule="auto"/>
        <w:ind w:left="720"/>
        <w:jc w:val="left"/>
        <w:rPr>
          <w:rFonts w:ascii="Calibri" w:eastAsia="Calibri" w:hAnsi="Calibri" w:cs="Calibri"/>
          <w:sz w:val="22"/>
          <w:szCs w:val="22"/>
        </w:rPr>
      </w:pPr>
    </w:p>
    <w:p w14:paraId="618468DD" w14:textId="77777777" w:rsidR="00C42294" w:rsidRDefault="00C42294">
      <w:pPr>
        <w:spacing w:line="276" w:lineRule="auto"/>
        <w:jc w:val="left"/>
        <w:rPr>
          <w:moveTo w:id="441" w:author="Autor" w:date="2021-09-03T21:28:00Z"/>
          <w:rFonts w:ascii="Calibri" w:eastAsia="Calibri" w:hAnsi="Calibri" w:cs="Calibri"/>
        </w:rPr>
      </w:pPr>
      <w:moveToRangeStart w:id="442" w:author="Autor" w:date="2021-09-03T21:28:00Z" w:name="move81596922"/>
    </w:p>
    <w:p w14:paraId="3C1ADB4D" w14:textId="77777777" w:rsidR="00CE1DE2" w:rsidRDefault="00972AD3">
      <w:pPr>
        <w:spacing w:before="280" w:after="280"/>
        <w:ind w:left="1559" w:hanging="850"/>
        <w:rPr>
          <w:del w:id="443" w:author="Autor" w:date="2021-09-03T21:28:00Z"/>
          <w:rFonts w:ascii="Calibri" w:eastAsia="Calibri" w:hAnsi="Calibri" w:cs="Calibri"/>
          <w:sz w:val="22"/>
          <w:szCs w:val="22"/>
        </w:rPr>
      </w:pPr>
      <w:moveTo w:id="444" w:author="Autor" w:date="2021-09-03T21:28:00Z">
        <w:r>
          <w:rPr>
            <w:rFonts w:ascii="Calibri" w:eastAsia="Calibri" w:hAnsi="Calibri" w:cs="Calibri"/>
            <w:color w:val="000000"/>
            <w:sz w:val="22"/>
            <w:szCs w:val="22"/>
          </w:rPr>
          <w:t xml:space="preserve">Aktualizovaná </w:t>
        </w:r>
      </w:moveTo>
      <w:moveToRangeEnd w:id="442"/>
      <w:del w:id="445" w:author="Autor" w:date="2021-09-03T21:28:00Z">
        <w:r w:rsidR="00942B7F">
          <w:rPr>
            <w:rFonts w:ascii="Calibri" w:eastAsia="Calibri" w:hAnsi="Calibri" w:cs="Calibri"/>
          </w:rPr>
          <w:delText xml:space="preserve">MOP - </w:delText>
        </w:r>
        <w:r w:rsidR="00942B7F">
          <w:rPr>
            <w:rFonts w:ascii="Calibri" w:eastAsia="Calibri" w:hAnsi="Calibri" w:cs="Calibri"/>
            <w:sz w:val="22"/>
            <w:szCs w:val="22"/>
          </w:rPr>
          <w:delText xml:space="preserve">Mesačné náklady na jedno vozidlo, vrátane </w:delText>
        </w:r>
        <w:r w:rsidR="00942B7F">
          <w:rPr>
            <w:rFonts w:ascii="Calibri" w:eastAsia="Calibri" w:hAnsi="Calibri" w:cs="Calibri"/>
            <w:b/>
            <w:sz w:val="22"/>
            <w:szCs w:val="22"/>
          </w:rPr>
          <w:delText xml:space="preserve">informačného, odbavovacieho systému a ostatných pevných zariadení zabudovaných alebo inštalovaných vo vozidle v súlade s technickými a prevázdkovými štandardmi, </w:delText>
        </w:r>
        <w:r w:rsidR="00942B7F">
          <w:rPr>
            <w:rFonts w:ascii="Calibri" w:eastAsia="Calibri" w:hAnsi="Calibri" w:cs="Calibri"/>
            <w:sz w:val="22"/>
            <w:szCs w:val="22"/>
          </w:rPr>
          <w:delText xml:space="preserve">používané na poskytovanie Služby, stanovené osobitne pre každú veľkostnú kategóriu a používaného druhu motorového paliva. </w:delText>
        </w:r>
      </w:del>
    </w:p>
    <w:p w14:paraId="6D5BF402" w14:textId="77777777" w:rsidR="00CE1DE2" w:rsidRDefault="00942B7F">
      <w:pPr>
        <w:spacing w:line="240" w:lineRule="auto"/>
        <w:ind w:left="709"/>
        <w:rPr>
          <w:del w:id="446" w:author="Autor" w:date="2021-09-03T21:28:00Z"/>
          <w:rFonts w:ascii="Calibri" w:eastAsia="Calibri" w:hAnsi="Calibri" w:cs="Calibri"/>
          <w:sz w:val="22"/>
          <w:szCs w:val="22"/>
        </w:rPr>
      </w:pPr>
      <w:del w:id="447" w:author="Autor" w:date="2021-09-03T21:28:00Z">
        <w:r>
          <w:rPr>
            <w:rFonts w:ascii="Calibri" w:eastAsia="Calibri" w:hAnsi="Calibri" w:cs="Calibri"/>
            <w:sz w:val="22"/>
            <w:szCs w:val="22"/>
          </w:rPr>
          <w:delText xml:space="preserve">Počet vozidiel vo veľkostných kategóriách sa môže v závislosti od zmien cestovných poriadkov alebo zmien veľkosti prepravných prúdov a s nimi súvisiacich obehov, počas platnosti zmluvy meniť v zmysle bodu 5.12  a/alebo 5.13 Zmluvy. </w:delText>
        </w:r>
      </w:del>
    </w:p>
    <w:p w14:paraId="7BACE529" w14:textId="77777777" w:rsidR="00CE1DE2" w:rsidRDefault="00CE1DE2">
      <w:pPr>
        <w:spacing w:line="240" w:lineRule="auto"/>
        <w:ind w:left="709"/>
        <w:rPr>
          <w:del w:id="448" w:author="Autor" w:date="2021-09-03T21:28:00Z"/>
          <w:rFonts w:ascii="Calibri" w:eastAsia="Calibri" w:hAnsi="Calibri" w:cs="Calibri"/>
          <w:sz w:val="22"/>
          <w:szCs w:val="22"/>
        </w:rPr>
      </w:pPr>
    </w:p>
    <w:p w14:paraId="32E06097" w14:textId="77777777" w:rsidR="00CE1DE2" w:rsidRDefault="00942B7F">
      <w:pPr>
        <w:spacing w:line="240" w:lineRule="auto"/>
        <w:rPr>
          <w:del w:id="449" w:author="Autor" w:date="2021-09-03T21:28:00Z"/>
          <w:rFonts w:ascii="Calibri" w:eastAsia="Calibri" w:hAnsi="Calibri" w:cs="Calibri"/>
          <w:i/>
          <w:sz w:val="22"/>
          <w:szCs w:val="22"/>
        </w:rPr>
      </w:pPr>
      <w:del w:id="450" w:author="Autor" w:date="2021-09-03T21:28:00Z">
        <w:r>
          <w:rPr>
            <w:rFonts w:ascii="Calibri" w:eastAsia="Calibri" w:hAnsi="Calibri" w:cs="Calibri"/>
            <w:b/>
            <w:sz w:val="22"/>
            <w:szCs w:val="22"/>
          </w:rPr>
          <w:delText>6.1.4</w:delText>
        </w:r>
        <w:r>
          <w:rPr>
            <w:rFonts w:ascii="Calibri" w:eastAsia="Calibri" w:hAnsi="Calibri" w:cs="Calibri"/>
            <w:i/>
            <w:sz w:val="22"/>
            <w:szCs w:val="22"/>
          </w:rPr>
          <w:delText xml:space="preserve">      </w:delText>
        </w:r>
        <w:r>
          <w:rPr>
            <w:rFonts w:ascii="Calibri" w:eastAsia="Calibri" w:hAnsi="Calibri" w:cs="Calibri"/>
            <w:sz w:val="22"/>
            <w:szCs w:val="22"/>
          </w:rPr>
          <w:delText xml:space="preserve">Zmluvné strany sa dohodli, že jednotková cena za jeden Výkonový kilometer uvedená v Tabuľke č. 1 Zmluvy bude na účely zúčtovania Príspevku aktualizovaná postupom podľa bodu </w:delText>
        </w:r>
        <w:r>
          <w:rPr>
            <w:rFonts w:ascii="Calibri" w:eastAsia="Calibri" w:hAnsi="Calibri" w:cs="Calibri"/>
            <w:i/>
            <w:sz w:val="22"/>
            <w:szCs w:val="22"/>
          </w:rPr>
          <w:delText xml:space="preserve"> </w:delText>
        </w:r>
        <w:r>
          <w:rPr>
            <w:rFonts w:ascii="Calibri" w:eastAsia="Calibri" w:hAnsi="Calibri" w:cs="Calibri"/>
            <w:sz w:val="22"/>
            <w:szCs w:val="22"/>
          </w:rPr>
          <w:delText>6.2 a podbodov</w:delText>
        </w:r>
        <w:r>
          <w:rPr>
            <w:rFonts w:ascii="Calibri" w:eastAsia="Calibri" w:hAnsi="Calibri" w:cs="Calibri"/>
            <w:i/>
            <w:sz w:val="22"/>
            <w:szCs w:val="22"/>
          </w:rPr>
          <w:delText xml:space="preserve"> </w:delText>
        </w:r>
        <w:r>
          <w:rPr>
            <w:rFonts w:ascii="Calibri" w:eastAsia="Calibri" w:hAnsi="Calibri" w:cs="Calibri"/>
            <w:sz w:val="22"/>
            <w:szCs w:val="22"/>
          </w:rPr>
          <w:delText>6.2.1 až</w:delText>
        </w:r>
        <w:r>
          <w:rPr>
            <w:rFonts w:ascii="Calibri" w:eastAsia="Calibri" w:hAnsi="Calibri" w:cs="Calibri"/>
            <w:i/>
            <w:sz w:val="22"/>
            <w:szCs w:val="22"/>
          </w:rPr>
          <w:delText xml:space="preserve"> </w:delText>
        </w:r>
        <w:r>
          <w:rPr>
            <w:rFonts w:ascii="Calibri" w:eastAsia="Calibri" w:hAnsi="Calibri" w:cs="Calibri"/>
            <w:sz w:val="22"/>
            <w:szCs w:val="22"/>
          </w:rPr>
          <w:delText>6.2.5</w:delText>
        </w:r>
        <w:r>
          <w:rPr>
            <w:rFonts w:ascii="Calibri" w:eastAsia="Calibri" w:hAnsi="Calibri" w:cs="Calibri"/>
            <w:i/>
            <w:sz w:val="22"/>
            <w:szCs w:val="22"/>
          </w:rPr>
          <w:delText xml:space="preserve"> </w:delText>
        </w:r>
        <w:r>
          <w:rPr>
            <w:rFonts w:ascii="Calibri" w:eastAsia="Calibri" w:hAnsi="Calibri" w:cs="Calibri"/>
            <w:sz w:val="22"/>
            <w:szCs w:val="22"/>
          </w:rPr>
          <w:delText>Zmluvy.</w:delText>
        </w:r>
        <w:r>
          <w:rPr>
            <w:rFonts w:ascii="Calibri" w:eastAsia="Calibri" w:hAnsi="Calibri" w:cs="Calibri"/>
            <w:i/>
            <w:sz w:val="22"/>
            <w:szCs w:val="22"/>
          </w:rPr>
          <w:delText xml:space="preserve"> </w:delText>
        </w:r>
      </w:del>
    </w:p>
    <w:p w14:paraId="2FB7DE66" w14:textId="77777777" w:rsidR="00C42294" w:rsidRDefault="00972AD3">
      <w:pPr>
        <w:widowControl w:val="0"/>
        <w:numPr>
          <w:ilvl w:val="2"/>
          <w:numId w:val="40"/>
        </w:numPr>
        <w:pBdr>
          <w:top w:val="nil"/>
          <w:left w:val="nil"/>
          <w:bottom w:val="nil"/>
          <w:right w:val="nil"/>
          <w:between w:val="nil"/>
        </w:pBdr>
        <w:spacing w:after="200" w:line="276" w:lineRule="auto"/>
        <w:rPr>
          <w:ins w:id="451" w:author="Autor" w:date="2021-09-03T21:28:00Z"/>
          <w:rFonts w:ascii="Calibri" w:eastAsia="Calibri" w:hAnsi="Calibri" w:cs="Calibri"/>
          <w:color w:val="000000"/>
          <w:sz w:val="22"/>
          <w:szCs w:val="22"/>
        </w:rPr>
      </w:pPr>
      <w:ins w:id="452" w:author="Autor" w:date="2021-09-03T21:28:00Z">
        <w:r>
          <w:rPr>
            <w:rFonts w:ascii="Calibri" w:eastAsia="Calibri" w:hAnsi="Calibri" w:cs="Calibri"/>
            <w:color w:val="000000"/>
            <w:sz w:val="22"/>
            <w:szCs w:val="22"/>
          </w:rPr>
          <w:t>cena v EUR za príslušný uplynulý kalendárny rok bude určená súčtom aktualizovaných  jednotlivých častí ceny za každú  veľkostnú skupinu vozidiel podľa vzorca:</w:t>
        </w:r>
      </w:ins>
    </w:p>
    <w:p w14:paraId="3BDBA90D" w14:textId="77777777" w:rsidR="00C42294" w:rsidRDefault="00972AD3">
      <w:pPr>
        <w:widowControl w:val="0"/>
        <w:spacing w:before="120" w:after="200"/>
        <w:ind w:left="1417" w:hanging="708"/>
        <w:jc w:val="center"/>
        <w:rPr>
          <w:ins w:id="453" w:author="Autor" w:date="2021-09-03T21:28:00Z"/>
          <w:rFonts w:ascii="Calibri" w:eastAsia="Calibri" w:hAnsi="Calibri" w:cs="Calibri"/>
          <w:b/>
          <w:sz w:val="22"/>
          <w:szCs w:val="22"/>
        </w:rPr>
      </w:pPr>
      <w:ins w:id="454" w:author="Autor" w:date="2021-09-03T21:28:00Z">
        <w:r>
          <w:rPr>
            <w:rFonts w:ascii="Calibri" w:eastAsia="Calibri" w:hAnsi="Calibri" w:cs="Calibri"/>
            <w:b/>
            <w:sz w:val="22"/>
            <w:szCs w:val="22"/>
          </w:rPr>
          <w:t>C</w:t>
        </w:r>
        <w:r>
          <w:rPr>
            <w:rFonts w:ascii="Calibri" w:eastAsia="Calibri" w:hAnsi="Calibri" w:cs="Calibri"/>
            <w:b/>
            <w:sz w:val="22"/>
            <w:szCs w:val="22"/>
            <w:vertAlign w:val="subscript"/>
          </w:rPr>
          <w:t>SPOLU</w:t>
        </w:r>
        <w:r>
          <w:rPr>
            <w:rFonts w:ascii="Calibri" w:eastAsia="Calibri" w:hAnsi="Calibri" w:cs="Calibri"/>
            <w:b/>
            <w:sz w:val="22"/>
            <w:szCs w:val="22"/>
          </w:rPr>
          <w:t xml:space="preserve"> = CC</w:t>
        </w:r>
        <w:r>
          <w:rPr>
            <w:rFonts w:ascii="Calibri" w:eastAsia="Calibri" w:hAnsi="Calibri" w:cs="Calibri"/>
            <w:b/>
            <w:sz w:val="22"/>
            <w:szCs w:val="22"/>
            <w:vertAlign w:val="subscript"/>
          </w:rPr>
          <w:t>PHMUX</w:t>
        </w:r>
        <w:r>
          <w:rPr>
            <w:rFonts w:ascii="Calibri" w:eastAsia="Calibri" w:hAnsi="Calibri" w:cs="Calibri"/>
            <w:b/>
            <w:sz w:val="22"/>
            <w:szCs w:val="22"/>
          </w:rPr>
          <w:t xml:space="preserve"> + CC</w:t>
        </w:r>
        <w:r>
          <w:rPr>
            <w:rFonts w:ascii="Calibri" w:eastAsia="Calibri" w:hAnsi="Calibri" w:cs="Calibri"/>
            <w:b/>
            <w:sz w:val="22"/>
            <w:szCs w:val="22"/>
            <w:vertAlign w:val="subscript"/>
          </w:rPr>
          <w:t>CPUX</w:t>
        </w:r>
        <w:r>
          <w:rPr>
            <w:rFonts w:ascii="Calibri" w:eastAsia="Calibri" w:hAnsi="Calibri" w:cs="Calibri"/>
            <w:b/>
            <w:sz w:val="22"/>
            <w:szCs w:val="22"/>
          </w:rPr>
          <w:t xml:space="preserve"> + CC</w:t>
        </w:r>
        <w:r>
          <w:rPr>
            <w:rFonts w:ascii="Calibri" w:eastAsia="Calibri" w:hAnsi="Calibri" w:cs="Calibri"/>
            <w:b/>
            <w:sz w:val="22"/>
            <w:szCs w:val="22"/>
            <w:vertAlign w:val="subscript"/>
          </w:rPr>
          <w:t>ONUX</w:t>
        </w:r>
      </w:ins>
    </w:p>
    <w:p w14:paraId="74F121D3" w14:textId="77777777" w:rsidR="00C42294" w:rsidRDefault="00972AD3">
      <w:pPr>
        <w:widowControl w:val="0"/>
        <w:spacing w:before="120" w:after="200"/>
        <w:ind w:left="2160" w:hanging="1451"/>
        <w:rPr>
          <w:ins w:id="455" w:author="Autor" w:date="2021-09-03T21:28:00Z"/>
          <w:rFonts w:ascii="Calibri" w:eastAsia="Calibri" w:hAnsi="Calibri" w:cs="Calibri"/>
          <w:sz w:val="22"/>
          <w:szCs w:val="22"/>
        </w:rPr>
      </w:pPr>
      <w:ins w:id="456"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označuje veľkostnú skupinu vozidiel (veľkokapacitné vozidlo, štandardné vozidlo, nízkokapacitné vozidlo)</w:t>
        </w:r>
      </w:ins>
    </w:p>
    <w:p w14:paraId="61AB8E24" w14:textId="77777777" w:rsidR="00C42294" w:rsidRDefault="00972AD3">
      <w:pPr>
        <w:spacing w:after="200" w:line="276" w:lineRule="auto"/>
        <w:ind w:left="709"/>
        <w:rPr>
          <w:ins w:id="457" w:author="Autor" w:date="2021-09-03T21:28:00Z"/>
          <w:rFonts w:ascii="Calibri" w:eastAsia="Calibri" w:hAnsi="Calibri" w:cs="Calibri"/>
          <w:sz w:val="22"/>
          <w:szCs w:val="22"/>
        </w:rPr>
      </w:pPr>
      <w:ins w:id="458" w:author="Autor" w:date="2021-09-03T21:28:00Z">
        <w:r>
          <w:rPr>
            <w:rFonts w:ascii="Calibri" w:eastAsia="Calibri" w:hAnsi="Calibri" w:cs="Calibri"/>
            <w:sz w:val="22"/>
            <w:szCs w:val="22"/>
          </w:rPr>
          <w:t xml:space="preserve">Aktualizácia jednotlivých častí ceny za PHM, Cenu práce a Ostatné náklady je uvedená v bodoch 9.5 až 9.8 Zmluvy. </w:t>
        </w:r>
      </w:ins>
    </w:p>
    <w:p w14:paraId="6FB46410" w14:textId="77777777" w:rsidR="00CE1DE2" w:rsidRDefault="00972AD3">
      <w:pPr>
        <w:spacing w:line="240" w:lineRule="auto"/>
        <w:rPr>
          <w:del w:id="459" w:author="Autor" w:date="2021-09-03T21:28:00Z"/>
          <w:rFonts w:ascii="Calibri" w:eastAsia="Calibri" w:hAnsi="Calibri" w:cs="Calibri"/>
          <w:sz w:val="22"/>
          <w:szCs w:val="22"/>
        </w:rPr>
      </w:pPr>
      <w:r>
        <w:rPr>
          <w:rFonts w:ascii="Calibri" w:eastAsia="Calibri" w:hAnsi="Calibri" w:cs="Calibri"/>
          <w:sz w:val="22"/>
          <w:szCs w:val="22"/>
        </w:rPr>
        <w:t xml:space="preserve">Pred prvým zúčtovaním </w:t>
      </w:r>
      <w:del w:id="460" w:author="Autor" w:date="2021-09-03T21:28:00Z">
        <w:r w:rsidR="00942B7F">
          <w:rPr>
            <w:rFonts w:ascii="Calibri" w:eastAsia="Calibri" w:hAnsi="Calibri" w:cs="Calibri"/>
            <w:sz w:val="22"/>
            <w:szCs w:val="22"/>
          </w:rPr>
          <w:delText xml:space="preserve">Príspevku </w:delText>
        </w:r>
      </w:del>
      <w:r>
        <w:rPr>
          <w:rFonts w:ascii="Calibri" w:eastAsia="Calibri" w:hAnsi="Calibri" w:cs="Calibri"/>
          <w:sz w:val="22"/>
          <w:szCs w:val="22"/>
        </w:rPr>
        <w:t xml:space="preserve">budú </w:t>
      </w:r>
      <w:del w:id="461" w:author="Autor" w:date="2021-09-03T21:28:00Z">
        <w:r w:rsidR="00942B7F">
          <w:rPr>
            <w:rFonts w:ascii="Calibri" w:eastAsia="Calibri" w:hAnsi="Calibri" w:cs="Calibri"/>
            <w:sz w:val="22"/>
            <w:szCs w:val="22"/>
          </w:rPr>
          <w:delText>:</w:delText>
        </w:r>
      </w:del>
    </w:p>
    <w:p w14:paraId="0D78E9E7" w14:textId="766FB85D" w:rsidR="00C42294" w:rsidRDefault="00972AD3">
      <w:pPr>
        <w:spacing w:after="240" w:line="276" w:lineRule="auto"/>
        <w:ind w:left="709"/>
        <w:rPr>
          <w:rFonts w:ascii="Calibri" w:eastAsia="Calibri" w:hAnsi="Calibri" w:cs="Calibri"/>
          <w:sz w:val="22"/>
          <w:szCs w:val="22"/>
        </w:rPr>
      </w:pPr>
      <w:r>
        <w:rPr>
          <w:rFonts w:ascii="Calibri" w:eastAsia="Calibri" w:hAnsi="Calibri" w:cs="Calibri"/>
          <w:sz w:val="22"/>
          <w:szCs w:val="22"/>
        </w:rPr>
        <w:t>mechanizmy</w:t>
      </w:r>
      <w:r>
        <w:rPr>
          <w:rFonts w:ascii="Calibri" w:eastAsia="Calibri" w:hAnsi="Calibri" w:cs="Calibri"/>
          <w:sz w:val="22"/>
          <w:szCs w:val="22"/>
        </w:rPr>
        <w:t xml:space="preserve"> aktualizácie</w:t>
      </w:r>
      <w:del w:id="462" w:author="Autor" w:date="2021-09-03T21:28:00Z">
        <w:r w:rsidR="00942B7F">
          <w:rPr>
            <w:rFonts w:ascii="Calibri" w:eastAsia="Calibri" w:hAnsi="Calibri" w:cs="Calibri"/>
            <w:sz w:val="22"/>
            <w:szCs w:val="22"/>
          </w:rPr>
          <w:delText xml:space="preserve"> cien</w:delText>
        </w:r>
      </w:del>
      <w:r>
        <w:rPr>
          <w:rFonts w:ascii="Calibri" w:eastAsia="Calibri" w:hAnsi="Calibri" w:cs="Calibri"/>
          <w:sz w:val="22"/>
          <w:szCs w:val="22"/>
        </w:rPr>
        <w:t xml:space="preserve"> použité primeraným spôsobom podľa počtu mesiacov medzi lehotou na predkladanie ponúk a  začatím poskytovania Služby. </w:t>
      </w:r>
    </w:p>
    <w:p w14:paraId="72B1E8D4" w14:textId="77777777" w:rsidR="00C42294" w:rsidRDefault="00972AD3">
      <w:pPr>
        <w:widowControl w:val="0"/>
        <w:numPr>
          <w:ilvl w:val="2"/>
          <w:numId w:val="40"/>
        </w:numPr>
        <w:pBdr>
          <w:top w:val="nil"/>
          <w:left w:val="nil"/>
          <w:bottom w:val="nil"/>
          <w:right w:val="nil"/>
          <w:between w:val="nil"/>
        </w:pBdr>
        <w:spacing w:after="240" w:line="276" w:lineRule="auto"/>
        <w:rPr>
          <w:ins w:id="463" w:author="Autor" w:date="2021-09-03T21:28:00Z"/>
          <w:rFonts w:ascii="Calibri" w:eastAsia="Calibri" w:hAnsi="Calibri" w:cs="Calibri"/>
          <w:color w:val="000000"/>
          <w:sz w:val="22"/>
          <w:szCs w:val="22"/>
        </w:rPr>
      </w:pPr>
      <w:ins w:id="464" w:author="Autor" w:date="2021-09-03T21:28:00Z">
        <w:r>
          <w:rPr>
            <w:rFonts w:ascii="Calibri" w:eastAsia="Calibri" w:hAnsi="Calibri" w:cs="Calibri"/>
            <w:b/>
            <w:color w:val="000000"/>
            <w:sz w:val="22"/>
            <w:szCs w:val="22"/>
          </w:rPr>
          <w:t xml:space="preserve">Aktualizácia časti ceny za náklady na “PHM” </w:t>
        </w:r>
      </w:ins>
    </w:p>
    <w:p w14:paraId="2E3E09C6" w14:textId="77777777" w:rsidR="00C42294" w:rsidRDefault="00972AD3">
      <w:pPr>
        <w:spacing w:after="240" w:line="276" w:lineRule="auto"/>
        <w:ind w:left="709"/>
        <w:rPr>
          <w:ins w:id="465" w:author="Autor" w:date="2021-09-03T21:28:00Z"/>
          <w:rFonts w:ascii="Calibri" w:eastAsia="Calibri" w:hAnsi="Calibri" w:cs="Calibri"/>
          <w:b/>
          <w:sz w:val="22"/>
          <w:szCs w:val="22"/>
        </w:rPr>
      </w:pPr>
      <w:ins w:id="466"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PHM0</w:t>
        </w:r>
        <w:r>
          <w:rPr>
            <w:rFonts w:ascii="Calibri" w:eastAsia="Calibri" w:hAnsi="Calibri" w:cs="Calibri"/>
            <w:sz w:val="22"/>
            <w:szCs w:val="22"/>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w:t>
        </w:r>
        <w:r>
          <w:rPr>
            <w:rFonts w:ascii="Calibri" w:eastAsia="Calibri" w:hAnsi="Calibri" w:cs="Calibri"/>
            <w:sz w:val="22"/>
            <w:szCs w:val="22"/>
          </w:rPr>
          <w:t>ná ročne podľa nasledujúceho vzorca:</w:t>
        </w:r>
      </w:ins>
    </w:p>
    <w:p w14:paraId="1D09B50B" w14:textId="77777777" w:rsidR="00C42294" w:rsidRDefault="00972AD3">
      <w:pPr>
        <w:widowControl w:val="0"/>
        <w:tabs>
          <w:tab w:val="left" w:pos="708"/>
        </w:tabs>
        <w:spacing w:before="120" w:after="240" w:line="276" w:lineRule="auto"/>
        <w:ind w:left="941"/>
        <w:jc w:val="center"/>
        <w:rPr>
          <w:ins w:id="467" w:author="Autor" w:date="2021-09-03T21:28:00Z"/>
          <w:rFonts w:ascii="Calibri" w:eastAsia="Calibri" w:hAnsi="Calibri" w:cs="Calibri"/>
          <w:b/>
          <w:sz w:val="22"/>
          <w:szCs w:val="22"/>
        </w:rPr>
      </w:pPr>
      <w:ins w:id="468"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PHMUX</w:t>
        </w:r>
        <w:r>
          <w:rPr>
            <w:rFonts w:ascii="Calibri" w:eastAsia="Calibri" w:hAnsi="Calibri" w:cs="Calibri"/>
            <w:b/>
            <w:sz w:val="22"/>
            <w:szCs w:val="22"/>
          </w:rPr>
          <w:t xml:space="preserve"> =CC</w:t>
        </w:r>
        <w:r>
          <w:rPr>
            <w:rFonts w:ascii="Calibri" w:eastAsia="Calibri" w:hAnsi="Calibri" w:cs="Calibri"/>
            <w:b/>
            <w:sz w:val="22"/>
            <w:szCs w:val="22"/>
            <w:vertAlign w:val="subscript"/>
          </w:rPr>
          <w:t>PHM0X</w:t>
        </w:r>
        <w:r>
          <w:rPr>
            <w:rFonts w:ascii="Calibri" w:eastAsia="Calibri" w:hAnsi="Calibri" w:cs="Calibri"/>
            <w:b/>
            <w:sz w:val="22"/>
            <w:szCs w:val="22"/>
          </w:rPr>
          <w:t xml:space="preserve"> x [K</w:t>
        </w:r>
        <w:r>
          <w:rPr>
            <w:rFonts w:ascii="Calibri" w:eastAsia="Calibri" w:hAnsi="Calibri" w:cs="Calibri"/>
            <w:b/>
            <w:sz w:val="22"/>
            <w:szCs w:val="22"/>
            <w:vertAlign w:val="subscript"/>
          </w:rPr>
          <w:t>PHMU</w:t>
        </w:r>
        <w:r>
          <w:rPr>
            <w:rFonts w:ascii="Calibri" w:eastAsia="Calibri" w:hAnsi="Calibri" w:cs="Calibri"/>
            <w:b/>
            <w:sz w:val="22"/>
            <w:szCs w:val="22"/>
          </w:rPr>
          <w:t>/K</w:t>
        </w:r>
        <w:r>
          <w:rPr>
            <w:rFonts w:ascii="Calibri" w:eastAsia="Calibri" w:hAnsi="Calibri" w:cs="Calibri"/>
            <w:b/>
            <w:sz w:val="22"/>
            <w:szCs w:val="22"/>
            <w:vertAlign w:val="subscript"/>
          </w:rPr>
          <w:t>PHM0</w:t>
        </w:r>
        <w:r>
          <w:rPr>
            <w:rFonts w:ascii="Calibri" w:eastAsia="Calibri" w:hAnsi="Calibri" w:cs="Calibri"/>
            <w:b/>
            <w:sz w:val="22"/>
            <w:szCs w:val="22"/>
          </w:rPr>
          <w:t>]</w:t>
        </w:r>
      </w:ins>
    </w:p>
    <w:p w14:paraId="18731EBF" w14:textId="77777777" w:rsidR="00C42294" w:rsidRDefault="00972AD3">
      <w:pPr>
        <w:widowControl w:val="0"/>
        <w:spacing w:before="120" w:after="120" w:line="276" w:lineRule="auto"/>
        <w:ind w:left="1560" w:hanging="852"/>
        <w:rPr>
          <w:ins w:id="469" w:author="Autor" w:date="2021-09-03T21:28:00Z"/>
          <w:rFonts w:ascii="Calibri" w:eastAsia="Calibri" w:hAnsi="Calibri" w:cs="Calibri"/>
          <w:sz w:val="22"/>
          <w:szCs w:val="22"/>
        </w:rPr>
      </w:pPr>
      <w:ins w:id="470" w:author="Autor" w:date="2021-09-03T21:28:00Z">
        <w:r>
          <w:rPr>
            <w:rFonts w:ascii="Calibri" w:eastAsia="Calibri" w:hAnsi="Calibri" w:cs="Calibri"/>
            <w:sz w:val="22"/>
            <w:szCs w:val="22"/>
          </w:rPr>
          <w:t>index X</w:t>
        </w:r>
        <w:r>
          <w:rPr>
            <w:rFonts w:ascii="Calibri" w:eastAsia="Calibri" w:hAnsi="Calibri" w:cs="Calibri"/>
            <w:sz w:val="22"/>
            <w:szCs w:val="22"/>
          </w:rPr>
          <w:tab/>
          <w:t>označuje veľkostnú skupinu vozidiel (veľkokapacitné vozidlo, štandardné vozidlo, nízkokapacitné vozidlo)</w:t>
        </w:r>
      </w:ins>
    </w:p>
    <w:p w14:paraId="136F3E43" w14:textId="77777777" w:rsidR="00C42294" w:rsidRDefault="00972AD3">
      <w:pPr>
        <w:widowControl w:val="0"/>
        <w:spacing w:before="120" w:after="120" w:line="276" w:lineRule="auto"/>
        <w:ind w:left="1560" w:hanging="852"/>
        <w:rPr>
          <w:ins w:id="471" w:author="Autor" w:date="2021-09-03T21:28:00Z"/>
          <w:rFonts w:ascii="Calibri" w:eastAsia="Calibri" w:hAnsi="Calibri" w:cs="Calibri"/>
          <w:sz w:val="22"/>
          <w:szCs w:val="22"/>
        </w:rPr>
      </w:pPr>
      <w:ins w:id="472" w:author="Autor" w:date="2021-09-03T21:28:00Z">
        <w:r>
          <w:rPr>
            <w:rFonts w:ascii="Calibri" w:eastAsia="Calibri" w:hAnsi="Calibri" w:cs="Calibri"/>
            <w:sz w:val="22"/>
            <w:szCs w:val="22"/>
          </w:rPr>
          <w:t>CC</w:t>
        </w:r>
        <w:r>
          <w:rPr>
            <w:rFonts w:ascii="Calibri" w:eastAsia="Calibri" w:hAnsi="Calibri" w:cs="Calibri"/>
            <w:sz w:val="26"/>
            <w:szCs w:val="26"/>
            <w:vertAlign w:val="subscript"/>
          </w:rPr>
          <w:t>PHMUX</w:t>
        </w:r>
        <w:r>
          <w:rPr>
            <w:rFonts w:ascii="Calibri" w:eastAsia="Calibri" w:hAnsi="Calibri" w:cs="Calibri"/>
            <w:sz w:val="26"/>
            <w:szCs w:val="26"/>
          </w:rPr>
          <w:tab/>
        </w:r>
        <w:r>
          <w:rPr>
            <w:rFonts w:ascii="Calibri" w:eastAsia="Calibri" w:hAnsi="Calibri" w:cs="Calibri"/>
            <w:sz w:val="22"/>
            <w:szCs w:val="22"/>
          </w:rPr>
          <w:t>je aktualizovaná časť ceny za PHM pre príslušný kalendárny rok. Hodnota bude zaokrúhlená na celé eurá  (EUR)</w:t>
        </w:r>
      </w:ins>
    </w:p>
    <w:p w14:paraId="2DB43EA6" w14:textId="77777777" w:rsidR="00C42294" w:rsidRDefault="00972AD3">
      <w:pPr>
        <w:widowControl w:val="0"/>
        <w:spacing w:before="120" w:after="120" w:line="276" w:lineRule="auto"/>
        <w:ind w:left="1560" w:hanging="852"/>
        <w:rPr>
          <w:ins w:id="473" w:author="Autor" w:date="2021-09-03T21:28:00Z"/>
          <w:rFonts w:ascii="Calibri" w:eastAsia="Calibri" w:hAnsi="Calibri" w:cs="Calibri"/>
          <w:sz w:val="22"/>
          <w:szCs w:val="22"/>
        </w:rPr>
      </w:pPr>
      <w:ins w:id="474" w:author="Autor" w:date="2021-09-03T21:28:00Z">
        <w:r>
          <w:rPr>
            <w:rFonts w:ascii="Calibri" w:eastAsia="Calibri" w:hAnsi="Calibri" w:cs="Calibri"/>
            <w:sz w:val="22"/>
            <w:szCs w:val="22"/>
          </w:rPr>
          <w:t>CC</w:t>
        </w:r>
        <w:r>
          <w:rPr>
            <w:rFonts w:ascii="Calibri" w:eastAsia="Calibri" w:hAnsi="Calibri" w:cs="Calibri"/>
            <w:sz w:val="26"/>
            <w:szCs w:val="26"/>
            <w:vertAlign w:val="subscript"/>
          </w:rPr>
          <w:t>PHM0X</w:t>
        </w:r>
        <w:r>
          <w:rPr>
            <w:rFonts w:ascii="Calibri" w:eastAsia="Calibri" w:hAnsi="Calibri" w:cs="Calibri"/>
            <w:sz w:val="26"/>
            <w:szCs w:val="26"/>
          </w:rPr>
          <w:tab/>
        </w:r>
        <w:r>
          <w:rPr>
            <w:rFonts w:ascii="Calibri" w:eastAsia="Calibri" w:hAnsi="Calibri" w:cs="Calibri"/>
            <w:sz w:val="22"/>
            <w:szCs w:val="22"/>
          </w:rPr>
          <w:t>je východisková časť ceny uvedená v bode 6.3.3 (EUR)</w:t>
        </w:r>
      </w:ins>
    </w:p>
    <w:p w14:paraId="76D42385" w14:textId="77777777" w:rsidR="00C42294" w:rsidRDefault="00972AD3">
      <w:pPr>
        <w:widowControl w:val="0"/>
        <w:spacing w:before="120" w:after="120" w:line="276" w:lineRule="auto"/>
        <w:ind w:left="1560" w:hanging="852"/>
        <w:rPr>
          <w:ins w:id="475" w:author="Autor" w:date="2021-09-03T21:28:00Z"/>
          <w:rFonts w:ascii="Calibri" w:eastAsia="Calibri" w:hAnsi="Calibri" w:cs="Calibri"/>
          <w:sz w:val="22"/>
          <w:szCs w:val="22"/>
        </w:rPr>
      </w:pPr>
      <w:ins w:id="476" w:author="Autor" w:date="2021-09-03T21:28:00Z">
        <w:r>
          <w:rPr>
            <w:rFonts w:ascii="Calibri" w:eastAsia="Calibri" w:hAnsi="Calibri" w:cs="Calibri"/>
            <w:sz w:val="22"/>
            <w:szCs w:val="22"/>
          </w:rPr>
          <w:t>K</w:t>
        </w:r>
        <w:r>
          <w:rPr>
            <w:rFonts w:ascii="Calibri" w:eastAsia="Calibri" w:hAnsi="Calibri" w:cs="Calibri"/>
            <w:sz w:val="26"/>
            <w:szCs w:val="26"/>
            <w:vertAlign w:val="subscript"/>
          </w:rPr>
          <w:t>PHMU</w:t>
        </w:r>
        <w:r>
          <w:rPr>
            <w:rFonts w:ascii="Calibri" w:eastAsia="Calibri" w:hAnsi="Calibri" w:cs="Calibri"/>
            <w:sz w:val="26"/>
            <w:szCs w:val="26"/>
          </w:rPr>
          <w:tab/>
        </w:r>
        <w:r>
          <w:rPr>
            <w:rFonts w:ascii="Calibri" w:eastAsia="Calibri" w:hAnsi="Calibri" w:cs="Calibri"/>
            <w:sz w:val="22"/>
            <w:szCs w:val="22"/>
          </w:rPr>
          <w:t>je priemerná cena motorovej nafty alebo CNG v SR za kalendárny rok, pre ktorý je</w:t>
        </w:r>
        <w:r>
          <w:rPr>
            <w:rFonts w:ascii="Calibri" w:eastAsia="Calibri" w:hAnsi="Calibri" w:cs="Calibri"/>
            <w:sz w:val="22"/>
            <w:szCs w:val="22"/>
          </w:rPr>
          <w:t xml:space="preserve"> vypočítaná aktualizovaná časť ceny CC</w:t>
        </w:r>
        <w:r>
          <w:rPr>
            <w:rFonts w:ascii="Calibri" w:eastAsia="Calibri" w:hAnsi="Calibri" w:cs="Calibri"/>
            <w:sz w:val="26"/>
            <w:szCs w:val="26"/>
            <w:vertAlign w:val="subscript"/>
          </w:rPr>
          <w:t>PHMU</w:t>
        </w:r>
        <w:r>
          <w:rPr>
            <w:rFonts w:ascii="Calibri" w:eastAsia="Calibri" w:hAnsi="Calibri" w:cs="Calibri"/>
            <w:sz w:val="22"/>
            <w:szCs w:val="22"/>
          </w:rPr>
          <w:t xml:space="preserve"> (EUR)</w:t>
        </w:r>
      </w:ins>
    </w:p>
    <w:p w14:paraId="43638E84" w14:textId="77777777" w:rsidR="00C42294" w:rsidRDefault="00972AD3">
      <w:pPr>
        <w:widowControl w:val="0"/>
        <w:spacing w:after="240" w:line="276" w:lineRule="auto"/>
        <w:ind w:left="1560" w:hanging="851"/>
        <w:rPr>
          <w:ins w:id="477" w:author="Autor" w:date="2021-09-03T21:28:00Z"/>
          <w:rFonts w:ascii="Calibri" w:eastAsia="Calibri" w:hAnsi="Calibri" w:cs="Calibri"/>
          <w:sz w:val="22"/>
          <w:szCs w:val="22"/>
        </w:rPr>
      </w:pPr>
      <w:ins w:id="478" w:author="Autor" w:date="2021-09-03T21:28:00Z">
        <w:r>
          <w:rPr>
            <w:rFonts w:ascii="Calibri" w:eastAsia="Calibri" w:hAnsi="Calibri" w:cs="Calibri"/>
            <w:sz w:val="22"/>
            <w:szCs w:val="22"/>
          </w:rPr>
          <w:t>K</w:t>
        </w:r>
        <w:r>
          <w:rPr>
            <w:rFonts w:ascii="Calibri" w:eastAsia="Calibri" w:hAnsi="Calibri" w:cs="Calibri"/>
            <w:sz w:val="26"/>
            <w:szCs w:val="26"/>
            <w:vertAlign w:val="subscript"/>
          </w:rPr>
          <w:t>PHM0</w:t>
        </w:r>
        <w:r>
          <w:rPr>
            <w:rFonts w:ascii="Calibri" w:eastAsia="Calibri" w:hAnsi="Calibri" w:cs="Calibri"/>
            <w:sz w:val="26"/>
            <w:szCs w:val="26"/>
          </w:rPr>
          <w:tab/>
        </w:r>
        <w:r>
          <w:rPr>
            <w:rFonts w:ascii="Calibri" w:eastAsia="Calibri" w:hAnsi="Calibri" w:cs="Calibri"/>
            <w:sz w:val="22"/>
            <w:szCs w:val="22"/>
          </w:rPr>
          <w:t xml:space="preserve">je priemerná cena motorovej nafty vo výške </w:t>
        </w:r>
        <w:r>
          <w:rPr>
            <w:rFonts w:ascii="Calibri" w:eastAsia="Calibri" w:hAnsi="Calibri" w:cs="Calibri"/>
            <w:sz w:val="22"/>
            <w:szCs w:val="22"/>
            <w:highlight w:val="yellow"/>
          </w:rPr>
          <w:t>.......</w:t>
        </w:r>
        <w:r>
          <w:rPr>
            <w:rFonts w:ascii="Calibri" w:eastAsia="Calibri" w:hAnsi="Calibri" w:cs="Calibri"/>
            <w:sz w:val="22"/>
            <w:szCs w:val="22"/>
          </w:rPr>
          <w:t xml:space="preserve"> alebo priemerná cena CNG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určené ako</w:t>
        </w:r>
        <w:r>
          <w:rPr>
            <w:rFonts w:ascii="Calibri" w:eastAsia="Calibri" w:hAnsi="Calibri" w:cs="Calibri"/>
            <w:i/>
            <w:sz w:val="22"/>
            <w:szCs w:val="22"/>
          </w:rPr>
          <w:t xml:space="preserve"> </w:t>
        </w:r>
        <w:r>
          <w:rPr>
            <w:rFonts w:ascii="Calibri" w:eastAsia="Calibri" w:hAnsi="Calibri" w:cs="Calibri"/>
            <w:sz w:val="22"/>
            <w:szCs w:val="22"/>
          </w:rPr>
          <w:t>priemerná cena motorovej nafty alebo CNG v S</w:t>
        </w:r>
        <w:r>
          <w:rPr>
            <w:rFonts w:ascii="Calibri" w:eastAsia="Calibri" w:hAnsi="Calibri" w:cs="Calibri"/>
            <w:sz w:val="22"/>
            <w:szCs w:val="22"/>
          </w:rPr>
          <w:t>R za štvrťrok predchádzajúci štvrťroku, v ktorom uplynula lehota na predkladanie ponúk v Procese verejného obstarávania. Táto priemerná cena vychádza z priemerných mesačných cien motorovej nafty alebo CNG v SR zverejnených Štatistickým úradom SR a je vypoč</w:t>
        </w:r>
        <w:r>
          <w:rPr>
            <w:rFonts w:ascii="Calibri" w:eastAsia="Calibri" w:hAnsi="Calibri" w:cs="Calibri"/>
            <w:sz w:val="22"/>
            <w:szCs w:val="22"/>
          </w:rPr>
          <w:t>ítaná ako priemer cien za tri mesiace tvoriace príslušné štvrťroky (EUR).</w:t>
        </w:r>
      </w:ins>
    </w:p>
    <w:p w14:paraId="5D5F38B1" w14:textId="77777777" w:rsidR="00C42294" w:rsidRDefault="00972AD3">
      <w:pPr>
        <w:widowControl w:val="0"/>
        <w:numPr>
          <w:ilvl w:val="2"/>
          <w:numId w:val="40"/>
        </w:numPr>
        <w:pBdr>
          <w:top w:val="nil"/>
          <w:left w:val="nil"/>
          <w:bottom w:val="nil"/>
          <w:right w:val="nil"/>
          <w:between w:val="nil"/>
        </w:pBdr>
        <w:spacing w:after="240" w:line="276" w:lineRule="auto"/>
        <w:rPr>
          <w:ins w:id="479" w:author="Autor" w:date="2021-09-03T21:28:00Z"/>
          <w:rFonts w:ascii="Calibri" w:eastAsia="Calibri" w:hAnsi="Calibri" w:cs="Calibri"/>
          <w:color w:val="000000"/>
          <w:sz w:val="22"/>
          <w:szCs w:val="22"/>
        </w:rPr>
      </w:pPr>
      <w:ins w:id="480" w:author="Autor" w:date="2021-09-03T21:28:00Z">
        <w:r>
          <w:rPr>
            <w:rFonts w:ascii="Calibri" w:eastAsia="Calibri" w:hAnsi="Calibri" w:cs="Calibri"/>
            <w:b/>
            <w:color w:val="000000"/>
            <w:sz w:val="22"/>
            <w:szCs w:val="22"/>
          </w:rPr>
          <w:t xml:space="preserve">Aktualizácia časti ceny za náklady na “Cenu práce” </w:t>
        </w:r>
      </w:ins>
    </w:p>
    <w:p w14:paraId="290EB6DE" w14:textId="77777777" w:rsidR="00C42294" w:rsidRDefault="00972AD3">
      <w:pPr>
        <w:widowControl w:val="0"/>
        <w:pBdr>
          <w:top w:val="nil"/>
          <w:left w:val="nil"/>
          <w:bottom w:val="nil"/>
          <w:right w:val="nil"/>
          <w:between w:val="nil"/>
        </w:pBdr>
        <w:spacing w:line="276" w:lineRule="auto"/>
        <w:ind w:left="709"/>
        <w:rPr>
          <w:ins w:id="481" w:author="Autor" w:date="2021-09-03T21:28:00Z"/>
          <w:rFonts w:ascii="Calibri" w:eastAsia="Calibri" w:hAnsi="Calibri" w:cs="Calibri"/>
          <w:b/>
          <w:sz w:val="22"/>
          <w:szCs w:val="22"/>
        </w:rPr>
      </w:pPr>
      <w:ins w:id="482"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 xml:space="preserve">CP0  </w:t>
        </w:r>
        <w:r>
          <w:rPr>
            <w:rFonts w:ascii="Calibri" w:eastAsia="Calibri" w:hAnsi="Calibri" w:cs="Calibri"/>
            <w:sz w:val="22"/>
            <w:szCs w:val="22"/>
          </w:rPr>
          <w:t>časť ceny za “Cenu práce”</w:t>
        </w:r>
        <w:r>
          <w:rPr>
            <w:rFonts w:ascii="Calibri" w:eastAsia="Calibri" w:hAnsi="Calibri" w:cs="Calibri"/>
            <w:b/>
            <w:sz w:val="22"/>
            <w:szCs w:val="22"/>
          </w:rPr>
          <w:t xml:space="preserve"> </w:t>
        </w:r>
        <w:r>
          <w:rPr>
            <w:rFonts w:ascii="Calibri" w:eastAsia="Calibri" w:hAnsi="Calibri" w:cs="Calibri"/>
            <w:sz w:val="22"/>
            <w:szCs w:val="22"/>
          </w:rPr>
          <w:t>uvedená v bode 6.3.3 sa bude aktualizovať raz ročne podľa nasledujúceho vzorca pre každú veľkostnú skupinu vozidiel:</w:t>
        </w:r>
      </w:ins>
    </w:p>
    <w:p w14:paraId="348A30F3" w14:textId="77777777" w:rsidR="00C42294" w:rsidRDefault="00972AD3">
      <w:pPr>
        <w:widowControl w:val="0"/>
        <w:pBdr>
          <w:top w:val="nil"/>
          <w:left w:val="nil"/>
          <w:bottom w:val="nil"/>
          <w:right w:val="nil"/>
          <w:between w:val="nil"/>
        </w:pBdr>
        <w:spacing w:line="276" w:lineRule="auto"/>
        <w:ind w:left="566"/>
        <w:rPr>
          <w:ins w:id="483" w:author="Autor" w:date="2021-09-03T21:28:00Z"/>
          <w:rFonts w:ascii="Calibri" w:eastAsia="Calibri" w:hAnsi="Calibri" w:cs="Calibri"/>
          <w:b/>
          <w:i/>
          <w:sz w:val="22"/>
          <w:szCs w:val="22"/>
        </w:rPr>
      </w:pPr>
      <w:ins w:id="484" w:author="Autor" w:date="2021-09-03T21:28:00Z">
        <w:r>
          <w:rPr>
            <w:rFonts w:ascii="Calibri" w:eastAsia="Calibri" w:hAnsi="Calibri" w:cs="Calibri"/>
            <w:sz w:val="22"/>
            <w:szCs w:val="22"/>
          </w:rPr>
          <w:t xml:space="preserve"> </w:t>
        </w:r>
      </w:ins>
    </w:p>
    <w:p w14:paraId="3484AD00" w14:textId="77777777" w:rsidR="00C42294" w:rsidRDefault="00972AD3">
      <w:pPr>
        <w:spacing w:after="240" w:line="276" w:lineRule="auto"/>
        <w:ind w:left="482"/>
        <w:jc w:val="center"/>
        <w:rPr>
          <w:ins w:id="485" w:author="Autor" w:date="2021-09-03T21:28:00Z"/>
          <w:rFonts w:ascii="Calibri" w:eastAsia="Calibri" w:hAnsi="Calibri" w:cs="Calibri"/>
          <w:b/>
          <w:sz w:val="22"/>
          <w:szCs w:val="22"/>
        </w:rPr>
      </w:pPr>
      <w:ins w:id="486"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CPUX</w:t>
        </w:r>
        <w:r>
          <w:rPr>
            <w:rFonts w:ascii="Calibri" w:eastAsia="Calibri" w:hAnsi="Calibri" w:cs="Calibri"/>
            <w:b/>
            <w:sz w:val="22"/>
            <w:szCs w:val="22"/>
          </w:rPr>
          <w:t xml:space="preserve"> = CC</w:t>
        </w:r>
        <w:r>
          <w:rPr>
            <w:rFonts w:ascii="Calibri" w:eastAsia="Calibri" w:hAnsi="Calibri" w:cs="Calibri"/>
            <w:b/>
            <w:sz w:val="22"/>
            <w:szCs w:val="22"/>
            <w:vertAlign w:val="subscript"/>
          </w:rPr>
          <w:t>CP0X</w:t>
        </w:r>
        <w:r>
          <w:rPr>
            <w:rFonts w:ascii="Calibri" w:eastAsia="Calibri" w:hAnsi="Calibri" w:cs="Calibri"/>
            <w:b/>
            <w:sz w:val="22"/>
            <w:szCs w:val="22"/>
          </w:rPr>
          <w:t xml:space="preserve"> x K</w:t>
        </w:r>
        <w:r>
          <w:rPr>
            <w:rFonts w:ascii="Calibri" w:eastAsia="Calibri" w:hAnsi="Calibri" w:cs="Calibri"/>
            <w:b/>
            <w:sz w:val="22"/>
            <w:szCs w:val="22"/>
            <w:vertAlign w:val="subscript"/>
          </w:rPr>
          <w:t>PRIEMU/</w:t>
        </w: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b/>
            <w:sz w:val="22"/>
            <w:szCs w:val="22"/>
          </w:rPr>
          <w:t xml:space="preserve"> </w:t>
        </w:r>
      </w:ins>
    </w:p>
    <w:p w14:paraId="60EDA0DB" w14:textId="77777777" w:rsidR="00C42294" w:rsidRDefault="00972AD3">
      <w:pPr>
        <w:pBdr>
          <w:top w:val="nil"/>
          <w:left w:val="nil"/>
          <w:bottom w:val="nil"/>
          <w:right w:val="nil"/>
          <w:between w:val="nil"/>
        </w:pBdr>
        <w:spacing w:before="120" w:line="276" w:lineRule="auto"/>
        <w:ind w:firstLine="720"/>
        <w:rPr>
          <w:ins w:id="487" w:author="Autor" w:date="2021-09-03T21:28:00Z"/>
          <w:rFonts w:ascii="Calibri" w:eastAsia="Calibri" w:hAnsi="Calibri" w:cs="Calibri"/>
          <w:sz w:val="22"/>
          <w:szCs w:val="22"/>
        </w:rPr>
      </w:pPr>
      <w:ins w:id="488" w:author="Autor" w:date="2021-09-03T21:28:00Z">
        <w:r>
          <w:rPr>
            <w:rFonts w:ascii="Calibri" w:eastAsia="Calibri" w:hAnsi="Calibri" w:cs="Calibri"/>
            <w:sz w:val="22"/>
            <w:szCs w:val="22"/>
          </w:rPr>
          <w:t>index X</w:t>
        </w:r>
        <w:r>
          <w:rPr>
            <w:rFonts w:ascii="Calibri" w:eastAsia="Calibri" w:hAnsi="Calibri" w:cs="Calibri"/>
            <w:sz w:val="22"/>
            <w:szCs w:val="22"/>
          </w:rPr>
          <w:tab/>
        </w:r>
        <w:r>
          <w:rPr>
            <w:rFonts w:ascii="Calibri" w:eastAsia="Calibri" w:hAnsi="Calibri" w:cs="Calibri"/>
            <w:sz w:val="22"/>
            <w:szCs w:val="22"/>
          </w:rPr>
          <w:tab/>
          <w:t>označuje veľkostnú skupinu vozidiel (veľkokapacitné vozidlo, štandardné</w:t>
        </w:r>
        <w:r>
          <w:rPr>
            <w:rFonts w:ascii="Calibri" w:eastAsia="Calibri" w:hAnsi="Calibri" w:cs="Calibri"/>
            <w:sz w:val="22"/>
            <w:szCs w:val="22"/>
          </w:rPr>
          <w:br/>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vozidlo, nízkokapacitné vozidlo)</w:t>
        </w:r>
      </w:ins>
    </w:p>
    <w:p w14:paraId="1740D2D1" w14:textId="77777777" w:rsidR="00C42294" w:rsidRDefault="00972AD3">
      <w:pPr>
        <w:spacing w:before="120" w:line="276" w:lineRule="auto"/>
        <w:ind w:left="2127" w:hanging="1407"/>
        <w:rPr>
          <w:ins w:id="489" w:author="Autor" w:date="2021-09-03T21:28:00Z"/>
          <w:rFonts w:ascii="Calibri" w:eastAsia="Calibri" w:hAnsi="Calibri" w:cs="Calibri"/>
          <w:sz w:val="22"/>
          <w:szCs w:val="22"/>
        </w:rPr>
      </w:pPr>
      <w:ins w:id="490" w:author="Autor" w:date="2021-09-03T21:28:00Z">
        <w:r>
          <w:rPr>
            <w:rFonts w:ascii="Calibri" w:eastAsia="Calibri" w:hAnsi="Calibri" w:cs="Calibri"/>
            <w:sz w:val="22"/>
            <w:szCs w:val="22"/>
          </w:rPr>
          <w:t>CC</w:t>
        </w:r>
        <w:r>
          <w:rPr>
            <w:rFonts w:ascii="Calibri" w:eastAsia="Calibri" w:hAnsi="Calibri" w:cs="Calibri"/>
            <w:sz w:val="26"/>
            <w:szCs w:val="26"/>
            <w:vertAlign w:val="subscript"/>
          </w:rPr>
          <w:t>CPUX</w:t>
        </w:r>
        <w:r>
          <w:rPr>
            <w:rFonts w:ascii="Calibri" w:eastAsia="Calibri" w:hAnsi="Calibri" w:cs="Calibri"/>
            <w:sz w:val="26"/>
            <w:szCs w:val="26"/>
          </w:rPr>
          <w:t xml:space="preserve"> </w:t>
        </w:r>
        <w:r>
          <w:rPr>
            <w:rFonts w:ascii="Calibri" w:eastAsia="Calibri" w:hAnsi="Calibri" w:cs="Calibri"/>
            <w:sz w:val="22"/>
            <w:szCs w:val="22"/>
          </w:rPr>
          <w:t xml:space="preserve">       </w:t>
        </w:r>
        <w:r>
          <w:rPr>
            <w:rFonts w:ascii="Calibri" w:eastAsia="Calibri" w:hAnsi="Calibri" w:cs="Calibri"/>
            <w:sz w:val="22"/>
            <w:szCs w:val="22"/>
          </w:rPr>
          <w:tab/>
          <w:t>je aktualizovaná časť ceny “Cena práce”. Hodnota bude zaokrúhlená na celé eurá (EUR)</w:t>
        </w:r>
      </w:ins>
    </w:p>
    <w:p w14:paraId="2CE46CED" w14:textId="77777777" w:rsidR="00C42294" w:rsidRDefault="00972AD3">
      <w:pPr>
        <w:spacing w:before="120" w:line="276" w:lineRule="auto"/>
        <w:ind w:left="1560" w:hanging="851"/>
        <w:rPr>
          <w:ins w:id="491" w:author="Autor" w:date="2021-09-03T21:28:00Z"/>
          <w:rFonts w:ascii="Calibri" w:eastAsia="Calibri" w:hAnsi="Calibri" w:cs="Calibri"/>
          <w:sz w:val="22"/>
          <w:szCs w:val="22"/>
        </w:rPr>
      </w:pPr>
      <w:ins w:id="492" w:author="Autor" w:date="2021-09-03T21:28:00Z">
        <w:r>
          <w:rPr>
            <w:rFonts w:ascii="Calibri" w:eastAsia="Calibri" w:hAnsi="Calibri" w:cs="Calibri"/>
            <w:sz w:val="22"/>
            <w:szCs w:val="22"/>
          </w:rPr>
          <w:t>CC</w:t>
        </w:r>
        <w:r>
          <w:rPr>
            <w:rFonts w:ascii="Calibri" w:eastAsia="Calibri" w:hAnsi="Calibri" w:cs="Calibri"/>
            <w:sz w:val="26"/>
            <w:szCs w:val="26"/>
            <w:vertAlign w:val="subscript"/>
          </w:rPr>
          <w:t xml:space="preserve">CP0X </w:t>
        </w:r>
        <w:r>
          <w:rPr>
            <w:rFonts w:ascii="Calibri" w:eastAsia="Calibri" w:hAnsi="Calibri" w:cs="Calibri"/>
            <w:sz w:val="26"/>
            <w:szCs w:val="26"/>
            <w:vertAlign w:val="subscript"/>
          </w:rPr>
          <w:tab/>
        </w:r>
        <w:r>
          <w:rPr>
            <w:rFonts w:ascii="Calibri" w:eastAsia="Calibri" w:hAnsi="Calibri" w:cs="Calibri"/>
            <w:sz w:val="22"/>
            <w:szCs w:val="22"/>
            <w:vertAlign w:val="subscript"/>
          </w:rPr>
          <w:t xml:space="preserve">          </w:t>
        </w:r>
        <w:r>
          <w:rPr>
            <w:rFonts w:ascii="Calibri" w:eastAsia="Calibri" w:hAnsi="Calibri" w:cs="Calibri"/>
            <w:sz w:val="22"/>
            <w:szCs w:val="22"/>
            <w:vertAlign w:val="subscript"/>
          </w:rPr>
          <w:tab/>
        </w:r>
        <w:r>
          <w:rPr>
            <w:rFonts w:ascii="Calibri" w:eastAsia="Calibri" w:hAnsi="Calibri" w:cs="Calibri"/>
            <w:sz w:val="22"/>
            <w:szCs w:val="22"/>
          </w:rPr>
          <w:t xml:space="preserve">predstavuje príslušnú časť ceny “Cena práce” podľa bodu 6.3.3 (EUR) </w:t>
        </w:r>
      </w:ins>
    </w:p>
    <w:p w14:paraId="52338122" w14:textId="77777777" w:rsidR="00C42294" w:rsidRDefault="00972AD3">
      <w:pPr>
        <w:spacing w:before="120" w:after="120" w:line="276" w:lineRule="auto"/>
        <w:ind w:left="2127" w:hanging="1418"/>
        <w:rPr>
          <w:ins w:id="493" w:author="Autor" w:date="2021-09-03T21:28:00Z"/>
          <w:rFonts w:ascii="Calibri" w:eastAsia="Calibri" w:hAnsi="Calibri" w:cs="Calibri"/>
          <w:sz w:val="22"/>
          <w:szCs w:val="22"/>
          <w:vertAlign w:val="subscript"/>
        </w:rPr>
      </w:pPr>
      <w:ins w:id="494" w:author="Autor" w:date="2021-09-03T21:28:00Z">
        <w:r>
          <w:rPr>
            <w:rFonts w:ascii="Calibri" w:eastAsia="Calibri" w:hAnsi="Calibri" w:cs="Calibri"/>
            <w:sz w:val="22"/>
            <w:szCs w:val="22"/>
          </w:rPr>
          <w:t>K</w:t>
        </w:r>
        <w:r>
          <w:rPr>
            <w:rFonts w:ascii="Calibri" w:eastAsia="Calibri" w:hAnsi="Calibri" w:cs="Calibri"/>
            <w:sz w:val="26"/>
            <w:szCs w:val="26"/>
            <w:vertAlign w:val="subscript"/>
          </w:rPr>
          <w:t xml:space="preserve">PRIEMU </w:t>
        </w:r>
        <w:r>
          <w:rPr>
            <w:rFonts w:ascii="Calibri" w:eastAsia="Calibri" w:hAnsi="Calibri" w:cs="Calibri"/>
            <w:sz w:val="22"/>
            <w:szCs w:val="22"/>
            <w:vertAlign w:val="subscript"/>
          </w:rPr>
          <w:t xml:space="preserve"> </w:t>
        </w:r>
        <w:r>
          <w:rPr>
            <w:rFonts w:ascii="Calibri" w:eastAsia="Calibri" w:hAnsi="Calibri" w:cs="Calibri"/>
            <w:sz w:val="22"/>
            <w:szCs w:val="22"/>
            <w:vertAlign w:val="subscript"/>
          </w:rPr>
          <w:tab/>
        </w:r>
        <w:r>
          <w:rPr>
            <w:rFonts w:ascii="Calibri" w:eastAsia="Calibri" w:hAnsi="Calibri" w:cs="Calibri"/>
            <w:sz w:val="22"/>
            <w:szCs w:val="22"/>
          </w:rPr>
          <w:t>je priemerná nominálna me</w:t>
        </w:r>
        <w:r>
          <w:rPr>
            <w:rFonts w:ascii="Calibri" w:eastAsia="Calibri" w:hAnsi="Calibri" w:cs="Calibri"/>
            <w:sz w:val="22"/>
            <w:szCs w:val="22"/>
          </w:rPr>
          <w:t>sačná mzda zamestnanca hospodárstva SR zverejnená Štatistickým úradom SR za štyri kalendárne štvrťroky bezprostredne predchádzajúce štvrťroku, pre ktorý je vypočítaná CC</w:t>
        </w:r>
        <w:r>
          <w:rPr>
            <w:rFonts w:ascii="Calibri" w:eastAsia="Calibri" w:hAnsi="Calibri" w:cs="Calibri"/>
            <w:sz w:val="22"/>
            <w:szCs w:val="22"/>
            <w:vertAlign w:val="subscript"/>
          </w:rPr>
          <w:t>CPU</w:t>
        </w:r>
      </w:ins>
    </w:p>
    <w:p w14:paraId="1CEDE8AB" w14:textId="77777777" w:rsidR="00C42294" w:rsidRDefault="00972AD3">
      <w:pPr>
        <w:spacing w:before="120" w:after="240" w:line="276" w:lineRule="auto"/>
        <w:ind w:left="2127" w:hanging="1418"/>
        <w:rPr>
          <w:ins w:id="495" w:author="Autor" w:date="2021-09-03T21:28:00Z"/>
          <w:rFonts w:ascii="Calibri" w:eastAsia="Calibri" w:hAnsi="Calibri" w:cs="Calibri"/>
          <w:sz w:val="22"/>
          <w:szCs w:val="22"/>
        </w:rPr>
      </w:pPr>
      <w:ins w:id="496" w:author="Autor" w:date="2021-09-03T21:28:00Z">
        <w:r>
          <w:rPr>
            <w:rFonts w:ascii="Calibri" w:eastAsia="Calibri" w:hAnsi="Calibri" w:cs="Calibri"/>
            <w:sz w:val="22"/>
            <w:szCs w:val="22"/>
          </w:rPr>
          <w:t>K</w:t>
        </w:r>
        <w:r>
          <w:rPr>
            <w:rFonts w:ascii="Calibri" w:eastAsia="Calibri" w:hAnsi="Calibri" w:cs="Calibri"/>
            <w:sz w:val="26"/>
            <w:szCs w:val="26"/>
            <w:vertAlign w:val="subscript"/>
          </w:rPr>
          <w:t xml:space="preserve">PRIEM0  </w:t>
        </w:r>
        <w:r>
          <w:rPr>
            <w:rFonts w:ascii="Calibri" w:eastAsia="Calibri" w:hAnsi="Calibri" w:cs="Calibri"/>
            <w:sz w:val="26"/>
            <w:szCs w:val="26"/>
            <w:vertAlign w:val="subscript"/>
          </w:rPr>
          <w:tab/>
        </w:r>
        <w:r>
          <w:rPr>
            <w:rFonts w:ascii="Calibri" w:eastAsia="Calibri" w:hAnsi="Calibri" w:cs="Calibri"/>
            <w:sz w:val="22"/>
            <w:szCs w:val="22"/>
          </w:rPr>
          <w:t xml:space="preserve">je priemerná hodnota priemernej mesačnej nominálnej mzdy zamestnanca hospodárstva SR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určená ako</w:t>
        </w:r>
        <w:r>
          <w:rPr>
            <w:rFonts w:ascii="Calibri" w:eastAsia="Calibri" w:hAnsi="Calibri" w:cs="Calibri"/>
            <w:i/>
            <w:sz w:val="22"/>
            <w:szCs w:val="22"/>
          </w:rPr>
          <w:t xml:space="preserve"> </w:t>
        </w:r>
        <w:r>
          <w:rPr>
            <w:rFonts w:ascii="Calibri" w:eastAsia="Calibri" w:hAnsi="Calibri" w:cs="Calibri"/>
            <w:sz w:val="22"/>
            <w:szCs w:val="22"/>
          </w:rPr>
          <w:t xml:space="preserve">priemer hodnôt priemernej mesačnej nominálnej mzdy zamestnanca hospodárstva SR zverejnených </w:t>
        </w:r>
        <w:r>
          <w:rPr>
            <w:rFonts w:ascii="Calibri" w:eastAsia="Calibri" w:hAnsi="Calibri" w:cs="Calibri"/>
            <w:sz w:val="22"/>
            <w:szCs w:val="22"/>
          </w:rPr>
          <w:t xml:space="preserve">Štatistickým úradom SR za štyri štvrťroky bezprostredne predchádzajúce štvrťroku, v ktorom uplynula lehota na predkladanie ponúk v Procese verejného obstarávania  </w:t>
        </w:r>
      </w:ins>
    </w:p>
    <w:p w14:paraId="6E03B080" w14:textId="77777777" w:rsidR="00C42294" w:rsidRDefault="00972AD3">
      <w:pPr>
        <w:widowControl w:val="0"/>
        <w:numPr>
          <w:ilvl w:val="2"/>
          <w:numId w:val="40"/>
        </w:numPr>
        <w:pBdr>
          <w:top w:val="nil"/>
          <w:left w:val="nil"/>
          <w:bottom w:val="nil"/>
          <w:right w:val="nil"/>
          <w:between w:val="nil"/>
        </w:pBdr>
        <w:spacing w:after="240" w:line="276" w:lineRule="auto"/>
        <w:rPr>
          <w:ins w:id="497" w:author="Autor" w:date="2021-09-03T21:28:00Z"/>
          <w:rFonts w:ascii="Calibri" w:eastAsia="Calibri" w:hAnsi="Calibri" w:cs="Calibri"/>
          <w:color w:val="000000"/>
          <w:sz w:val="22"/>
          <w:szCs w:val="22"/>
        </w:rPr>
      </w:pPr>
      <w:ins w:id="498" w:author="Autor" w:date="2021-09-03T21:28:00Z">
        <w:r>
          <w:rPr>
            <w:rFonts w:ascii="Calibri" w:eastAsia="Calibri" w:hAnsi="Calibri" w:cs="Calibri"/>
            <w:b/>
            <w:color w:val="000000"/>
            <w:sz w:val="22"/>
            <w:szCs w:val="22"/>
          </w:rPr>
          <w:t xml:space="preserve">Aktualizácia časti maximálnej ceny za “Ostatné náklady” </w:t>
        </w:r>
      </w:ins>
    </w:p>
    <w:p w14:paraId="1E970A2D" w14:textId="77777777" w:rsidR="00C42294" w:rsidRDefault="00972AD3">
      <w:pPr>
        <w:widowControl w:val="0"/>
        <w:spacing w:before="120" w:after="240" w:line="276" w:lineRule="auto"/>
        <w:ind w:left="709"/>
        <w:rPr>
          <w:ins w:id="499" w:author="Autor" w:date="2021-09-03T21:28:00Z"/>
          <w:rFonts w:ascii="Calibri" w:eastAsia="Calibri" w:hAnsi="Calibri" w:cs="Calibri"/>
          <w:sz w:val="22"/>
          <w:szCs w:val="22"/>
        </w:rPr>
      </w:pPr>
      <w:ins w:id="500"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ON0</w:t>
        </w:r>
        <w:r>
          <w:rPr>
            <w:rFonts w:ascii="Calibri" w:eastAsia="Calibri" w:hAnsi="Calibri" w:cs="Calibri"/>
            <w:sz w:val="22"/>
            <w:szCs w:val="22"/>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w:t>
        </w:r>
        <w:r>
          <w:rPr>
            <w:rFonts w:ascii="Calibri" w:eastAsia="Calibri" w:hAnsi="Calibri" w:cs="Calibri"/>
            <w:sz w:val="22"/>
            <w:szCs w:val="22"/>
          </w:rPr>
          <w:t>ude vypočítaná podľa nasledujúceho vzorca:</w:t>
        </w:r>
      </w:ins>
    </w:p>
    <w:p w14:paraId="236E1493" w14:textId="77777777" w:rsidR="00C42294" w:rsidRDefault="00972AD3">
      <w:pPr>
        <w:widowControl w:val="0"/>
        <w:tabs>
          <w:tab w:val="left" w:pos="708"/>
        </w:tabs>
        <w:spacing w:before="120" w:line="276" w:lineRule="auto"/>
        <w:ind w:left="480"/>
        <w:jc w:val="center"/>
        <w:rPr>
          <w:ins w:id="501" w:author="Autor" w:date="2021-09-03T21:28:00Z"/>
          <w:rFonts w:ascii="Calibri" w:eastAsia="Calibri" w:hAnsi="Calibri" w:cs="Calibri"/>
          <w:b/>
          <w:sz w:val="22"/>
          <w:szCs w:val="22"/>
        </w:rPr>
      </w:pPr>
      <w:ins w:id="502" w:author="Autor" w:date="2021-09-03T21:28:00Z">
        <w:r>
          <w:rPr>
            <w:rFonts w:ascii="Calibri" w:eastAsia="Calibri" w:hAnsi="Calibri" w:cs="Calibri"/>
            <w:b/>
            <w:sz w:val="22"/>
            <w:szCs w:val="22"/>
          </w:rPr>
          <w:t>CC</w:t>
        </w:r>
        <w:r>
          <w:rPr>
            <w:rFonts w:ascii="Calibri" w:eastAsia="Calibri" w:hAnsi="Calibri" w:cs="Calibri"/>
            <w:b/>
            <w:sz w:val="22"/>
            <w:szCs w:val="22"/>
            <w:vertAlign w:val="subscript"/>
          </w:rPr>
          <w:t>ONUX</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ON0X  </w:t>
        </w:r>
        <w:r>
          <w:rPr>
            <w:rFonts w:ascii="Calibri" w:eastAsia="Calibri" w:hAnsi="Calibri" w:cs="Calibri"/>
            <w:b/>
            <w:sz w:val="22"/>
            <w:szCs w:val="22"/>
          </w:rPr>
          <w:t>x [K</w:t>
        </w:r>
        <w:r>
          <w:rPr>
            <w:rFonts w:ascii="Calibri" w:eastAsia="Calibri" w:hAnsi="Calibri" w:cs="Calibri"/>
            <w:b/>
            <w:sz w:val="22"/>
            <w:szCs w:val="22"/>
            <w:vertAlign w:val="subscript"/>
          </w:rPr>
          <w:t>ONU</w:t>
        </w:r>
        <w:r>
          <w:rPr>
            <w:rFonts w:ascii="Calibri" w:eastAsia="Calibri" w:hAnsi="Calibri" w:cs="Calibri"/>
            <w:b/>
            <w:sz w:val="22"/>
            <w:szCs w:val="22"/>
          </w:rPr>
          <w:t xml:space="preserve"> / K</w:t>
        </w:r>
        <w:r>
          <w:rPr>
            <w:rFonts w:ascii="Calibri" w:eastAsia="Calibri" w:hAnsi="Calibri" w:cs="Calibri"/>
            <w:b/>
            <w:sz w:val="22"/>
            <w:szCs w:val="22"/>
            <w:vertAlign w:val="subscript"/>
          </w:rPr>
          <w:t>ON0</w:t>
        </w:r>
        <w:r>
          <w:rPr>
            <w:rFonts w:ascii="Calibri" w:eastAsia="Calibri" w:hAnsi="Calibri" w:cs="Calibri"/>
            <w:b/>
            <w:sz w:val="22"/>
            <w:szCs w:val="22"/>
          </w:rPr>
          <w:t>]</w:t>
        </w:r>
      </w:ins>
    </w:p>
    <w:p w14:paraId="51181608" w14:textId="77777777" w:rsidR="00C42294" w:rsidRDefault="00C42294">
      <w:pPr>
        <w:widowControl w:val="0"/>
        <w:spacing w:before="120" w:after="120" w:line="276" w:lineRule="auto"/>
        <w:ind w:left="1560" w:hanging="852"/>
        <w:rPr>
          <w:ins w:id="503" w:author="Autor" w:date="2021-09-03T21:28:00Z"/>
          <w:rFonts w:ascii="Calibri" w:eastAsia="Calibri" w:hAnsi="Calibri" w:cs="Calibri"/>
          <w:sz w:val="22"/>
          <w:szCs w:val="22"/>
        </w:rPr>
      </w:pPr>
    </w:p>
    <w:p w14:paraId="24120773" w14:textId="77777777" w:rsidR="00C42294" w:rsidRDefault="00972AD3">
      <w:pPr>
        <w:widowControl w:val="0"/>
        <w:pBdr>
          <w:top w:val="nil"/>
          <w:left w:val="nil"/>
          <w:bottom w:val="nil"/>
          <w:right w:val="nil"/>
          <w:between w:val="nil"/>
        </w:pBdr>
        <w:spacing w:before="120" w:after="120" w:line="276" w:lineRule="auto"/>
        <w:ind w:left="1701" w:hanging="760"/>
        <w:rPr>
          <w:ins w:id="504" w:author="Autor" w:date="2021-09-03T21:28:00Z"/>
          <w:rFonts w:ascii="Calibri" w:eastAsia="Calibri" w:hAnsi="Calibri" w:cs="Calibri"/>
          <w:sz w:val="22"/>
          <w:szCs w:val="22"/>
        </w:rPr>
      </w:pPr>
      <w:ins w:id="505" w:author="Autor" w:date="2021-09-03T21:28:00Z">
        <w:r>
          <w:rPr>
            <w:rFonts w:ascii="Calibri" w:eastAsia="Calibri" w:hAnsi="Calibri" w:cs="Calibri"/>
            <w:sz w:val="22"/>
            <w:szCs w:val="22"/>
          </w:rPr>
          <w:t>index X</w:t>
        </w:r>
        <w:r>
          <w:rPr>
            <w:rFonts w:ascii="Calibri" w:eastAsia="Calibri" w:hAnsi="Calibri" w:cs="Calibri"/>
            <w:sz w:val="22"/>
            <w:szCs w:val="22"/>
          </w:rPr>
          <w:tab/>
          <w:t>označuje veľkostnú skupinu vozidiel (veľkokapacitné vozidlo, štandardné vozidlo, nízkokapacitné vozidlo)</w:t>
        </w:r>
      </w:ins>
    </w:p>
    <w:p w14:paraId="62B498BF" w14:textId="77777777" w:rsidR="00C42294" w:rsidRDefault="00972AD3">
      <w:pPr>
        <w:widowControl w:val="0"/>
        <w:spacing w:before="120" w:after="120" w:line="276" w:lineRule="auto"/>
        <w:ind w:left="1701" w:hanging="760"/>
        <w:rPr>
          <w:ins w:id="506" w:author="Autor" w:date="2021-09-03T21:28:00Z"/>
          <w:rFonts w:ascii="Calibri" w:eastAsia="Calibri" w:hAnsi="Calibri" w:cs="Calibri"/>
          <w:sz w:val="22"/>
          <w:szCs w:val="22"/>
        </w:rPr>
      </w:pPr>
      <w:ins w:id="507" w:author="Autor" w:date="2021-09-03T21:28:00Z">
        <w:r>
          <w:rPr>
            <w:rFonts w:ascii="Calibri" w:eastAsia="Calibri" w:hAnsi="Calibri" w:cs="Calibri"/>
            <w:sz w:val="22"/>
            <w:szCs w:val="22"/>
          </w:rPr>
          <w:t>CC</w:t>
        </w:r>
        <w:r>
          <w:rPr>
            <w:rFonts w:ascii="Calibri" w:eastAsia="Calibri" w:hAnsi="Calibri" w:cs="Calibri"/>
            <w:sz w:val="26"/>
            <w:szCs w:val="26"/>
            <w:vertAlign w:val="subscript"/>
          </w:rPr>
          <w:t>ONUX</w:t>
        </w:r>
        <w:r>
          <w:rPr>
            <w:rFonts w:ascii="Calibri" w:eastAsia="Calibri" w:hAnsi="Calibri" w:cs="Calibri"/>
            <w:sz w:val="26"/>
            <w:szCs w:val="26"/>
          </w:rPr>
          <w:tab/>
        </w:r>
        <w:r>
          <w:rPr>
            <w:rFonts w:ascii="Calibri" w:eastAsia="Calibri" w:hAnsi="Calibri" w:cs="Calibri"/>
            <w:sz w:val="22"/>
            <w:szCs w:val="22"/>
          </w:rPr>
          <w:t>je aktualizovaná časť ceny Ostatné náklady. Hodnota bude zaokrúhlená na celé eurá (EUR)</w:t>
        </w:r>
      </w:ins>
    </w:p>
    <w:p w14:paraId="4554CCA6" w14:textId="77777777" w:rsidR="00C42294" w:rsidRDefault="00972AD3">
      <w:pPr>
        <w:widowControl w:val="0"/>
        <w:spacing w:before="120" w:after="120" w:line="276" w:lineRule="auto"/>
        <w:ind w:left="1701" w:hanging="760"/>
        <w:rPr>
          <w:ins w:id="508" w:author="Autor" w:date="2021-09-03T21:28:00Z"/>
          <w:rFonts w:ascii="Calibri" w:eastAsia="Calibri" w:hAnsi="Calibri" w:cs="Calibri"/>
          <w:sz w:val="22"/>
          <w:szCs w:val="22"/>
        </w:rPr>
      </w:pPr>
      <w:ins w:id="509" w:author="Autor" w:date="2021-09-03T21:28:00Z">
        <w:r>
          <w:rPr>
            <w:rFonts w:ascii="Calibri" w:eastAsia="Calibri" w:hAnsi="Calibri" w:cs="Calibri"/>
            <w:sz w:val="22"/>
            <w:szCs w:val="22"/>
          </w:rPr>
          <w:t>CC</w:t>
        </w:r>
        <w:r>
          <w:rPr>
            <w:rFonts w:ascii="Calibri" w:eastAsia="Calibri" w:hAnsi="Calibri" w:cs="Calibri"/>
            <w:sz w:val="26"/>
            <w:szCs w:val="26"/>
            <w:vertAlign w:val="subscript"/>
          </w:rPr>
          <w:t>ON0X</w:t>
        </w:r>
        <w:r>
          <w:rPr>
            <w:rFonts w:ascii="Calibri" w:eastAsia="Calibri" w:hAnsi="Calibri" w:cs="Calibri"/>
            <w:sz w:val="26"/>
            <w:szCs w:val="26"/>
            <w:vertAlign w:val="subscript"/>
          </w:rPr>
          <w:tab/>
        </w:r>
        <w:r>
          <w:rPr>
            <w:rFonts w:ascii="Calibri" w:eastAsia="Calibri" w:hAnsi="Calibri" w:cs="Calibri"/>
            <w:sz w:val="22"/>
            <w:szCs w:val="22"/>
          </w:rPr>
          <w:t>je časť ceny Ostatné náklady podľa bodu 6.3.3</w:t>
        </w:r>
      </w:ins>
    </w:p>
    <w:p w14:paraId="613BE068" w14:textId="77777777" w:rsidR="00C42294" w:rsidRDefault="00972AD3">
      <w:pPr>
        <w:widowControl w:val="0"/>
        <w:spacing w:before="120" w:after="120" w:line="276" w:lineRule="auto"/>
        <w:ind w:left="1701" w:hanging="760"/>
        <w:rPr>
          <w:ins w:id="510" w:author="Autor" w:date="2021-09-03T21:28:00Z"/>
          <w:rFonts w:ascii="Calibri" w:eastAsia="Calibri" w:hAnsi="Calibri" w:cs="Calibri"/>
          <w:sz w:val="22"/>
          <w:szCs w:val="22"/>
        </w:rPr>
      </w:pPr>
      <w:ins w:id="511" w:author="Autor" w:date="2021-09-03T21:28:00Z">
        <w:r>
          <w:rPr>
            <w:rFonts w:ascii="Calibri" w:eastAsia="Calibri" w:hAnsi="Calibri" w:cs="Calibri"/>
            <w:sz w:val="22"/>
            <w:szCs w:val="22"/>
          </w:rPr>
          <w:t>K</w:t>
        </w:r>
        <w:r>
          <w:rPr>
            <w:rFonts w:ascii="Calibri" w:eastAsia="Calibri" w:hAnsi="Calibri" w:cs="Calibri"/>
            <w:sz w:val="26"/>
            <w:szCs w:val="26"/>
            <w:vertAlign w:val="subscript"/>
          </w:rPr>
          <w:t>ONU</w:t>
        </w:r>
        <w:r>
          <w:rPr>
            <w:rFonts w:ascii="Calibri" w:eastAsia="Calibri" w:hAnsi="Calibri" w:cs="Calibri"/>
            <w:sz w:val="26"/>
            <w:szCs w:val="26"/>
            <w:vertAlign w:val="subscript"/>
          </w:rPr>
          <w:tab/>
        </w:r>
        <w:r>
          <w:rPr>
            <w:rFonts w:ascii="Calibri" w:eastAsia="Calibri" w:hAnsi="Calibri" w:cs="Calibri"/>
            <w:sz w:val="22"/>
            <w:szCs w:val="22"/>
          </w:rPr>
          <w:t>je priemerná úroveň spotrebiteľských cien v SR za kalendárny rok, pre ktorý je vypočítaná CC</w:t>
        </w:r>
        <w:r>
          <w:rPr>
            <w:rFonts w:ascii="Calibri" w:eastAsia="Calibri" w:hAnsi="Calibri" w:cs="Calibri"/>
            <w:sz w:val="22"/>
            <w:szCs w:val="22"/>
            <w:vertAlign w:val="subscript"/>
          </w:rPr>
          <w:t>ONUX</w:t>
        </w:r>
        <w:r>
          <w:rPr>
            <w:rFonts w:ascii="Calibri" w:eastAsia="Calibri" w:hAnsi="Calibri" w:cs="Calibri"/>
            <w:sz w:val="22"/>
            <w:szCs w:val="22"/>
          </w:rPr>
          <w:t xml:space="preserve"> </w:t>
        </w:r>
      </w:ins>
    </w:p>
    <w:p w14:paraId="511CE965" w14:textId="77777777" w:rsidR="00C42294" w:rsidRDefault="00972AD3">
      <w:pPr>
        <w:widowControl w:val="0"/>
        <w:spacing w:before="120" w:after="120" w:line="276" w:lineRule="auto"/>
        <w:ind w:left="1701" w:hanging="761"/>
        <w:rPr>
          <w:ins w:id="512" w:author="Autor" w:date="2021-09-03T21:28:00Z"/>
          <w:rFonts w:ascii="Calibri" w:eastAsia="Calibri" w:hAnsi="Calibri" w:cs="Calibri"/>
          <w:sz w:val="22"/>
          <w:szCs w:val="22"/>
        </w:rPr>
      </w:pPr>
      <w:ins w:id="513" w:author="Autor" w:date="2021-09-03T21:28:00Z">
        <w:r>
          <w:rPr>
            <w:rFonts w:ascii="Calibri" w:eastAsia="Calibri" w:hAnsi="Calibri" w:cs="Calibri"/>
            <w:sz w:val="22"/>
            <w:szCs w:val="22"/>
          </w:rPr>
          <w:t>K</w:t>
        </w:r>
        <w:r>
          <w:rPr>
            <w:rFonts w:ascii="Calibri" w:eastAsia="Calibri" w:hAnsi="Calibri" w:cs="Calibri"/>
            <w:sz w:val="26"/>
            <w:szCs w:val="26"/>
            <w:vertAlign w:val="subscript"/>
          </w:rPr>
          <w:t>ON0</w:t>
        </w:r>
        <w:r>
          <w:rPr>
            <w:rFonts w:ascii="Calibri" w:eastAsia="Calibri" w:hAnsi="Calibri" w:cs="Calibri"/>
            <w:sz w:val="26"/>
            <w:szCs w:val="26"/>
            <w:vertAlign w:val="subscript"/>
          </w:rPr>
          <w:tab/>
        </w:r>
        <w:r>
          <w:rPr>
            <w:rFonts w:ascii="Calibri" w:eastAsia="Calibri" w:hAnsi="Calibri" w:cs="Calibri"/>
            <w:sz w:val="22"/>
            <w:szCs w:val="22"/>
          </w:rPr>
          <w:t xml:space="preserve">je priemerná hodnota úrovne spotrebiteľských cien v SR vo výške </w:t>
        </w:r>
        <w:r>
          <w:rPr>
            <w:rFonts w:ascii="Calibri" w:eastAsia="Calibri" w:hAnsi="Calibri" w:cs="Calibri"/>
            <w:sz w:val="22"/>
            <w:szCs w:val="22"/>
            <w:highlight w:val="yellow"/>
          </w:rPr>
          <w:t>.........</w:t>
        </w:r>
        <w:r>
          <w:rPr>
            <w:rFonts w:ascii="Calibri" w:eastAsia="Calibri" w:hAnsi="Calibri" w:cs="Calibri"/>
            <w:sz w:val="22"/>
            <w:szCs w:val="22"/>
          </w:rPr>
          <w:t xml:space="preserve"> </w:t>
        </w:r>
        <w:r>
          <w:rPr>
            <w:rFonts w:ascii="Calibri" w:eastAsia="Calibri" w:hAnsi="Calibri" w:cs="Calibri"/>
            <w:i/>
            <w:sz w:val="22"/>
            <w:szCs w:val="22"/>
          </w:rPr>
          <w:t>(doplní verejný obstarávateľ pred podpisom zmluvy)</w:t>
        </w:r>
        <w:r>
          <w:rPr>
            <w:rFonts w:ascii="Calibri" w:eastAsia="Calibri" w:hAnsi="Calibri" w:cs="Calibri"/>
            <w:sz w:val="22"/>
            <w:szCs w:val="22"/>
          </w:rPr>
          <w:t xml:space="preserve"> určená ako</w:t>
        </w:r>
        <w:r>
          <w:rPr>
            <w:rFonts w:ascii="Calibri" w:eastAsia="Calibri" w:hAnsi="Calibri" w:cs="Calibri"/>
            <w:i/>
            <w:sz w:val="22"/>
            <w:szCs w:val="22"/>
          </w:rPr>
          <w:t xml:space="preserve"> </w:t>
        </w:r>
        <w:r>
          <w:rPr>
            <w:rFonts w:ascii="Calibri" w:eastAsia="Calibri" w:hAnsi="Calibri" w:cs="Calibri"/>
            <w:sz w:val="22"/>
            <w:szCs w:val="22"/>
          </w:rPr>
          <w:t>priemerná úroveň spotrebiteľských cien v SR za štvrťrok predchádzajúci štvrťroku, v ktorom uplynula lehota na predkladan</w:t>
        </w:r>
        <w:r>
          <w:rPr>
            <w:rFonts w:ascii="Calibri" w:eastAsia="Calibri" w:hAnsi="Calibri" w:cs="Calibri"/>
            <w:sz w:val="22"/>
            <w:szCs w:val="22"/>
          </w:rPr>
          <w:t>ie ponúk v Procese verejného obstarávania.</w:t>
        </w:r>
      </w:ins>
    </w:p>
    <w:p w14:paraId="3700C00C" w14:textId="77777777" w:rsidR="00CE1DE2" w:rsidRDefault="00972AD3" w:rsidP="00972AD3">
      <w:pPr>
        <w:numPr>
          <w:ilvl w:val="0"/>
          <w:numId w:val="42"/>
        </w:numPr>
        <w:spacing w:line="240" w:lineRule="auto"/>
        <w:rPr>
          <w:del w:id="514" w:author="Autor" w:date="2021-09-03T21:28:00Z"/>
          <w:rFonts w:ascii="Calibri" w:eastAsia="Calibri" w:hAnsi="Calibri" w:cs="Calibri"/>
          <w:sz w:val="22"/>
          <w:szCs w:val="22"/>
        </w:rPr>
      </w:pPr>
      <w:moveToRangeStart w:id="515" w:author="Autor" w:date="2021-09-03T21:28:00Z" w:name="move81596923"/>
      <w:moveTo w:id="516" w:author="Autor" w:date="2021-09-03T21:28:00Z">
        <w:r>
          <w:rPr>
            <w:rFonts w:ascii="Calibri" w:eastAsia="Calibri" w:hAnsi="Calibri" w:cs="Calibri"/>
            <w:sz w:val="22"/>
            <w:szCs w:val="22"/>
          </w:rPr>
          <w:t>Hodnoty K</w:t>
        </w:r>
        <w:r>
          <w:rPr>
            <w:rFonts w:ascii="Calibri" w:eastAsia="Calibri" w:hAnsi="Calibri" w:cs="Calibri"/>
            <w:sz w:val="22"/>
            <w:szCs w:val="22"/>
            <w:vertAlign w:val="subscript"/>
          </w:rPr>
          <w:t>ONU</w:t>
        </w:r>
        <w:r>
          <w:rPr>
            <w:rFonts w:ascii="Calibri" w:eastAsia="Calibri" w:hAnsi="Calibri" w:cs="Calibri"/>
            <w:sz w:val="22"/>
            <w:szCs w:val="22"/>
          </w:rPr>
          <w:t xml:space="preserve"> a K</w:t>
        </w:r>
        <w:r>
          <w:rPr>
            <w:rFonts w:ascii="Calibri" w:eastAsia="Calibri" w:hAnsi="Calibri" w:cs="Calibri"/>
            <w:sz w:val="22"/>
            <w:szCs w:val="22"/>
            <w:vertAlign w:val="subscript"/>
          </w:rPr>
          <w:t xml:space="preserve">ON0 </w:t>
        </w:r>
        <w:r>
          <w:rPr>
            <w:rFonts w:ascii="Calibri" w:eastAsia="Calibri" w:hAnsi="Calibri" w:cs="Calibri"/>
            <w:sz w:val="22"/>
            <w:szCs w:val="22"/>
          </w:rPr>
          <w:t xml:space="preserve">vychádzajú z „Indexu spotrebiteľských cien oproti bázickému obdobiu“, ukazovateľa „Spotrebiteľské ceny úhrnom“ zverejneného Štatistickým úradom SR. </w:t>
        </w:r>
      </w:moveTo>
      <w:moveToRangeEnd w:id="515"/>
      <w:del w:id="517" w:author="Autor" w:date="2021-09-03T21:28:00Z">
        <w:r w:rsidR="00942B7F">
          <w:rPr>
            <w:rFonts w:ascii="Calibri" w:eastAsia="Calibri" w:hAnsi="Calibri" w:cs="Calibri"/>
            <w:sz w:val="22"/>
            <w:szCs w:val="22"/>
          </w:rPr>
          <w:delText xml:space="preserve">Dopravca predloží </w:delText>
        </w:r>
        <w:r w:rsidR="00942B7F">
          <w:rPr>
            <w:rFonts w:ascii="Calibri" w:eastAsia="Calibri" w:hAnsi="Calibri" w:cs="Calibri"/>
            <w:b/>
            <w:sz w:val="22"/>
            <w:szCs w:val="22"/>
          </w:rPr>
          <w:delText>Prílohu č. 9  - Skutočné personálne náklady Dopravcu</w:delText>
        </w:r>
        <w:r w:rsidR="00942B7F">
          <w:rPr>
            <w:rFonts w:ascii="Calibri" w:eastAsia="Calibri" w:hAnsi="Calibri" w:cs="Calibri"/>
            <w:sz w:val="22"/>
            <w:szCs w:val="22"/>
          </w:rPr>
          <w:delText xml:space="preserve"> obsahujúcu skutočné a preukázané náklady Dopravcu na Cenu práce Vodičov spolu s účtovnými dokladmi preukazujúcimi skutočné personálne náklady za prvé zúčtovacie obdobie.</w:delText>
        </w:r>
      </w:del>
    </w:p>
    <w:p w14:paraId="32D4545E" w14:textId="77777777" w:rsidR="00CE1DE2" w:rsidRDefault="00CE1DE2">
      <w:pPr>
        <w:spacing w:line="240" w:lineRule="auto"/>
        <w:ind w:left="720"/>
        <w:rPr>
          <w:del w:id="518" w:author="Autor" w:date="2021-09-03T21:28:00Z"/>
          <w:rFonts w:ascii="Calibri" w:eastAsia="Calibri" w:hAnsi="Calibri" w:cs="Calibri"/>
          <w:b/>
          <w:sz w:val="22"/>
          <w:szCs w:val="22"/>
        </w:rPr>
      </w:pPr>
    </w:p>
    <w:p w14:paraId="16B562FB" w14:textId="77777777" w:rsidR="00CE1DE2" w:rsidRDefault="00942B7F">
      <w:pPr>
        <w:widowControl w:val="0"/>
        <w:tabs>
          <w:tab w:val="left" w:pos="708"/>
        </w:tabs>
        <w:spacing w:before="120" w:after="120" w:line="276" w:lineRule="auto"/>
        <w:ind w:left="708"/>
        <w:jc w:val="center"/>
        <w:rPr>
          <w:del w:id="519" w:author="Autor" w:date="2021-09-03T21:28:00Z"/>
          <w:rFonts w:ascii="Calibri" w:eastAsia="Calibri" w:hAnsi="Calibri" w:cs="Calibri"/>
          <w:b/>
          <w:sz w:val="22"/>
          <w:szCs w:val="22"/>
        </w:rPr>
      </w:pPr>
      <w:del w:id="520" w:author="Autor" w:date="2021-09-03T21:28:00Z">
        <w:r>
          <w:rPr>
            <w:rFonts w:ascii="Calibri" w:eastAsia="Calibri" w:hAnsi="Calibri" w:cs="Calibri"/>
            <w:b/>
            <w:sz w:val="22"/>
            <w:szCs w:val="22"/>
          </w:rPr>
          <w:delText xml:space="preserve">AKTUALIZÁCIA CENY ZA POSKYTOVANIE SLUŽBY </w:delText>
        </w:r>
      </w:del>
    </w:p>
    <w:p w14:paraId="47A2FFF0" w14:textId="77777777" w:rsidR="00CE1DE2" w:rsidRDefault="00CE1DE2">
      <w:pPr>
        <w:widowControl w:val="0"/>
        <w:tabs>
          <w:tab w:val="left" w:pos="708"/>
        </w:tabs>
        <w:spacing w:before="120" w:after="120" w:line="276" w:lineRule="auto"/>
        <w:ind w:left="708"/>
        <w:rPr>
          <w:del w:id="521" w:author="Autor" w:date="2021-09-03T21:28:00Z"/>
          <w:rFonts w:ascii="Calibri" w:eastAsia="Calibri" w:hAnsi="Calibri" w:cs="Calibri"/>
          <w:b/>
          <w:sz w:val="22"/>
          <w:szCs w:val="22"/>
        </w:rPr>
      </w:pPr>
    </w:p>
    <w:p w14:paraId="5D32ABF2" w14:textId="53418256" w:rsidR="00C42294" w:rsidRDefault="00942B7F">
      <w:pPr>
        <w:widowControl w:val="0"/>
        <w:tabs>
          <w:tab w:val="left" w:pos="708"/>
        </w:tabs>
        <w:spacing w:before="120" w:after="240" w:line="276" w:lineRule="auto"/>
        <w:ind w:left="936" w:firstLine="5"/>
        <w:rPr>
          <w:ins w:id="522" w:author="Autor" w:date="2021-09-03T21:28:00Z"/>
          <w:rFonts w:ascii="Calibri" w:eastAsia="Calibri" w:hAnsi="Calibri" w:cs="Calibri"/>
          <w:sz w:val="22"/>
          <w:szCs w:val="22"/>
        </w:rPr>
      </w:pPr>
      <w:del w:id="523" w:author="Autor" w:date="2021-09-03T21:28:00Z">
        <w:r>
          <w:rPr>
            <w:rFonts w:ascii="Calibri" w:eastAsia="Calibri" w:hAnsi="Calibri" w:cs="Calibri"/>
            <w:b/>
            <w:sz w:val="22"/>
            <w:szCs w:val="22"/>
          </w:rPr>
          <w:delText>6.2 Aktualizácia zmluvnej ceny</w:delText>
        </w:r>
      </w:del>
    </w:p>
    <w:p w14:paraId="7BFB3E19" w14:textId="77777777" w:rsidR="00C42294" w:rsidRDefault="00972AD3">
      <w:pPr>
        <w:widowControl w:val="0"/>
        <w:numPr>
          <w:ilvl w:val="2"/>
          <w:numId w:val="40"/>
        </w:numPr>
        <w:pBdr>
          <w:top w:val="nil"/>
          <w:left w:val="nil"/>
          <w:bottom w:val="nil"/>
          <w:right w:val="nil"/>
          <w:between w:val="nil"/>
        </w:pBdr>
        <w:spacing w:after="240" w:line="276" w:lineRule="auto"/>
        <w:rPr>
          <w:ins w:id="524" w:author="Autor" w:date="2021-09-03T21:28:00Z"/>
          <w:rFonts w:ascii="Calibri" w:eastAsia="Calibri" w:hAnsi="Calibri" w:cs="Calibri"/>
          <w:color w:val="000000"/>
          <w:sz w:val="22"/>
          <w:szCs w:val="22"/>
        </w:rPr>
      </w:pPr>
      <w:ins w:id="525" w:author="Autor" w:date="2021-09-03T21:28:00Z">
        <w:r>
          <w:rPr>
            <w:rFonts w:ascii="Calibri" w:eastAsia="Calibri" w:hAnsi="Calibri" w:cs="Calibri"/>
            <w:b/>
            <w:color w:val="000000"/>
            <w:sz w:val="22"/>
            <w:szCs w:val="22"/>
          </w:rPr>
          <w:t xml:space="preserve">Iné prípady zmeny východiskovej ceny služby </w:t>
        </w:r>
      </w:ins>
    </w:p>
    <w:p w14:paraId="13320984" w14:textId="77777777" w:rsidR="00C42294" w:rsidRDefault="00C42294">
      <w:pPr>
        <w:spacing w:line="276" w:lineRule="auto"/>
        <w:jc w:val="left"/>
        <w:rPr>
          <w:moveFrom w:id="526" w:author="Autor" w:date="2021-09-03T21:28:00Z"/>
          <w:rFonts w:ascii="Calibri" w:eastAsia="Calibri" w:hAnsi="Calibri" w:cs="Calibri"/>
        </w:rPr>
      </w:pPr>
      <w:moveFromRangeStart w:id="527" w:author="Autor" w:date="2021-09-03T21:28:00Z" w:name="move81596922"/>
    </w:p>
    <w:p w14:paraId="04CECE78" w14:textId="77777777" w:rsidR="00CE1DE2" w:rsidRDefault="00972AD3">
      <w:pPr>
        <w:widowControl w:val="0"/>
        <w:tabs>
          <w:tab w:val="left" w:pos="708"/>
        </w:tabs>
        <w:spacing w:before="120" w:after="120" w:line="276" w:lineRule="auto"/>
        <w:ind w:left="708"/>
        <w:rPr>
          <w:del w:id="528" w:author="Autor" w:date="2021-09-03T21:28:00Z"/>
          <w:rFonts w:ascii="Calibri" w:eastAsia="Calibri" w:hAnsi="Calibri" w:cs="Calibri"/>
          <w:sz w:val="22"/>
          <w:szCs w:val="22"/>
        </w:rPr>
      </w:pPr>
      <w:moveFrom w:id="529" w:author="Autor" w:date="2021-09-03T21:28:00Z">
        <w:r>
          <w:rPr>
            <w:rFonts w:ascii="Calibri" w:eastAsia="Calibri" w:hAnsi="Calibri" w:cs="Calibri"/>
            <w:color w:val="000000"/>
            <w:sz w:val="22"/>
            <w:szCs w:val="22"/>
          </w:rPr>
          <w:t xml:space="preserve">Aktualizovaná </w:t>
        </w:r>
      </w:moveFrom>
      <w:moveFromRangeEnd w:id="527"/>
      <w:del w:id="530" w:author="Autor" w:date="2021-09-03T21:28:00Z">
        <w:r w:rsidR="00942B7F">
          <w:rPr>
            <w:rFonts w:ascii="Calibri" w:eastAsia="Calibri" w:hAnsi="Calibri" w:cs="Calibri"/>
            <w:sz w:val="22"/>
            <w:szCs w:val="22"/>
          </w:rPr>
          <w:delText>jednotková Cena je vyčíslená v EUR na 1 (jeden) Výkonový kilometer. Cena a jej súčasti sa aktualizujú vždy podľa postupu v tejto zmluve podľa vzorca:</w:delText>
        </w:r>
      </w:del>
    </w:p>
    <w:p w14:paraId="0CD388E5" w14:textId="77777777" w:rsidR="00CE1DE2" w:rsidRDefault="00942B7F">
      <w:pPr>
        <w:widowControl w:val="0"/>
        <w:tabs>
          <w:tab w:val="left" w:pos="708"/>
        </w:tabs>
        <w:spacing w:before="120" w:after="120"/>
        <w:ind w:left="708"/>
        <w:jc w:val="center"/>
        <w:rPr>
          <w:del w:id="531" w:author="Autor" w:date="2021-09-03T21:28:00Z"/>
          <w:rFonts w:ascii="Calibri" w:eastAsia="Calibri" w:hAnsi="Calibri" w:cs="Calibri"/>
          <w:b/>
          <w:sz w:val="22"/>
          <w:szCs w:val="22"/>
          <w:vertAlign w:val="subscript"/>
        </w:rPr>
      </w:pPr>
      <w:del w:id="532" w:author="Autor" w:date="2021-09-03T21:28:00Z">
        <w:r>
          <w:rPr>
            <w:rFonts w:ascii="Calibri" w:eastAsia="Calibri" w:hAnsi="Calibri" w:cs="Calibri"/>
            <w:b/>
            <w:sz w:val="22"/>
            <w:szCs w:val="22"/>
          </w:rPr>
          <w:delText>C</w:delText>
        </w:r>
        <w:r>
          <w:rPr>
            <w:rFonts w:ascii="Calibri" w:eastAsia="Calibri" w:hAnsi="Calibri" w:cs="Calibri"/>
            <w:b/>
            <w:sz w:val="22"/>
            <w:szCs w:val="22"/>
            <w:vertAlign w:val="subscript"/>
          </w:rPr>
          <w:delText>QSPOLU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PHMU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ON</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ZISK</w:delText>
        </w:r>
      </w:del>
    </w:p>
    <w:p w14:paraId="2A377A1D" w14:textId="77777777" w:rsidR="00CE1DE2" w:rsidRDefault="00CE1DE2">
      <w:pPr>
        <w:widowControl w:val="0"/>
        <w:tabs>
          <w:tab w:val="left" w:pos="708"/>
        </w:tabs>
        <w:spacing w:before="120" w:after="120"/>
        <w:ind w:left="708"/>
        <w:jc w:val="center"/>
        <w:rPr>
          <w:del w:id="533" w:author="Autor" w:date="2021-09-03T21:28:00Z"/>
          <w:rFonts w:ascii="Calibri" w:eastAsia="Calibri" w:hAnsi="Calibri" w:cs="Calibri"/>
          <w:sz w:val="22"/>
          <w:szCs w:val="22"/>
          <w:u w:val="single"/>
        </w:rPr>
      </w:pPr>
    </w:p>
    <w:p w14:paraId="2D547898" w14:textId="77777777" w:rsidR="00CE1DE2" w:rsidRDefault="00942B7F">
      <w:pPr>
        <w:widowControl w:val="0"/>
        <w:tabs>
          <w:tab w:val="left" w:pos="708"/>
        </w:tabs>
        <w:spacing w:before="120" w:after="120"/>
        <w:ind w:left="708"/>
        <w:rPr>
          <w:del w:id="534" w:author="Autor" w:date="2021-09-03T21:28:00Z"/>
          <w:rFonts w:ascii="Calibri" w:eastAsia="Calibri" w:hAnsi="Calibri" w:cs="Calibri"/>
          <w:sz w:val="22"/>
          <w:szCs w:val="22"/>
        </w:rPr>
      </w:pPr>
      <w:del w:id="535" w:author="Autor" w:date="2021-09-03T21:28:00Z">
        <w:r>
          <w:rPr>
            <w:rFonts w:ascii="Calibri" w:eastAsia="Calibri" w:hAnsi="Calibri" w:cs="Calibri"/>
            <w:sz w:val="22"/>
            <w:szCs w:val="22"/>
          </w:rPr>
          <w:delText>C</w:delText>
        </w:r>
        <w:r>
          <w:rPr>
            <w:rFonts w:ascii="Calibri" w:eastAsia="Calibri" w:hAnsi="Calibri" w:cs="Calibri"/>
            <w:sz w:val="22"/>
            <w:szCs w:val="22"/>
            <w:vertAlign w:val="subscript"/>
          </w:rPr>
          <w:delText>QSPOLU</w:delText>
        </w:r>
        <w:r>
          <w:rPr>
            <w:rFonts w:ascii="Calibri" w:eastAsia="Calibri" w:hAnsi="Calibri" w:cs="Calibri"/>
            <w:sz w:val="22"/>
            <w:szCs w:val="22"/>
          </w:rPr>
          <w:delText xml:space="preserve">   aktualizovaná cena za 1 Výkonový kilometer (EUR/vkm)  za ukončený štvrťrok</w:delText>
        </w:r>
      </w:del>
    </w:p>
    <w:p w14:paraId="1CA324E8" w14:textId="77777777" w:rsidR="00CE1DE2" w:rsidRDefault="00942B7F">
      <w:pPr>
        <w:widowControl w:val="0"/>
        <w:tabs>
          <w:tab w:val="left" w:pos="708"/>
        </w:tabs>
        <w:spacing w:before="120" w:after="120" w:line="276" w:lineRule="auto"/>
        <w:ind w:left="708"/>
        <w:jc w:val="left"/>
        <w:rPr>
          <w:del w:id="536" w:author="Autor" w:date="2021-09-03T21:28:00Z"/>
          <w:rFonts w:ascii="Calibri" w:eastAsia="Calibri" w:hAnsi="Calibri" w:cs="Calibri"/>
          <w:sz w:val="22"/>
          <w:szCs w:val="22"/>
        </w:rPr>
      </w:pPr>
      <w:del w:id="537" w:author="Autor" w:date="2021-09-03T21:28:00Z">
        <w:r>
          <w:rPr>
            <w:rFonts w:ascii="Calibri" w:eastAsia="Calibri" w:hAnsi="Calibri" w:cs="Calibri"/>
            <w:sz w:val="22"/>
            <w:szCs w:val="22"/>
          </w:rPr>
          <w:delText>Aktualizácia jednotlivých častí ceny je uvedená v bodoch 6.2.1 až 6.2.6 Zmluvy.</w:delText>
        </w:r>
        <w:r>
          <w:rPr>
            <w:rFonts w:ascii="Calibri" w:eastAsia="Calibri" w:hAnsi="Calibri" w:cs="Calibri"/>
            <w:sz w:val="22"/>
            <w:szCs w:val="22"/>
          </w:rPr>
          <w:br/>
        </w:r>
      </w:del>
    </w:p>
    <w:p w14:paraId="708A4774" w14:textId="39CB88E9" w:rsidR="00C42294" w:rsidRDefault="00972AD3">
      <w:pPr>
        <w:spacing w:before="120" w:after="120" w:line="276" w:lineRule="auto"/>
        <w:ind w:left="709"/>
        <w:rPr>
          <w:rFonts w:ascii="Calibri" w:eastAsia="Calibri" w:hAnsi="Calibri" w:cs="Calibri"/>
          <w:sz w:val="22"/>
          <w:szCs w:val="22"/>
        </w:rPr>
      </w:pPr>
      <w:r>
        <w:rPr>
          <w:rFonts w:ascii="Calibri" w:eastAsia="Calibri" w:hAnsi="Calibri" w:cs="Calibri"/>
          <w:sz w:val="22"/>
          <w:szCs w:val="22"/>
        </w:rPr>
        <w:t xml:space="preserve">V prípade, že po </w:t>
      </w:r>
      <w:del w:id="538" w:author="Autor" w:date="2021-09-03T21:28:00Z">
        <w:r w:rsidR="00942B7F">
          <w:rPr>
            <w:rFonts w:ascii="Calibri" w:eastAsia="Calibri" w:hAnsi="Calibri" w:cs="Calibri"/>
            <w:sz w:val="22"/>
            <w:szCs w:val="22"/>
          </w:rPr>
          <w:delText>vyhlásení verejného obstarávania</w:delText>
        </w:r>
      </w:del>
      <w:ins w:id="539" w:author="Autor" w:date="2021-09-03T21:28:00Z">
        <w:r>
          <w:rPr>
            <w:rFonts w:ascii="Calibri" w:eastAsia="Calibri" w:hAnsi="Calibri" w:cs="Calibri"/>
            <w:sz w:val="22"/>
            <w:szCs w:val="22"/>
          </w:rPr>
          <w:t>predložení ponuky Dopravcu vo verejnom obstarávaní</w:t>
        </w:r>
      </w:ins>
      <w:r>
        <w:rPr>
          <w:rFonts w:ascii="Calibri" w:eastAsia="Calibri" w:hAnsi="Calibri" w:cs="Calibri"/>
          <w:sz w:val="22"/>
          <w:szCs w:val="22"/>
        </w:rPr>
        <w:t xml:space="preserve"> dôjde k zmene alebo prijatiu všeobecne záväzných právnych predpisov SR, ktoré majú za následok preukázateľné zvýšenie skutočných nákladov, v porovnaní s Ponukou Dopravcu, a toto zvýšenie </w:t>
      </w:r>
      <w:r>
        <w:rPr>
          <w:rFonts w:ascii="Calibri" w:eastAsia="Calibri" w:hAnsi="Calibri" w:cs="Calibri"/>
          <w:sz w:val="22"/>
          <w:szCs w:val="22"/>
        </w:rPr>
        <w:t xml:space="preserve">nie je zohľadnené v niektorom zo zmluvných valorizačných mechanizmov, Dopravca môže Objednávateľovi predložiť žiadosť o rokovanie, ktorej prílohami budú: </w:t>
      </w:r>
    </w:p>
    <w:p w14:paraId="03E42F72" w14:textId="2E1DCA5A" w:rsidR="00C42294" w:rsidRDefault="00942B7F">
      <w:pPr>
        <w:numPr>
          <w:ilvl w:val="0"/>
          <w:numId w:val="2"/>
        </w:numPr>
        <w:spacing w:before="120" w:after="120" w:line="276" w:lineRule="auto"/>
        <w:ind w:left="1417"/>
        <w:rPr>
          <w:rFonts w:ascii="Calibri" w:eastAsia="Calibri" w:hAnsi="Calibri" w:cs="Calibri"/>
          <w:sz w:val="22"/>
          <w:szCs w:val="22"/>
        </w:rPr>
      </w:pPr>
      <w:del w:id="540" w:author="Autor" w:date="2021-09-03T21:28:00Z">
        <w:r>
          <w:rPr>
            <w:rFonts w:ascii="Calibri" w:eastAsia="Calibri" w:hAnsi="Calibri" w:cs="Calibri"/>
            <w:sz w:val="22"/>
            <w:szCs w:val="22"/>
          </w:rPr>
          <w:delText>-</w:delText>
        </w:r>
        <w:r>
          <w:rPr>
            <w:rFonts w:ascii="Calibri" w:eastAsia="Calibri" w:hAnsi="Calibri" w:cs="Calibri"/>
            <w:sz w:val="22"/>
            <w:szCs w:val="22"/>
          </w:rPr>
          <w:tab/>
        </w:r>
      </w:del>
      <w:r w:rsidR="00972AD3">
        <w:rPr>
          <w:rFonts w:ascii="Calibri" w:eastAsia="Calibri" w:hAnsi="Calibri" w:cs="Calibri"/>
          <w:sz w:val="22"/>
          <w:szCs w:val="22"/>
        </w:rPr>
        <w:t>štruktúrovaný prehľad nákladových položiek pred a po zvýšení ceny za poskytovanie Služby, spolu s odk</w:t>
      </w:r>
      <w:r w:rsidR="00972AD3">
        <w:rPr>
          <w:rFonts w:ascii="Calibri" w:eastAsia="Calibri" w:hAnsi="Calibri" w:cs="Calibri"/>
          <w:sz w:val="22"/>
          <w:szCs w:val="22"/>
        </w:rPr>
        <w:t>azom na príslušnú zmenu alebo prijatie všeobecne záväzných právnych predpisov SR, s predikciou celkového zvýšenia do konca príslušného kalendárneho roka</w:t>
      </w:r>
      <w:del w:id="541" w:author="Autor" w:date="2021-09-03T21:28:00Z">
        <w:r>
          <w:rPr>
            <w:rFonts w:ascii="Calibri" w:eastAsia="Calibri" w:hAnsi="Calibri" w:cs="Calibri"/>
            <w:sz w:val="22"/>
            <w:szCs w:val="22"/>
          </w:rPr>
          <w:delText>.</w:delText>
        </w:r>
      </w:del>
      <w:ins w:id="542" w:author="Autor" w:date="2021-09-03T21:28:00Z">
        <w:r w:rsidR="00972AD3">
          <w:rPr>
            <w:rFonts w:ascii="Calibri" w:eastAsia="Calibri" w:hAnsi="Calibri" w:cs="Calibri"/>
            <w:sz w:val="22"/>
            <w:szCs w:val="22"/>
          </w:rPr>
          <w:t>;</w:t>
        </w:r>
      </w:ins>
    </w:p>
    <w:p w14:paraId="63FCD718" w14:textId="421C7E0F" w:rsidR="00C42294" w:rsidRDefault="00942B7F">
      <w:pPr>
        <w:numPr>
          <w:ilvl w:val="0"/>
          <w:numId w:val="2"/>
        </w:numPr>
        <w:spacing w:before="120" w:after="120" w:line="276" w:lineRule="auto"/>
        <w:ind w:left="1417"/>
        <w:rPr>
          <w:rFonts w:ascii="Calibri" w:eastAsia="Calibri" w:hAnsi="Calibri" w:cs="Calibri"/>
          <w:sz w:val="22"/>
          <w:szCs w:val="22"/>
        </w:rPr>
      </w:pPr>
      <w:del w:id="543" w:author="Autor" w:date="2021-09-03T21:28:00Z">
        <w:r>
          <w:rPr>
            <w:rFonts w:ascii="Calibri" w:eastAsia="Calibri" w:hAnsi="Calibri" w:cs="Calibri"/>
            <w:sz w:val="22"/>
            <w:szCs w:val="22"/>
          </w:rPr>
          <w:delText>-</w:delText>
        </w:r>
        <w:r>
          <w:rPr>
            <w:rFonts w:ascii="Calibri" w:eastAsia="Calibri" w:hAnsi="Calibri" w:cs="Calibri"/>
            <w:sz w:val="22"/>
            <w:szCs w:val="22"/>
          </w:rPr>
          <w:tab/>
        </w:r>
      </w:del>
      <w:r w:rsidR="00972AD3">
        <w:rPr>
          <w:rFonts w:ascii="Calibri" w:eastAsia="Calibri" w:hAnsi="Calibri" w:cs="Calibri"/>
          <w:sz w:val="22"/>
          <w:szCs w:val="22"/>
        </w:rPr>
        <w:t>účtovné doklady, ktorými Dopravca preukáže skutočné zvýšenie nákladov</w:t>
      </w:r>
      <w:del w:id="544" w:author="Autor" w:date="2021-09-03T21:28:00Z">
        <w:r>
          <w:rPr>
            <w:rFonts w:ascii="Calibri" w:eastAsia="Calibri" w:hAnsi="Calibri" w:cs="Calibri"/>
            <w:sz w:val="22"/>
            <w:szCs w:val="22"/>
          </w:rPr>
          <w:delText xml:space="preserve">. </w:delText>
        </w:r>
      </w:del>
      <w:ins w:id="545" w:author="Autor" w:date="2021-09-03T21:28:00Z">
        <w:r w:rsidR="00972AD3">
          <w:rPr>
            <w:rFonts w:ascii="Calibri" w:eastAsia="Calibri" w:hAnsi="Calibri" w:cs="Calibri"/>
            <w:sz w:val="22"/>
            <w:szCs w:val="22"/>
          </w:rPr>
          <w:t>;</w:t>
        </w:r>
      </w:ins>
    </w:p>
    <w:p w14:paraId="75D493C6" w14:textId="5A1CE129" w:rsidR="00C42294" w:rsidRDefault="00942B7F">
      <w:pPr>
        <w:numPr>
          <w:ilvl w:val="0"/>
          <w:numId w:val="2"/>
        </w:numPr>
        <w:spacing w:before="120" w:after="240" w:line="276" w:lineRule="auto"/>
        <w:ind w:left="1417"/>
        <w:rPr>
          <w:rFonts w:ascii="Calibri" w:eastAsia="Calibri" w:hAnsi="Calibri" w:cs="Calibri"/>
          <w:sz w:val="22"/>
          <w:szCs w:val="22"/>
        </w:rPr>
      </w:pPr>
      <w:del w:id="546" w:author="Autor" w:date="2021-09-03T21:28:00Z">
        <w:r>
          <w:rPr>
            <w:rFonts w:ascii="Calibri" w:eastAsia="Calibri" w:hAnsi="Calibri" w:cs="Calibri"/>
            <w:sz w:val="22"/>
            <w:szCs w:val="22"/>
          </w:rPr>
          <w:delText xml:space="preserve">- </w:delText>
        </w:r>
      </w:del>
      <w:r w:rsidR="00972AD3">
        <w:rPr>
          <w:rFonts w:ascii="Calibri" w:eastAsia="Calibri" w:hAnsi="Calibri" w:cs="Calibri"/>
          <w:sz w:val="22"/>
          <w:szCs w:val="22"/>
        </w:rPr>
        <w:t xml:space="preserve">návrh riešenia. </w:t>
      </w:r>
    </w:p>
    <w:p w14:paraId="73B26855" w14:textId="77777777" w:rsidR="00CE1DE2" w:rsidRDefault="00972AD3">
      <w:pPr>
        <w:spacing w:before="120" w:after="120" w:line="276" w:lineRule="auto"/>
        <w:ind w:left="860"/>
        <w:rPr>
          <w:del w:id="547" w:author="Autor" w:date="2021-09-03T21:28:00Z"/>
          <w:rFonts w:ascii="Calibri" w:eastAsia="Calibri" w:hAnsi="Calibri" w:cs="Calibri"/>
          <w:sz w:val="22"/>
          <w:szCs w:val="22"/>
        </w:rPr>
      </w:pPr>
      <w:r>
        <w:rPr>
          <w:rFonts w:ascii="Calibri" w:eastAsia="Calibri" w:hAnsi="Calibri" w:cs="Calibri"/>
          <w:sz w:val="22"/>
          <w:szCs w:val="22"/>
        </w:rPr>
        <w:t xml:space="preserve">Zmluvné strany na základe </w:t>
      </w:r>
      <w:del w:id="548" w:author="Autor" w:date="2021-09-03T21:28:00Z">
        <w:r w:rsidR="00942B7F">
          <w:rPr>
            <w:rFonts w:ascii="Calibri" w:eastAsia="Calibri" w:hAnsi="Calibri" w:cs="Calibri"/>
            <w:sz w:val="22"/>
            <w:szCs w:val="22"/>
          </w:rPr>
          <w:delText xml:space="preserve">tejto </w:delText>
        </w:r>
      </w:del>
      <w:r>
        <w:rPr>
          <w:rFonts w:ascii="Calibri" w:eastAsia="Calibri" w:hAnsi="Calibri" w:cs="Calibri"/>
          <w:sz w:val="22"/>
          <w:szCs w:val="22"/>
        </w:rPr>
        <w:t>žiadosti</w:t>
      </w:r>
      <w:ins w:id="549" w:author="Autor" w:date="2021-09-03T21:28:00Z">
        <w:r>
          <w:rPr>
            <w:rFonts w:ascii="Calibri" w:eastAsia="Calibri" w:hAnsi="Calibri" w:cs="Calibri"/>
            <w:sz w:val="22"/>
            <w:szCs w:val="22"/>
          </w:rPr>
          <w:t xml:space="preserve"> Dopravcu podľa tohto bodu</w:t>
        </w:r>
      </w:ins>
      <w:r>
        <w:rPr>
          <w:rFonts w:ascii="Calibri" w:eastAsia="Calibri" w:hAnsi="Calibri" w:cs="Calibri"/>
          <w:sz w:val="22"/>
          <w:szCs w:val="22"/>
        </w:rPr>
        <w:t xml:space="preserve"> pristúpia k rokovaniu, ktorého predmetom bude nájsť korektné a finančne akceptovateľné riešenie. V prípade, ak výsledkom takéhoto rokovania bude zmena Zmluvy</w:t>
      </w:r>
      <w:del w:id="550" w:author="Autor" w:date="2021-09-03T21:28:00Z">
        <w:r w:rsidR="00942B7F">
          <w:rPr>
            <w:rFonts w:ascii="Calibri" w:eastAsia="Calibri" w:hAnsi="Calibri" w:cs="Calibri"/>
            <w:sz w:val="22"/>
            <w:szCs w:val="22"/>
          </w:rPr>
          <w:delText>, pozostávajúca najmä zo zohľadnenia týchto skutočností v rámci zúčtovania, alebo v úprave valorizačných mechanizmov aktualizácie ceny  za poskytovanie Služby, potom</w:delText>
        </w:r>
      </w:del>
      <w:r>
        <w:rPr>
          <w:rFonts w:ascii="Calibri" w:eastAsia="Calibri" w:hAnsi="Calibri" w:cs="Calibri"/>
          <w:sz w:val="22"/>
          <w:szCs w:val="22"/>
        </w:rPr>
        <w:t xml:space="preserve"> takáto zmena musí byť v súlade s § 18</w:t>
      </w:r>
      <w:r>
        <w:rPr>
          <w:rFonts w:ascii="Calibri" w:eastAsia="Calibri" w:hAnsi="Calibri" w:cs="Calibri"/>
          <w:sz w:val="22"/>
          <w:szCs w:val="22"/>
        </w:rPr>
        <w:t xml:space="preserve"> </w:t>
      </w:r>
      <w:del w:id="551" w:author="Autor" w:date="2021-09-03T21:28:00Z">
        <w:r w:rsidR="00942B7F">
          <w:rPr>
            <w:rFonts w:ascii="Calibri" w:eastAsia="Calibri" w:hAnsi="Calibri" w:cs="Calibri"/>
            <w:sz w:val="22"/>
            <w:szCs w:val="22"/>
          </w:rPr>
          <w:delText>ods. 1 písm. c) zákona č. 343/2015 Z. z.</w:delText>
        </w:r>
      </w:del>
      <w:ins w:id="552" w:author="Autor" w:date="2021-09-03T21:28:00Z">
        <w:r>
          <w:rPr>
            <w:rFonts w:ascii="Calibri" w:eastAsia="Calibri" w:hAnsi="Calibri" w:cs="Calibri"/>
            <w:sz w:val="22"/>
            <w:szCs w:val="22"/>
          </w:rPr>
          <w:t>Zákona</w:t>
        </w:r>
      </w:ins>
      <w:r>
        <w:rPr>
          <w:rFonts w:ascii="Calibri" w:eastAsia="Calibri" w:hAnsi="Calibri" w:cs="Calibri"/>
          <w:sz w:val="22"/>
          <w:szCs w:val="22"/>
        </w:rPr>
        <w:t xml:space="preserve"> o verejnom obstarávaní</w:t>
      </w:r>
      <w:del w:id="553" w:author="Autor" w:date="2021-09-03T21:28:00Z">
        <w:r w:rsidR="00942B7F">
          <w:rPr>
            <w:rFonts w:ascii="Calibri" w:eastAsia="Calibri" w:hAnsi="Calibri" w:cs="Calibri"/>
            <w:sz w:val="22"/>
            <w:szCs w:val="22"/>
          </w:rPr>
          <w:delText xml:space="preserve"> a o zmene a doplnení niektorých zákonov v znení neskorších predpisov. </w:delText>
        </w:r>
      </w:del>
    </w:p>
    <w:p w14:paraId="77360DE2" w14:textId="7BA13D1C" w:rsidR="00C42294" w:rsidRDefault="00972AD3">
      <w:pPr>
        <w:spacing w:after="240" w:line="276" w:lineRule="auto"/>
        <w:ind w:left="709"/>
        <w:rPr>
          <w:rFonts w:ascii="Calibri" w:eastAsia="Calibri" w:hAnsi="Calibri" w:cs="Calibri"/>
          <w:b/>
          <w:sz w:val="22"/>
          <w:szCs w:val="22"/>
        </w:rPr>
      </w:pPr>
      <w:ins w:id="554" w:author="Autor" w:date="2021-09-03T21:28:00Z">
        <w:r>
          <w:rPr>
            <w:rFonts w:ascii="Calibri" w:eastAsia="Calibri" w:hAnsi="Calibri" w:cs="Calibri"/>
            <w:sz w:val="22"/>
            <w:szCs w:val="22"/>
          </w:rPr>
          <w:t xml:space="preserve">. </w:t>
        </w:r>
      </w:ins>
      <w:r>
        <w:rPr>
          <w:rFonts w:ascii="Calibri" w:eastAsia="Calibri" w:hAnsi="Calibri" w:cs="Calibri"/>
          <w:sz w:val="22"/>
          <w:szCs w:val="22"/>
        </w:rPr>
        <w:t xml:space="preserve">Tento postup sa nevzťahuje na zmeny súvisiace s postupným nadobúdaním účinnosti tých zmien všeobecne záväzných právnych predpisov SR, ktoré boli vyhlásené v Zbierke zákonov SR pred vyhlásením verejného obstarávania. </w:t>
      </w:r>
    </w:p>
    <w:p w14:paraId="1E598D2D" w14:textId="77777777" w:rsidR="00CE1DE2" w:rsidRDefault="00CE1DE2">
      <w:pPr>
        <w:spacing w:before="120" w:after="120" w:line="276" w:lineRule="auto"/>
        <w:ind w:left="860"/>
        <w:jc w:val="left"/>
        <w:rPr>
          <w:del w:id="555" w:author="Autor" w:date="2021-09-03T21:28:00Z"/>
          <w:rFonts w:ascii="Calibri" w:eastAsia="Calibri" w:hAnsi="Calibri" w:cs="Calibri"/>
          <w:sz w:val="22"/>
          <w:szCs w:val="22"/>
        </w:rPr>
      </w:pPr>
    </w:p>
    <w:p w14:paraId="6C89BA68" w14:textId="77777777" w:rsidR="00CE1DE2" w:rsidRDefault="00942B7F">
      <w:pPr>
        <w:spacing w:before="120" w:after="120" w:line="276" w:lineRule="auto"/>
        <w:ind w:left="566"/>
        <w:rPr>
          <w:del w:id="556" w:author="Autor" w:date="2021-09-03T21:28:00Z"/>
          <w:rFonts w:ascii="Calibri" w:eastAsia="Calibri" w:hAnsi="Calibri" w:cs="Calibri"/>
          <w:sz w:val="22"/>
          <w:szCs w:val="22"/>
        </w:rPr>
      </w:pPr>
      <w:del w:id="557" w:author="Autor" w:date="2021-09-03T21:28:00Z">
        <w:r>
          <w:rPr>
            <w:rFonts w:ascii="Calibri" w:eastAsia="Calibri" w:hAnsi="Calibri" w:cs="Calibri"/>
            <w:sz w:val="22"/>
            <w:szCs w:val="22"/>
          </w:rPr>
          <w:delText xml:space="preserve">V prípade, že po uplynutí lehoty na predkladanie ponúk dôjde, v dôsledku kolektívneho vyjednávania k úprave kolektívnej zmluvy vyššieho stupňa (ďalej len „KZVS“), ktorá bude mať za následok preukázateľné zvýšenie skutočných nákladov ceny práce, v porovnaní s ponukou Dopravcu, a toto zvýšenie nie je zohľadnené v niektorom z valorizačných mechanizmov, Dopravca môže  Objednávateľovi predložiť žiadosť o rokovanie, ktorej prílohami budú: </w:delText>
        </w:r>
      </w:del>
    </w:p>
    <w:p w14:paraId="7AC1176C" w14:textId="77777777" w:rsidR="00CE1DE2" w:rsidRDefault="00942B7F">
      <w:pPr>
        <w:spacing w:before="120" w:after="120" w:line="276" w:lineRule="auto"/>
        <w:ind w:left="860"/>
        <w:rPr>
          <w:del w:id="558" w:author="Autor" w:date="2021-09-03T21:28:00Z"/>
          <w:rFonts w:ascii="Calibri" w:eastAsia="Calibri" w:hAnsi="Calibri" w:cs="Calibri"/>
          <w:sz w:val="22"/>
          <w:szCs w:val="22"/>
        </w:rPr>
      </w:pPr>
      <w:del w:id="559" w:author="Autor" w:date="2021-09-03T21:28:00Z">
        <w:r>
          <w:rPr>
            <w:rFonts w:ascii="Calibri" w:eastAsia="Calibri" w:hAnsi="Calibri" w:cs="Calibri"/>
            <w:sz w:val="22"/>
            <w:szCs w:val="22"/>
          </w:rPr>
          <w:delText>-</w:delText>
        </w:r>
        <w:r>
          <w:rPr>
            <w:rFonts w:ascii="Calibri" w:eastAsia="Calibri" w:hAnsi="Calibri" w:cs="Calibri"/>
            <w:sz w:val="22"/>
            <w:szCs w:val="22"/>
          </w:rPr>
          <w:tab/>
          <w:delText>štruktúrovaný prehľad nákladových položiek pred a po zvýšení ceny za poskytovanie Služby, spolu s odkazom na príslušnú zmenu alebo prijatie všeobecne záväzných právnych predpisov SR, s predikciou celkového zvýšenia do konca príslušného kalendárneho roka.</w:delText>
        </w:r>
      </w:del>
    </w:p>
    <w:p w14:paraId="5CAC7CF3" w14:textId="77777777" w:rsidR="00CE1DE2" w:rsidRDefault="00942B7F">
      <w:pPr>
        <w:spacing w:before="120" w:after="120" w:line="276" w:lineRule="auto"/>
        <w:ind w:left="860"/>
        <w:rPr>
          <w:del w:id="560" w:author="Autor" w:date="2021-09-03T21:28:00Z"/>
          <w:rFonts w:ascii="Calibri" w:eastAsia="Calibri" w:hAnsi="Calibri" w:cs="Calibri"/>
          <w:sz w:val="22"/>
          <w:szCs w:val="22"/>
        </w:rPr>
      </w:pPr>
      <w:del w:id="561" w:author="Autor" w:date="2021-09-03T21:28:00Z">
        <w:r>
          <w:rPr>
            <w:rFonts w:ascii="Calibri" w:eastAsia="Calibri" w:hAnsi="Calibri" w:cs="Calibri"/>
            <w:sz w:val="22"/>
            <w:szCs w:val="22"/>
          </w:rPr>
          <w:delText>-</w:delText>
        </w:r>
        <w:r>
          <w:rPr>
            <w:rFonts w:ascii="Calibri" w:eastAsia="Calibri" w:hAnsi="Calibri" w:cs="Calibri"/>
            <w:sz w:val="22"/>
            <w:szCs w:val="22"/>
          </w:rPr>
          <w:tab/>
          <w:delText xml:space="preserve">účtovné doklady, ktorými Dopravca preukáže skutočné zvýšenie nákladov ceny práce. </w:delText>
        </w:r>
      </w:del>
    </w:p>
    <w:p w14:paraId="604253B6" w14:textId="77777777" w:rsidR="00CE1DE2" w:rsidRDefault="00942B7F">
      <w:pPr>
        <w:spacing w:before="120" w:after="120" w:line="276" w:lineRule="auto"/>
        <w:ind w:left="860"/>
        <w:rPr>
          <w:del w:id="562" w:author="Autor" w:date="2021-09-03T21:28:00Z"/>
          <w:rFonts w:ascii="Calibri" w:eastAsia="Calibri" w:hAnsi="Calibri" w:cs="Calibri"/>
          <w:sz w:val="22"/>
          <w:szCs w:val="22"/>
        </w:rPr>
      </w:pPr>
      <w:del w:id="563" w:author="Autor" w:date="2021-09-03T21:28:00Z">
        <w:r>
          <w:rPr>
            <w:rFonts w:ascii="Calibri" w:eastAsia="Calibri" w:hAnsi="Calibri" w:cs="Calibri"/>
            <w:sz w:val="22"/>
            <w:szCs w:val="22"/>
          </w:rPr>
          <w:delText xml:space="preserve">- návrh riešenia. </w:delText>
        </w:r>
      </w:del>
    </w:p>
    <w:p w14:paraId="6B925A5C" w14:textId="77777777" w:rsidR="00CE1DE2" w:rsidRDefault="00942B7F">
      <w:pPr>
        <w:spacing w:before="120" w:after="120" w:line="276" w:lineRule="auto"/>
        <w:ind w:left="860"/>
        <w:rPr>
          <w:del w:id="564" w:author="Autor" w:date="2021-09-03T21:28:00Z"/>
          <w:rFonts w:ascii="Calibri" w:eastAsia="Calibri" w:hAnsi="Calibri" w:cs="Calibri"/>
          <w:sz w:val="22"/>
          <w:szCs w:val="22"/>
        </w:rPr>
      </w:pPr>
      <w:del w:id="565" w:author="Autor" w:date="2021-09-03T21:28:00Z">
        <w:r>
          <w:rPr>
            <w:rFonts w:ascii="Calibri" w:eastAsia="Calibri" w:hAnsi="Calibri" w:cs="Calibri"/>
            <w:sz w:val="22"/>
            <w:szCs w:val="22"/>
          </w:rPr>
          <w:delText xml:space="preserve">Zmluvné strany na základe tejto žiadosti pristúpia k rokovaniu. Objednávateľ môže po posúdení opodstatnenosti zvýšenia nákladov na cenu práce Vodičov Dopravcu, zohľadniť túto skutočnosť v rámci zúčtovania, alebo v úprave valorizačných  mechanizmov aktualizácie ceny za poskytovanie Služby, a to maximálne do výšky 50 % zo sumy presahujúcej výšku upravených nákladov na Cenu práce Vodičov Dopravcu podľa ustanovení tejto Zmluvy, na základe vzájomnej dohody Zmluvných strán v súlade s § 18 ods. 1 písm. c) zákona                    č. 343/2015 Z. z. o verejnom obstarávaní a o zmene a doplnení niektorých zákonov v znení neskorších predpisov. </w:delText>
        </w:r>
      </w:del>
    </w:p>
    <w:p w14:paraId="68A1752E" w14:textId="77777777" w:rsidR="00CE1DE2" w:rsidRDefault="00CE1DE2">
      <w:pPr>
        <w:spacing w:before="120" w:after="120" w:line="276" w:lineRule="auto"/>
        <w:ind w:left="860"/>
        <w:jc w:val="left"/>
        <w:rPr>
          <w:del w:id="566" w:author="Autor" w:date="2021-09-03T21:28:00Z"/>
          <w:rFonts w:ascii="Calibri" w:eastAsia="Calibri" w:hAnsi="Calibri" w:cs="Calibri"/>
        </w:rPr>
      </w:pPr>
    </w:p>
    <w:p w14:paraId="151945FF" w14:textId="77777777" w:rsidR="00CE1DE2" w:rsidRDefault="00CE1DE2">
      <w:pPr>
        <w:spacing w:before="120" w:after="120" w:line="276" w:lineRule="auto"/>
        <w:ind w:left="860"/>
        <w:jc w:val="left"/>
        <w:rPr>
          <w:del w:id="567" w:author="Autor" w:date="2021-09-03T21:28:00Z"/>
          <w:rFonts w:ascii="Calibri" w:eastAsia="Calibri" w:hAnsi="Calibri" w:cs="Calibri"/>
        </w:rPr>
      </w:pPr>
    </w:p>
    <w:p w14:paraId="059F0AC7" w14:textId="77777777" w:rsidR="00CE1DE2" w:rsidRDefault="00942B7F">
      <w:pPr>
        <w:widowControl w:val="0"/>
        <w:pBdr>
          <w:top w:val="nil"/>
          <w:left w:val="nil"/>
          <w:bottom w:val="nil"/>
          <w:right w:val="nil"/>
          <w:between w:val="nil"/>
        </w:pBdr>
        <w:tabs>
          <w:tab w:val="left" w:pos="708"/>
        </w:tabs>
        <w:spacing w:before="120" w:after="120" w:line="240" w:lineRule="auto"/>
        <w:ind w:left="941" w:hanging="567"/>
        <w:rPr>
          <w:del w:id="568" w:author="Autor" w:date="2021-09-03T21:28:00Z"/>
          <w:rFonts w:ascii="Calibri" w:eastAsia="Calibri" w:hAnsi="Calibri" w:cs="Calibri"/>
          <w:b/>
          <w:color w:val="000000"/>
          <w:sz w:val="22"/>
          <w:szCs w:val="22"/>
          <w:u w:val="single"/>
        </w:rPr>
      </w:pPr>
      <w:del w:id="569" w:author="Autor" w:date="2021-09-03T21:28:00Z">
        <w:r>
          <w:rPr>
            <w:rFonts w:ascii="Calibri" w:eastAsia="Calibri" w:hAnsi="Calibri" w:cs="Calibri"/>
            <w:b/>
            <w:color w:val="000000"/>
            <w:sz w:val="22"/>
            <w:szCs w:val="22"/>
          </w:rPr>
          <w:delText xml:space="preserve">6.2.1 </w:delText>
        </w:r>
        <w:r>
          <w:rPr>
            <w:rFonts w:ascii="Calibri" w:eastAsia="Calibri" w:hAnsi="Calibri" w:cs="Calibri"/>
            <w:b/>
            <w:color w:val="000000"/>
            <w:sz w:val="22"/>
            <w:szCs w:val="22"/>
            <w:u w:val="single"/>
          </w:rPr>
          <w:delText xml:space="preserve">Aktualizácia časti ceny za náklady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PHM</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 xml:space="preserve"> </w:delText>
        </w:r>
      </w:del>
    </w:p>
    <w:p w14:paraId="416D1E2E" w14:textId="77777777" w:rsidR="00CE1DE2" w:rsidRDefault="00942B7F">
      <w:pPr>
        <w:widowControl w:val="0"/>
        <w:pBdr>
          <w:top w:val="nil"/>
          <w:left w:val="nil"/>
          <w:bottom w:val="nil"/>
          <w:right w:val="nil"/>
          <w:between w:val="nil"/>
        </w:pBdr>
        <w:tabs>
          <w:tab w:val="left" w:pos="708"/>
        </w:tabs>
        <w:spacing w:before="120" w:after="120" w:line="240" w:lineRule="auto"/>
        <w:ind w:left="734"/>
        <w:rPr>
          <w:del w:id="570" w:author="Autor" w:date="2021-09-03T21:28:00Z"/>
          <w:rFonts w:ascii="Calibri" w:eastAsia="Calibri" w:hAnsi="Calibri" w:cs="Calibri"/>
          <w:color w:val="000000"/>
          <w:sz w:val="22"/>
          <w:szCs w:val="22"/>
        </w:rPr>
      </w:pPr>
      <w:del w:id="571"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r>
          <w:rPr>
            <w:rFonts w:ascii="Calibri" w:eastAsia="Calibri" w:hAnsi="Calibri" w:cs="Calibri"/>
            <w:color w:val="000000"/>
            <w:sz w:val="22"/>
            <w:szCs w:val="22"/>
          </w:rPr>
          <w:delText xml:space="preserve"> časť ceny </w:delText>
        </w:r>
        <w:r>
          <w:rPr>
            <w:rFonts w:ascii="Calibri" w:eastAsia="Calibri" w:hAnsi="Calibri" w:cs="Calibri"/>
            <w:sz w:val="22"/>
            <w:szCs w:val="22"/>
          </w:rPr>
          <w:delText xml:space="preserve"> za náklady na PHM  </w:delText>
        </w:r>
        <w:r>
          <w:rPr>
            <w:rFonts w:ascii="Calibri" w:eastAsia="Calibri" w:hAnsi="Calibri" w:cs="Calibri"/>
            <w:color w:val="000000"/>
            <w:sz w:val="22"/>
            <w:szCs w:val="22"/>
          </w:rPr>
          <w:delText xml:space="preserve">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kilometer</w:delText>
        </w:r>
        <w:r>
          <w:rPr>
            <w:rFonts w:ascii="Calibri" w:eastAsia="Calibri" w:hAnsi="Calibri" w:cs="Calibri"/>
            <w:sz w:val="22"/>
            <w:szCs w:val="22"/>
          </w:rPr>
          <w:delText xml:space="preserve">, </w:delText>
        </w:r>
        <w:r>
          <w:rPr>
            <w:rFonts w:ascii="Calibri" w:eastAsia="Calibri" w:hAnsi="Calibri" w:cs="Calibri"/>
            <w:color w:val="000000"/>
            <w:sz w:val="22"/>
            <w:szCs w:val="22"/>
          </w:rPr>
          <w:delText xml:space="preserve"> uvedená v Tabuľke č. 1 Zmluvy bude zo strany Objednávateľa upravovaná (tzn. zvýšená alebo znížená) v závislosti na zmene Priemerných cien pohonných látok v SR pre ukazovateľ „Motorová nafta“ alebo </w:delText>
        </w:r>
        <w:r>
          <w:rPr>
            <w:rFonts w:ascii="Calibri" w:eastAsia="Calibri" w:hAnsi="Calibri" w:cs="Calibri"/>
            <w:sz w:val="22"/>
            <w:szCs w:val="22"/>
          </w:rPr>
          <w:delText xml:space="preserve">“CNG” </w:delText>
        </w:r>
        <w:r>
          <w:rPr>
            <w:rFonts w:ascii="Calibri" w:eastAsia="Calibri" w:hAnsi="Calibri" w:cs="Calibri"/>
            <w:color w:val="000000"/>
            <w:sz w:val="22"/>
            <w:szCs w:val="22"/>
          </w:rPr>
          <w:delText xml:space="preserve">zverejňovaných Štatistickým úradom SR. Aktualizovaná hodnota bude vypočítaná </w:delText>
        </w:r>
        <w:r>
          <w:rPr>
            <w:rFonts w:ascii="Calibri" w:eastAsia="Calibri" w:hAnsi="Calibri" w:cs="Calibri"/>
            <w:sz w:val="22"/>
            <w:szCs w:val="22"/>
          </w:rPr>
          <w:delText>štvrťročne</w:delText>
        </w:r>
        <w:r>
          <w:rPr>
            <w:rFonts w:ascii="Calibri" w:eastAsia="Calibri" w:hAnsi="Calibri" w:cs="Calibri"/>
            <w:color w:val="000000"/>
            <w:sz w:val="22"/>
            <w:szCs w:val="22"/>
          </w:rPr>
          <w:delText xml:space="preserve">  podľa nasledujúceho vzorca pre každú veľkostnú </w:delText>
        </w:r>
        <w:r>
          <w:rPr>
            <w:rFonts w:ascii="Calibri" w:eastAsia="Calibri" w:hAnsi="Calibri" w:cs="Calibri"/>
            <w:sz w:val="22"/>
            <w:szCs w:val="22"/>
          </w:rPr>
          <w:delText>skupinu a typ paliva</w:delText>
        </w:r>
        <w:r>
          <w:rPr>
            <w:rFonts w:ascii="Calibri" w:eastAsia="Calibri" w:hAnsi="Calibri" w:cs="Calibri"/>
            <w:color w:val="000000"/>
            <w:sz w:val="22"/>
            <w:szCs w:val="22"/>
          </w:rPr>
          <w:delText>:</w:delText>
        </w:r>
      </w:del>
    </w:p>
    <w:p w14:paraId="122B92CC"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del w:id="572" w:author="Autor" w:date="2021-09-03T21:28:00Z"/>
          <w:rFonts w:ascii="Calibri" w:eastAsia="Calibri" w:hAnsi="Calibri" w:cs="Calibri"/>
          <w:b/>
          <w:color w:val="000000"/>
          <w:sz w:val="22"/>
          <w:szCs w:val="22"/>
        </w:rPr>
      </w:pPr>
      <w:del w:id="573"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b/>
            <w:color w:val="000000"/>
            <w:sz w:val="22"/>
            <w:szCs w:val="22"/>
          </w:rPr>
          <w:delText xml:space="preserve"> =CC</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delText xml:space="preserve"> x [K</w:delText>
        </w:r>
        <w:r>
          <w:rPr>
            <w:rFonts w:ascii="Calibri" w:eastAsia="Calibri" w:hAnsi="Calibri" w:cs="Calibri"/>
            <w:b/>
            <w:color w:val="000000"/>
            <w:sz w:val="22"/>
            <w:szCs w:val="22"/>
            <w:vertAlign w:val="subscript"/>
          </w:rPr>
          <w:delText>PHMU</w:delText>
        </w:r>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delText>]</w:delText>
        </w:r>
      </w:del>
    </w:p>
    <w:p w14:paraId="2CAB458C"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4" w:author="Autor" w:date="2021-09-03T21:28:00Z"/>
          <w:rFonts w:ascii="Calibri" w:eastAsia="Calibri" w:hAnsi="Calibri" w:cs="Calibri"/>
          <w:color w:val="000000"/>
          <w:sz w:val="22"/>
          <w:szCs w:val="22"/>
        </w:rPr>
      </w:pPr>
      <w:del w:id="575" w:author="Autor" w:date="2021-09-03T21:28:00Z">
        <w:r>
          <w:rPr>
            <w:rFonts w:ascii="Calibri" w:eastAsia="Calibri" w:hAnsi="Calibri" w:cs="Calibri"/>
            <w:color w:val="000000"/>
            <w:sz w:val="22"/>
            <w:szCs w:val="22"/>
          </w:rPr>
          <w:delText>kde:</w:delText>
        </w:r>
      </w:del>
    </w:p>
    <w:p w14:paraId="4197D07E"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6" w:author="Autor" w:date="2021-09-03T21:28:00Z"/>
          <w:rFonts w:ascii="Calibri" w:eastAsia="Calibri" w:hAnsi="Calibri" w:cs="Calibri"/>
          <w:color w:val="000000"/>
          <w:sz w:val="22"/>
          <w:szCs w:val="22"/>
        </w:rPr>
      </w:pPr>
      <w:del w:id="577"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tab/>
          <w:delText xml:space="preserve"> 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km pre uplynulý štvrťrok upravenú podľa tohto ustanovenia. Hodnota bude následne zaokrúhlená na 4 desatinné miesta </w:delText>
        </w:r>
        <w:r>
          <w:rPr>
            <w:rFonts w:ascii="Calibri" w:eastAsia="Calibri" w:hAnsi="Calibri" w:cs="Calibri"/>
            <w:sz w:val="22"/>
            <w:szCs w:val="22"/>
          </w:rPr>
          <w:delText>(EUR/Vkm)</w:delText>
        </w:r>
        <w:r>
          <w:rPr>
            <w:rFonts w:ascii="Calibri" w:eastAsia="Calibri" w:hAnsi="Calibri" w:cs="Calibri"/>
            <w:color w:val="000000"/>
            <w:sz w:val="22"/>
            <w:szCs w:val="22"/>
          </w:rPr>
          <w:delText>.</w:delText>
        </w:r>
      </w:del>
    </w:p>
    <w:p w14:paraId="78265A4C"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78" w:author="Autor" w:date="2021-09-03T21:28:00Z"/>
          <w:rFonts w:ascii="Calibri" w:eastAsia="Calibri" w:hAnsi="Calibri" w:cs="Calibri"/>
          <w:color w:val="000000"/>
          <w:sz w:val="22"/>
          <w:szCs w:val="22"/>
        </w:rPr>
      </w:pPr>
      <w:del w:id="579"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PHM0</w:delText>
        </w:r>
        <w:r>
          <w:rPr>
            <w:rFonts w:ascii="Calibri" w:eastAsia="Calibri" w:hAnsi="Calibri" w:cs="Calibri"/>
            <w:color w:val="000000"/>
            <w:sz w:val="22"/>
            <w:szCs w:val="22"/>
          </w:rPr>
          <w:tab/>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km podľa Ponuky Dopravcu </w:delText>
        </w:r>
        <w:r>
          <w:rPr>
            <w:rFonts w:ascii="Calibri" w:eastAsia="Calibri" w:hAnsi="Calibri" w:cs="Calibri"/>
            <w:sz w:val="22"/>
            <w:szCs w:val="22"/>
          </w:rPr>
          <w:delText>(EUR/Vkm).</w:delText>
        </w:r>
      </w:del>
    </w:p>
    <w:p w14:paraId="7262FE5B"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80" w:author="Autor" w:date="2021-09-03T21:28:00Z"/>
          <w:rFonts w:ascii="Calibri" w:eastAsia="Calibri" w:hAnsi="Calibri" w:cs="Calibri"/>
          <w:color w:val="000000"/>
          <w:sz w:val="22"/>
          <w:szCs w:val="22"/>
        </w:rPr>
      </w:pPr>
      <w:del w:id="581" w:author="Autor" w:date="2021-09-03T21:28:00Z">
        <w:r>
          <w:rPr>
            <w:rFonts w:ascii="Calibri" w:eastAsia="Calibri" w:hAnsi="Calibri" w:cs="Calibri"/>
            <w:b/>
            <w:color w:val="000000"/>
            <w:sz w:val="22"/>
            <w:szCs w:val="22"/>
          </w:rPr>
          <w:delText>KP</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tab/>
          <w:delText xml:space="preserve">predstavuje priemernú cenu motorovej nafty alebo CNG  v SR za štvrťrok, pre ktorý je vypočítaná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PHMU</w:delText>
        </w:r>
        <w:r>
          <w:rPr>
            <w:rFonts w:ascii="Calibri" w:eastAsia="Calibri" w:hAnsi="Calibri" w:cs="Calibri"/>
            <w:color w:val="000000"/>
            <w:sz w:val="22"/>
            <w:szCs w:val="22"/>
          </w:rPr>
          <w:delText xml:space="preserve">. Táto cena vychádza z priemerných mesačných cien motorovej nafty alebo CNG v SR zverejnených Štatistickým úradom SR a je vypočítaná ako priemer cien za tri mesiace tvoriace príslušné štvrťroky </w:delText>
        </w:r>
        <w:r>
          <w:rPr>
            <w:rFonts w:ascii="Calibri" w:eastAsia="Calibri" w:hAnsi="Calibri" w:cs="Calibri"/>
            <w:sz w:val="22"/>
            <w:szCs w:val="22"/>
          </w:rPr>
          <w:delText>(EUR)</w:delText>
        </w:r>
        <w:r>
          <w:rPr>
            <w:rFonts w:ascii="Calibri" w:eastAsia="Calibri" w:hAnsi="Calibri" w:cs="Calibri"/>
            <w:color w:val="000000"/>
            <w:sz w:val="22"/>
            <w:szCs w:val="22"/>
          </w:rPr>
          <w:delText>.</w:delText>
        </w:r>
      </w:del>
    </w:p>
    <w:p w14:paraId="5AC4E6DD" w14:textId="77777777" w:rsidR="00CE1DE2" w:rsidRDefault="00942B7F">
      <w:pPr>
        <w:widowControl w:val="0"/>
        <w:pBdr>
          <w:top w:val="nil"/>
          <w:left w:val="nil"/>
          <w:bottom w:val="nil"/>
          <w:right w:val="nil"/>
          <w:between w:val="nil"/>
        </w:pBdr>
        <w:tabs>
          <w:tab w:val="left" w:pos="708"/>
        </w:tabs>
        <w:spacing w:before="120" w:after="120" w:line="240" w:lineRule="auto"/>
        <w:ind w:left="708"/>
        <w:rPr>
          <w:del w:id="582" w:author="Autor" w:date="2021-09-03T21:28:00Z"/>
          <w:rFonts w:ascii="Calibri" w:eastAsia="Calibri" w:hAnsi="Calibri" w:cs="Calibri"/>
          <w:color w:val="000000"/>
          <w:sz w:val="22"/>
          <w:szCs w:val="22"/>
        </w:rPr>
      </w:pPr>
      <w:del w:id="583" w:author="Autor" w:date="2021-09-03T21:28:00Z">
        <w:r>
          <w:rPr>
            <w:rFonts w:ascii="Calibri" w:eastAsia="Calibri" w:hAnsi="Calibri" w:cs="Calibri"/>
            <w:b/>
            <w:color w:val="000000"/>
            <w:sz w:val="22"/>
            <w:szCs w:val="22"/>
          </w:rPr>
          <w:delText>KP</w:delText>
        </w:r>
        <w:r>
          <w:rPr>
            <w:rFonts w:ascii="Calibri" w:eastAsia="Calibri" w:hAnsi="Calibri" w:cs="Calibri"/>
            <w:b/>
            <w:color w:val="000000"/>
            <w:sz w:val="22"/>
            <w:szCs w:val="22"/>
            <w:vertAlign w:val="subscript"/>
          </w:rPr>
          <w:delText>PHM0</w:delText>
        </w:r>
        <w:r>
          <w:rPr>
            <w:rFonts w:ascii="Calibri" w:eastAsia="Calibri" w:hAnsi="Calibri" w:cs="Calibri"/>
            <w:b/>
            <w:color w:val="000000"/>
            <w:sz w:val="22"/>
            <w:szCs w:val="22"/>
          </w:rPr>
          <w:tab/>
        </w:r>
        <w:r>
          <w:rPr>
            <w:rFonts w:ascii="Calibri" w:eastAsia="Calibri" w:hAnsi="Calibri" w:cs="Calibri"/>
            <w:color w:val="000000"/>
            <w:sz w:val="22"/>
            <w:szCs w:val="22"/>
          </w:rPr>
          <w:delText xml:space="preserve">predstavuje priemernú cenu motorovej nafty alebo CNG v SR za štvrťrok predchádzajúci štvrťroku, v ktorom uplynula lehota na predkladanie ponúk Procese verejného obstarávania. Táto cena vychádza z priemerných mesačných cien motorovej nafty alebo CNG v SR zverejnených Štatistickým úradom SR a je vypočítaná ako priemer cien za tri mesiace tvoriace príslušné štvrťroky </w:delText>
        </w:r>
        <w:r>
          <w:rPr>
            <w:rFonts w:ascii="Calibri" w:eastAsia="Calibri" w:hAnsi="Calibri" w:cs="Calibri"/>
            <w:sz w:val="22"/>
            <w:szCs w:val="22"/>
          </w:rPr>
          <w:delText>(EUR)</w:delText>
        </w:r>
        <w:r>
          <w:rPr>
            <w:rFonts w:ascii="Calibri" w:eastAsia="Calibri" w:hAnsi="Calibri" w:cs="Calibri"/>
            <w:color w:val="000000"/>
            <w:sz w:val="22"/>
            <w:szCs w:val="22"/>
          </w:rPr>
          <w:delText>.</w:delText>
        </w:r>
      </w:del>
    </w:p>
    <w:p w14:paraId="4ED98539" w14:textId="77777777" w:rsidR="00CE1DE2" w:rsidRDefault="00CE1DE2">
      <w:pPr>
        <w:widowControl w:val="0"/>
        <w:pBdr>
          <w:top w:val="nil"/>
          <w:left w:val="nil"/>
          <w:bottom w:val="nil"/>
          <w:right w:val="nil"/>
          <w:between w:val="nil"/>
        </w:pBdr>
        <w:tabs>
          <w:tab w:val="left" w:pos="708"/>
        </w:tabs>
        <w:spacing w:before="120" w:after="120" w:line="240" w:lineRule="auto"/>
        <w:ind w:left="426"/>
        <w:rPr>
          <w:del w:id="584" w:author="Autor" w:date="2021-09-03T21:28:00Z"/>
          <w:rFonts w:ascii="Calibri" w:eastAsia="Calibri" w:hAnsi="Calibri" w:cs="Calibri"/>
          <w:b/>
          <w:i/>
          <w:color w:val="000000"/>
          <w:sz w:val="22"/>
          <w:szCs w:val="22"/>
        </w:rPr>
      </w:pPr>
    </w:p>
    <w:p w14:paraId="09D8CCDA" w14:textId="77777777" w:rsidR="00CE1DE2" w:rsidRDefault="00942B7F">
      <w:pPr>
        <w:pBdr>
          <w:top w:val="nil"/>
          <w:left w:val="nil"/>
          <w:bottom w:val="nil"/>
          <w:right w:val="nil"/>
          <w:between w:val="nil"/>
        </w:pBdr>
        <w:spacing w:before="120" w:after="120" w:line="240" w:lineRule="auto"/>
        <w:ind w:left="374"/>
        <w:jc w:val="left"/>
        <w:rPr>
          <w:del w:id="585" w:author="Autor" w:date="2021-09-03T21:28:00Z"/>
          <w:rFonts w:ascii="Calibri" w:eastAsia="Calibri" w:hAnsi="Calibri" w:cs="Calibri"/>
          <w:b/>
          <w:i/>
          <w:color w:val="000000"/>
          <w:sz w:val="22"/>
          <w:szCs w:val="22"/>
        </w:rPr>
      </w:pPr>
      <w:del w:id="586" w:author="Autor" w:date="2021-09-03T21:28:00Z">
        <w:r>
          <w:rPr>
            <w:rFonts w:ascii="Calibri" w:eastAsia="Calibri" w:hAnsi="Calibri" w:cs="Calibri"/>
            <w:b/>
            <w:color w:val="000000"/>
            <w:sz w:val="22"/>
            <w:szCs w:val="22"/>
          </w:rPr>
          <w:delText xml:space="preserve">6.2.2 </w:delText>
        </w:r>
        <w:r>
          <w:rPr>
            <w:rFonts w:ascii="Calibri" w:eastAsia="Calibri" w:hAnsi="Calibri" w:cs="Calibri"/>
            <w:b/>
            <w:color w:val="000000"/>
            <w:sz w:val="22"/>
            <w:szCs w:val="22"/>
            <w:u w:val="single"/>
          </w:rPr>
          <w:delText xml:space="preserve">Aktualizácia časti ceny za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Cena práce</w:delText>
        </w:r>
        <w:r>
          <w:rPr>
            <w:rFonts w:ascii="Calibri" w:eastAsia="Calibri" w:hAnsi="Calibri" w:cs="Calibri"/>
            <w:b/>
            <w:sz w:val="22"/>
            <w:szCs w:val="22"/>
            <w:u w:val="single"/>
          </w:rPr>
          <w:delText>”</w:delText>
        </w:r>
      </w:del>
    </w:p>
    <w:p w14:paraId="5D37854F" w14:textId="77777777" w:rsidR="00CE1DE2" w:rsidRDefault="00942B7F">
      <w:pPr>
        <w:spacing w:before="120" w:after="120" w:line="276" w:lineRule="auto"/>
        <w:ind w:left="380"/>
        <w:rPr>
          <w:del w:id="587" w:author="Autor" w:date="2021-09-03T21:28:00Z"/>
          <w:rFonts w:ascii="Calibri" w:eastAsia="Calibri" w:hAnsi="Calibri" w:cs="Calibri"/>
          <w:b/>
          <w:sz w:val="22"/>
          <w:szCs w:val="22"/>
        </w:rPr>
      </w:pPr>
      <w:del w:id="588" w:author="Autor" w:date="2021-09-03T21:28:00Z">
        <w:r>
          <w:rPr>
            <w:rFonts w:ascii="Calibri" w:eastAsia="Calibri" w:hAnsi="Calibri" w:cs="Calibri"/>
            <w:b/>
            <w:sz w:val="22"/>
            <w:szCs w:val="22"/>
          </w:rPr>
          <w:delText xml:space="preserve"> CC</w:delText>
        </w:r>
        <w:r>
          <w:rPr>
            <w:rFonts w:ascii="Calibri" w:eastAsia="Calibri" w:hAnsi="Calibri" w:cs="Calibri"/>
            <w:b/>
            <w:sz w:val="22"/>
            <w:szCs w:val="22"/>
            <w:vertAlign w:val="subscript"/>
          </w:rPr>
          <w:delText xml:space="preserve">CP0  </w:delText>
        </w:r>
        <w:r>
          <w:rPr>
            <w:rFonts w:ascii="Calibri" w:eastAsia="Calibri" w:hAnsi="Calibri" w:cs="Calibri"/>
            <w:b/>
            <w:sz w:val="22"/>
            <w:szCs w:val="22"/>
          </w:rPr>
          <w:delText xml:space="preserve">časť ceny za “cenu práce” </w:delText>
        </w:r>
        <w:r>
          <w:rPr>
            <w:rFonts w:ascii="Calibri" w:eastAsia="Calibri" w:hAnsi="Calibri" w:cs="Calibri"/>
            <w:sz w:val="22"/>
            <w:szCs w:val="22"/>
          </w:rPr>
          <w:delText xml:space="preserve">za 1 Výkonový km uvedená v Tabuľke č. 1 Zmluvy bude zo strany Objednávateľa aktualizovaná podľa vývoja Priemernej mesačnej nominálnej mzdy zamestnanca v hospodárstve SR, ktorú zverejňuje Štatistický úrad SR a podľa vývoja minimálnej mzdy, ktorej výšku ustanovuje na základe § 2 ods. 1 zákona  č. 663/2007 Z. z. o minimálnej mzde v znení neskorších predpisov vláda SR nariadením, maximálne do výšky zodpovedajúcej cene práce po aktualizácii časti ceny za “Cena práce” v zmysle tohto bodu. </w:delText>
        </w:r>
        <w:r>
          <w:rPr>
            <w:rFonts w:ascii="Calibri" w:eastAsia="Calibri" w:hAnsi="Calibri" w:cs="Calibri"/>
            <w:b/>
            <w:sz w:val="22"/>
            <w:szCs w:val="22"/>
          </w:rPr>
          <w:delText>Cena práce bude aktualizovaná len raz ročne, a to vždy v rámci aktualizácie prvého štvrťroka príslušného kalendárneho roka a bude platná počas celého kalendárneho roka.</w:delText>
        </w:r>
      </w:del>
    </w:p>
    <w:p w14:paraId="360217CB" w14:textId="77777777" w:rsidR="00CE1DE2" w:rsidRDefault="00942B7F">
      <w:pPr>
        <w:spacing w:before="120" w:after="120" w:line="276" w:lineRule="auto"/>
        <w:ind w:left="380"/>
        <w:jc w:val="left"/>
        <w:rPr>
          <w:del w:id="589" w:author="Autor" w:date="2021-09-03T21:28:00Z"/>
          <w:rFonts w:ascii="Calibri" w:eastAsia="Calibri" w:hAnsi="Calibri" w:cs="Calibri"/>
          <w:sz w:val="22"/>
          <w:szCs w:val="22"/>
        </w:rPr>
      </w:pPr>
      <w:del w:id="590" w:author="Autor" w:date="2021-09-03T21:28:00Z">
        <w:r>
          <w:rPr>
            <w:rFonts w:ascii="Calibri" w:eastAsia="Calibri" w:hAnsi="Calibri" w:cs="Calibri"/>
            <w:sz w:val="22"/>
            <w:szCs w:val="22"/>
          </w:rPr>
          <w:delText>Aktualizovaná cena za “cenu práce” podľa štatistických ukazovateľov bude vypočítaná podľa nasledujúcich vzorcov:</w:delText>
        </w:r>
      </w:del>
    </w:p>
    <w:p w14:paraId="09579666" w14:textId="77777777" w:rsidR="00CE1DE2" w:rsidRDefault="00942B7F">
      <w:pPr>
        <w:spacing w:before="120" w:after="120" w:line="276" w:lineRule="auto"/>
        <w:ind w:left="940"/>
        <w:jc w:val="center"/>
        <w:rPr>
          <w:del w:id="591" w:author="Autor" w:date="2021-09-03T21:28:00Z"/>
          <w:rFonts w:ascii="Calibri" w:eastAsia="Calibri" w:hAnsi="Calibri" w:cs="Calibri"/>
          <w:b/>
        </w:rPr>
      </w:pPr>
      <w:del w:id="592" w:author="Autor" w:date="2021-09-03T21:28:00Z">
        <w:r>
          <w:rPr>
            <w:rFonts w:ascii="Calibri" w:eastAsia="Calibri" w:hAnsi="Calibri" w:cs="Calibri"/>
            <w:b/>
          </w:rPr>
          <w:delText>CC</w:delText>
        </w:r>
        <w:r>
          <w:rPr>
            <w:rFonts w:ascii="Calibri" w:eastAsia="Calibri" w:hAnsi="Calibri" w:cs="Calibri"/>
            <w:b/>
            <w:vertAlign w:val="subscript"/>
          </w:rPr>
          <w:delText>CPUSTAT</w:delText>
        </w:r>
        <w:r>
          <w:rPr>
            <w:rFonts w:ascii="Calibri" w:eastAsia="Calibri" w:hAnsi="Calibri" w:cs="Calibri"/>
            <w:b/>
          </w:rPr>
          <w:delText xml:space="preserve"> = CC</w:delText>
        </w:r>
        <w:r>
          <w:rPr>
            <w:rFonts w:ascii="Calibri" w:eastAsia="Calibri" w:hAnsi="Calibri" w:cs="Calibri"/>
            <w:b/>
            <w:vertAlign w:val="subscript"/>
          </w:rPr>
          <w:delText>CP0</w:delText>
        </w:r>
        <w:r>
          <w:rPr>
            <w:rFonts w:ascii="Calibri" w:eastAsia="Calibri" w:hAnsi="Calibri" w:cs="Calibri"/>
            <w:b/>
          </w:rPr>
          <w:delText xml:space="preserve"> x [0,7 x Valorizačný_koeficient</w:delText>
        </w:r>
        <w:r>
          <w:rPr>
            <w:rFonts w:ascii="Calibri" w:eastAsia="Calibri" w:hAnsi="Calibri" w:cs="Calibri"/>
            <w:b/>
            <w:vertAlign w:val="subscript"/>
          </w:rPr>
          <w:delText xml:space="preserve">PRIEM </w:delText>
        </w:r>
        <w:r>
          <w:rPr>
            <w:rFonts w:ascii="Calibri" w:eastAsia="Calibri" w:hAnsi="Calibri" w:cs="Calibri"/>
            <w:b/>
          </w:rPr>
          <w:delText>+ 0,3 x Valorizačný_koeficient</w:delText>
        </w:r>
        <w:r>
          <w:rPr>
            <w:rFonts w:ascii="Calibri" w:eastAsia="Calibri" w:hAnsi="Calibri" w:cs="Calibri"/>
            <w:b/>
            <w:vertAlign w:val="subscript"/>
          </w:rPr>
          <w:delText>MIN</w:delText>
        </w:r>
        <w:r>
          <w:rPr>
            <w:rFonts w:ascii="Calibri" w:eastAsia="Calibri" w:hAnsi="Calibri" w:cs="Calibri"/>
            <w:b/>
          </w:rPr>
          <w:delText>] (EUR/Vkm)</w:delText>
        </w:r>
      </w:del>
    </w:p>
    <w:p w14:paraId="00317DC2" w14:textId="77777777" w:rsidR="00CE1DE2" w:rsidRDefault="00942B7F">
      <w:pPr>
        <w:spacing w:before="120" w:after="120" w:line="276" w:lineRule="auto"/>
        <w:ind w:left="940"/>
        <w:rPr>
          <w:del w:id="593" w:author="Autor" w:date="2021-09-03T21:28:00Z"/>
          <w:rFonts w:ascii="Calibri" w:eastAsia="Calibri" w:hAnsi="Calibri" w:cs="Calibri"/>
          <w:sz w:val="22"/>
          <w:szCs w:val="22"/>
        </w:rPr>
      </w:pPr>
      <w:del w:id="594" w:author="Autor" w:date="2021-09-03T21:28:00Z">
        <w:r>
          <w:rPr>
            <w:rFonts w:ascii="Calibri" w:eastAsia="Calibri" w:hAnsi="Calibri" w:cs="Calibri"/>
            <w:sz w:val="22"/>
            <w:szCs w:val="22"/>
          </w:rPr>
          <w:delText>kde:</w:delText>
        </w:r>
      </w:del>
    </w:p>
    <w:p w14:paraId="05B21F85" w14:textId="77777777" w:rsidR="00CE1DE2" w:rsidRDefault="00942B7F">
      <w:pPr>
        <w:spacing w:before="120" w:after="120" w:line="276" w:lineRule="auto"/>
        <w:ind w:left="940"/>
        <w:rPr>
          <w:del w:id="595" w:author="Autor" w:date="2021-09-03T21:28:00Z"/>
          <w:rFonts w:ascii="Calibri" w:eastAsia="Calibri" w:hAnsi="Calibri" w:cs="Calibri"/>
          <w:sz w:val="22"/>
          <w:szCs w:val="22"/>
        </w:rPr>
      </w:pPr>
      <w:del w:id="596" w:author="Autor" w:date="2021-09-03T21:28:00Z">
        <w:r>
          <w:rPr>
            <w:rFonts w:ascii="Calibri" w:eastAsia="Calibri" w:hAnsi="Calibri" w:cs="Calibri"/>
            <w:b/>
            <w:sz w:val="22"/>
            <w:szCs w:val="22"/>
          </w:rPr>
          <w:delText>CC</w:delText>
        </w:r>
        <w:r>
          <w:rPr>
            <w:rFonts w:ascii="Calibri" w:eastAsia="Calibri" w:hAnsi="Calibri" w:cs="Calibri"/>
            <w:b/>
            <w:sz w:val="22"/>
            <w:szCs w:val="22"/>
            <w:vertAlign w:val="subscript"/>
          </w:rPr>
          <w:delText>CPUSTAT</w:delText>
        </w:r>
        <w:r>
          <w:rPr>
            <w:rFonts w:ascii="Calibri" w:eastAsia="Calibri" w:hAnsi="Calibri" w:cs="Calibri"/>
            <w:sz w:val="22"/>
            <w:szCs w:val="22"/>
          </w:rPr>
          <w:delText xml:space="preserve"> predstavuje príslušnú časť ceny za 1 Výkonový km pre uplynulý štvrťrok upravenú podľa tohto ustanovenia na základe zmeny štatistických ukazovateľov. Hodnota bude následne zaokrúhlená na 4 desatinné miesta.</w:delText>
        </w:r>
        <w:r>
          <w:rPr>
            <w:rFonts w:ascii="Calibri" w:eastAsia="Calibri" w:hAnsi="Calibri" w:cs="Calibri"/>
            <w:b/>
            <w:sz w:val="22"/>
            <w:szCs w:val="22"/>
          </w:rPr>
          <w:delText>(EUR/Vkm)</w:delText>
        </w:r>
      </w:del>
    </w:p>
    <w:p w14:paraId="1D6FF2F5" w14:textId="77777777" w:rsidR="00CE1DE2" w:rsidRDefault="00942B7F">
      <w:pPr>
        <w:spacing w:before="120" w:after="120" w:line="276" w:lineRule="auto"/>
        <w:ind w:left="940"/>
        <w:jc w:val="left"/>
        <w:rPr>
          <w:del w:id="597" w:author="Autor" w:date="2021-09-03T21:28:00Z"/>
          <w:rFonts w:ascii="Calibri" w:eastAsia="Calibri" w:hAnsi="Calibri" w:cs="Calibri"/>
          <w:b/>
          <w:sz w:val="22"/>
          <w:szCs w:val="22"/>
        </w:rPr>
      </w:pPr>
      <w:del w:id="598" w:author="Autor" w:date="2021-09-03T21:28:00Z">
        <w:r>
          <w:rPr>
            <w:rFonts w:ascii="Calibri" w:eastAsia="Calibri" w:hAnsi="Calibri" w:cs="Calibri"/>
            <w:b/>
            <w:sz w:val="22"/>
            <w:szCs w:val="22"/>
          </w:rPr>
          <w:delText>CC</w:delText>
        </w:r>
        <w:r>
          <w:rPr>
            <w:rFonts w:ascii="Calibri" w:eastAsia="Calibri" w:hAnsi="Calibri" w:cs="Calibri"/>
            <w:b/>
            <w:sz w:val="22"/>
            <w:szCs w:val="22"/>
            <w:vertAlign w:val="subscript"/>
          </w:rPr>
          <w:delText>CP0</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predstavuje príslušnú časť ceny “Cena práce” za 1 Výkonový km podľa Ponuky Dopravcu. </w:delText>
        </w:r>
        <w:r>
          <w:rPr>
            <w:rFonts w:ascii="Calibri" w:eastAsia="Calibri" w:hAnsi="Calibri" w:cs="Calibri"/>
            <w:b/>
            <w:sz w:val="22"/>
            <w:szCs w:val="22"/>
          </w:rPr>
          <w:delText>(EUR/Vkm)</w:delText>
        </w:r>
      </w:del>
    </w:p>
    <w:p w14:paraId="6AC86758" w14:textId="77777777" w:rsidR="00CE1DE2" w:rsidRDefault="00942B7F">
      <w:pPr>
        <w:spacing w:before="120" w:after="120" w:line="276" w:lineRule="auto"/>
        <w:ind w:left="940"/>
        <w:jc w:val="center"/>
        <w:rPr>
          <w:del w:id="599" w:author="Autor" w:date="2021-09-03T21:28:00Z"/>
          <w:rFonts w:ascii="Calibri" w:eastAsia="Calibri" w:hAnsi="Calibri" w:cs="Calibri"/>
          <w:b/>
          <w:sz w:val="22"/>
          <w:szCs w:val="22"/>
        </w:rPr>
      </w:pPr>
      <w:del w:id="600" w:author="Autor" w:date="2021-09-03T21:28:00Z">
        <w:r>
          <w:rPr>
            <w:rFonts w:ascii="Calibri" w:eastAsia="Calibri" w:hAnsi="Calibri" w:cs="Calibri"/>
            <w:b/>
            <w:sz w:val="22"/>
            <w:szCs w:val="22"/>
          </w:rPr>
          <w:br/>
          <w:delText>Valorizačný_koeficient</w:delText>
        </w:r>
        <w:r>
          <w:rPr>
            <w:rFonts w:ascii="Calibri" w:eastAsia="Calibri" w:hAnsi="Calibri" w:cs="Calibri"/>
            <w:b/>
            <w:sz w:val="22"/>
            <w:szCs w:val="22"/>
            <w:vertAlign w:val="subscript"/>
          </w:rPr>
          <w:delText>PRIEM</w:delText>
        </w:r>
        <w:r>
          <w:rPr>
            <w:rFonts w:ascii="Calibri" w:eastAsia="Calibri" w:hAnsi="Calibri" w:cs="Calibri"/>
            <w:sz w:val="22"/>
            <w:szCs w:val="22"/>
          </w:rPr>
          <w:delText xml:space="preserve"> = </w:delText>
        </w:r>
        <w:r>
          <w:rPr>
            <w:rFonts w:ascii="Calibri" w:eastAsia="Calibri" w:hAnsi="Calibri" w:cs="Calibri"/>
            <w:b/>
            <w:sz w:val="22"/>
            <w:szCs w:val="22"/>
          </w:rPr>
          <w:delText>K</w:delText>
        </w:r>
        <w:r>
          <w:rPr>
            <w:rFonts w:ascii="Calibri" w:eastAsia="Calibri" w:hAnsi="Calibri" w:cs="Calibri"/>
            <w:b/>
            <w:sz w:val="22"/>
            <w:szCs w:val="22"/>
            <w:vertAlign w:val="subscript"/>
          </w:rPr>
          <w:delText>PRIEMU/</w:delText>
        </w:r>
        <w:r>
          <w:rPr>
            <w:rFonts w:ascii="Calibri" w:eastAsia="Calibri" w:hAnsi="Calibri" w:cs="Calibri"/>
            <w:b/>
            <w:sz w:val="22"/>
            <w:szCs w:val="22"/>
          </w:rPr>
          <w:delText>K</w:delText>
        </w:r>
        <w:r>
          <w:rPr>
            <w:rFonts w:ascii="Calibri" w:eastAsia="Calibri" w:hAnsi="Calibri" w:cs="Calibri"/>
            <w:b/>
            <w:sz w:val="22"/>
            <w:szCs w:val="22"/>
            <w:vertAlign w:val="subscript"/>
          </w:rPr>
          <w:delText>PRIEM0</w:delText>
        </w:r>
        <w:r>
          <w:rPr>
            <w:rFonts w:ascii="Calibri" w:eastAsia="Calibri" w:hAnsi="Calibri" w:cs="Calibri"/>
            <w:b/>
            <w:sz w:val="22"/>
            <w:szCs w:val="22"/>
          </w:rPr>
          <w:delText xml:space="preserve"> [koef.]</w:delText>
        </w:r>
      </w:del>
    </w:p>
    <w:p w14:paraId="253199C9" w14:textId="77777777" w:rsidR="00CE1DE2" w:rsidRDefault="00942B7F">
      <w:pPr>
        <w:spacing w:before="120" w:after="120" w:line="276" w:lineRule="auto"/>
        <w:ind w:left="940"/>
        <w:rPr>
          <w:del w:id="601" w:author="Autor" w:date="2021-09-03T21:28:00Z"/>
          <w:rFonts w:ascii="Calibri" w:eastAsia="Calibri" w:hAnsi="Calibri" w:cs="Calibri"/>
          <w:sz w:val="22"/>
          <w:szCs w:val="22"/>
          <w:vertAlign w:val="subscript"/>
        </w:rPr>
      </w:pPr>
      <w:del w:id="602" w:author="Autor" w:date="2021-09-03T21:28:00Z">
        <w:r>
          <w:rPr>
            <w:rFonts w:ascii="Calibri" w:eastAsia="Calibri" w:hAnsi="Calibri" w:cs="Calibri"/>
            <w:b/>
            <w:sz w:val="22"/>
            <w:szCs w:val="22"/>
          </w:rPr>
          <w:delText>K</w:delText>
        </w:r>
        <w:r>
          <w:rPr>
            <w:rFonts w:ascii="Calibri" w:eastAsia="Calibri" w:hAnsi="Calibri" w:cs="Calibri"/>
            <w:b/>
            <w:sz w:val="22"/>
            <w:szCs w:val="22"/>
            <w:vertAlign w:val="subscript"/>
          </w:rPr>
          <w:delText>PRIEMU</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predstavuje priemer hodnôt Priemernej mesačnej nominálnej mzdy zamestnanca hospodárstva SR zverejnenú Štatistickým úradom SR za štyri štvrťroky bezprostredne predchádzajúce štvrťroku, pre ktorý je vypočítaná CC</w:delText>
        </w:r>
        <w:r>
          <w:rPr>
            <w:rFonts w:ascii="Calibri" w:eastAsia="Calibri" w:hAnsi="Calibri" w:cs="Calibri"/>
            <w:sz w:val="22"/>
            <w:szCs w:val="22"/>
            <w:vertAlign w:val="subscript"/>
          </w:rPr>
          <w:delText>CPUSTAT</w:delText>
        </w:r>
      </w:del>
    </w:p>
    <w:p w14:paraId="7AE58B28" w14:textId="77777777" w:rsidR="00CE1DE2" w:rsidRDefault="00942B7F">
      <w:pPr>
        <w:spacing w:before="120" w:after="120" w:line="276" w:lineRule="auto"/>
        <w:ind w:left="940"/>
        <w:rPr>
          <w:del w:id="603" w:author="Autor" w:date="2021-09-03T21:28:00Z"/>
          <w:rFonts w:ascii="Calibri" w:eastAsia="Calibri" w:hAnsi="Calibri" w:cs="Calibri"/>
          <w:sz w:val="22"/>
          <w:szCs w:val="22"/>
        </w:rPr>
      </w:pPr>
      <w:del w:id="604" w:author="Autor" w:date="2021-09-03T21:28:00Z">
        <w:r>
          <w:rPr>
            <w:rFonts w:ascii="Calibri" w:eastAsia="Calibri" w:hAnsi="Calibri" w:cs="Calibri"/>
            <w:b/>
            <w:sz w:val="22"/>
            <w:szCs w:val="22"/>
          </w:rPr>
          <w:delText>K</w:delText>
        </w:r>
        <w:r>
          <w:rPr>
            <w:rFonts w:ascii="Calibri" w:eastAsia="Calibri" w:hAnsi="Calibri" w:cs="Calibri"/>
            <w:b/>
            <w:sz w:val="22"/>
            <w:szCs w:val="22"/>
            <w:vertAlign w:val="subscript"/>
          </w:rPr>
          <w:delText>PRIEM0</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predstavuje priemer hodnôt Priemernej mesačnej nominálnej mzdy zamestnanca hospodárstva SR zverejnených Štatistickým úradom SR za štyri štvrťroky </w:delText>
        </w:r>
        <w:r>
          <w:rPr>
            <w:rFonts w:ascii="Calibri" w:eastAsia="Calibri" w:hAnsi="Calibri" w:cs="Calibri"/>
            <w:sz w:val="22"/>
            <w:szCs w:val="22"/>
          </w:rPr>
          <w:tab/>
          <w:delText xml:space="preserve"> bezprostredne predchádzajúce štvrťroku, v ktorom uplynula lehota na predkladanie ponúk v Procese verejného obstarávania</w:delText>
        </w:r>
      </w:del>
    </w:p>
    <w:p w14:paraId="53188740" w14:textId="77777777" w:rsidR="00CE1DE2" w:rsidRDefault="00942B7F">
      <w:pPr>
        <w:spacing w:before="120" w:after="120" w:line="276" w:lineRule="auto"/>
        <w:ind w:left="940"/>
        <w:jc w:val="center"/>
        <w:rPr>
          <w:del w:id="605" w:author="Autor" w:date="2021-09-03T21:28:00Z"/>
          <w:rFonts w:ascii="Calibri" w:eastAsia="Calibri" w:hAnsi="Calibri" w:cs="Calibri"/>
          <w:b/>
          <w:sz w:val="22"/>
          <w:szCs w:val="22"/>
        </w:rPr>
      </w:pPr>
      <w:del w:id="606" w:author="Autor" w:date="2021-09-03T21:28:00Z">
        <w:r>
          <w:rPr>
            <w:rFonts w:ascii="Calibri" w:eastAsia="Calibri" w:hAnsi="Calibri" w:cs="Calibri"/>
            <w:b/>
            <w:sz w:val="22"/>
            <w:szCs w:val="22"/>
          </w:rPr>
          <w:delText>Valorizačný_koeficient</w:delText>
        </w:r>
        <w:r>
          <w:rPr>
            <w:rFonts w:ascii="Calibri" w:eastAsia="Calibri" w:hAnsi="Calibri" w:cs="Calibri"/>
            <w:b/>
            <w:sz w:val="22"/>
            <w:szCs w:val="22"/>
            <w:vertAlign w:val="subscript"/>
          </w:rPr>
          <w:delText>MIN</w:delText>
        </w:r>
        <w:r>
          <w:rPr>
            <w:rFonts w:ascii="Calibri" w:eastAsia="Calibri" w:hAnsi="Calibri" w:cs="Calibri"/>
            <w:sz w:val="22"/>
            <w:szCs w:val="22"/>
          </w:rPr>
          <w:delText xml:space="preserve"> = </w:delText>
        </w:r>
        <w:r>
          <w:rPr>
            <w:rFonts w:ascii="Calibri" w:eastAsia="Calibri" w:hAnsi="Calibri" w:cs="Calibri"/>
            <w:b/>
            <w:sz w:val="22"/>
            <w:szCs w:val="22"/>
          </w:rPr>
          <w:delText>K</w:delText>
        </w:r>
        <w:r>
          <w:rPr>
            <w:rFonts w:ascii="Calibri" w:eastAsia="Calibri" w:hAnsi="Calibri" w:cs="Calibri"/>
            <w:b/>
            <w:sz w:val="22"/>
            <w:szCs w:val="22"/>
            <w:vertAlign w:val="subscript"/>
          </w:rPr>
          <w:delText>MINU/</w:delText>
        </w:r>
        <w:r>
          <w:rPr>
            <w:rFonts w:ascii="Calibri" w:eastAsia="Calibri" w:hAnsi="Calibri" w:cs="Calibri"/>
            <w:b/>
            <w:sz w:val="22"/>
            <w:szCs w:val="22"/>
          </w:rPr>
          <w:delText>K</w:delText>
        </w:r>
        <w:r>
          <w:rPr>
            <w:rFonts w:ascii="Calibri" w:eastAsia="Calibri" w:hAnsi="Calibri" w:cs="Calibri"/>
            <w:b/>
            <w:sz w:val="22"/>
            <w:szCs w:val="22"/>
            <w:vertAlign w:val="subscript"/>
          </w:rPr>
          <w:delText>MIN0</w:delText>
        </w:r>
        <w:r>
          <w:rPr>
            <w:rFonts w:ascii="Calibri" w:eastAsia="Calibri" w:hAnsi="Calibri" w:cs="Calibri"/>
            <w:b/>
            <w:sz w:val="22"/>
            <w:szCs w:val="22"/>
          </w:rPr>
          <w:delText xml:space="preserve"> [koef.]</w:delText>
        </w:r>
      </w:del>
    </w:p>
    <w:p w14:paraId="6F0976B1" w14:textId="77777777" w:rsidR="00CE1DE2" w:rsidRDefault="00942B7F">
      <w:pPr>
        <w:spacing w:before="120" w:after="120" w:line="276" w:lineRule="auto"/>
        <w:ind w:left="940"/>
        <w:rPr>
          <w:del w:id="607" w:author="Autor" w:date="2021-09-03T21:28:00Z"/>
          <w:rFonts w:ascii="Calibri" w:eastAsia="Calibri" w:hAnsi="Calibri" w:cs="Calibri"/>
          <w:sz w:val="22"/>
          <w:szCs w:val="22"/>
        </w:rPr>
      </w:pPr>
      <w:del w:id="608" w:author="Autor" w:date="2021-09-03T21:28:00Z">
        <w:r>
          <w:rPr>
            <w:rFonts w:ascii="Calibri" w:eastAsia="Calibri" w:hAnsi="Calibri" w:cs="Calibri"/>
            <w:b/>
            <w:sz w:val="22"/>
            <w:szCs w:val="22"/>
          </w:rPr>
          <w:delText>K</w:delText>
        </w:r>
        <w:r>
          <w:rPr>
            <w:rFonts w:ascii="Calibri" w:eastAsia="Calibri" w:hAnsi="Calibri" w:cs="Calibri"/>
            <w:b/>
            <w:sz w:val="22"/>
            <w:szCs w:val="22"/>
            <w:vertAlign w:val="subscript"/>
          </w:rPr>
          <w:delText>MINU</w:delText>
        </w:r>
        <w:r>
          <w:rPr>
            <w:rFonts w:ascii="Calibri" w:eastAsia="Calibri" w:hAnsi="Calibri" w:cs="Calibri"/>
            <w:i/>
            <w:sz w:val="22"/>
            <w:szCs w:val="22"/>
          </w:rPr>
          <w:delText xml:space="preserve"> </w:delText>
        </w:r>
        <w:r>
          <w:rPr>
            <w:rFonts w:ascii="Calibri" w:eastAsia="Calibri" w:hAnsi="Calibri" w:cs="Calibri"/>
            <w:sz w:val="22"/>
            <w:szCs w:val="22"/>
          </w:rPr>
          <w:delText>predstavuje minimálnu hodinovú mzdu, ustanovenú nariadením vlády SR  na základe § 2 ods. 1 zákona č. 663/2007 Z. z. o minimálnej mzde v znení neskorších predpisov, účinnú počas roka , pre ktorý je vypočítaná CC</w:delText>
        </w:r>
        <w:r>
          <w:rPr>
            <w:rFonts w:ascii="Calibri" w:eastAsia="Calibri" w:hAnsi="Calibri" w:cs="Calibri"/>
            <w:sz w:val="22"/>
            <w:szCs w:val="22"/>
            <w:vertAlign w:val="subscript"/>
          </w:rPr>
          <w:delText xml:space="preserve">CPU. </w:delText>
        </w:r>
        <w:r>
          <w:rPr>
            <w:rFonts w:ascii="Calibri" w:eastAsia="Calibri" w:hAnsi="Calibri" w:cs="Calibri"/>
            <w:sz w:val="22"/>
            <w:szCs w:val="22"/>
          </w:rPr>
          <w:delText>V prípade zrušenia minimálnej mzdy v SR sa na účely tohto ustanovenia uplatní jej posledná hodnota účinná pred zrušením tohto inštitútu.(EUR)</w:delText>
        </w:r>
      </w:del>
    </w:p>
    <w:p w14:paraId="591B5956" w14:textId="77777777" w:rsidR="00CE1DE2" w:rsidRDefault="00942B7F">
      <w:pPr>
        <w:spacing w:before="120" w:after="120" w:line="276" w:lineRule="auto"/>
        <w:ind w:left="940"/>
        <w:rPr>
          <w:del w:id="609" w:author="Autor" w:date="2021-09-03T21:28:00Z"/>
          <w:rFonts w:ascii="Calibri" w:eastAsia="Calibri" w:hAnsi="Calibri" w:cs="Calibri"/>
          <w:sz w:val="22"/>
          <w:szCs w:val="22"/>
        </w:rPr>
      </w:pPr>
      <w:del w:id="610" w:author="Autor" w:date="2021-09-03T21:28:00Z">
        <w:r>
          <w:rPr>
            <w:rFonts w:ascii="Calibri" w:eastAsia="Calibri" w:hAnsi="Calibri" w:cs="Calibri"/>
            <w:b/>
            <w:sz w:val="22"/>
            <w:szCs w:val="22"/>
          </w:rPr>
          <w:delText>K</w:delText>
        </w:r>
        <w:r>
          <w:rPr>
            <w:rFonts w:ascii="Calibri" w:eastAsia="Calibri" w:hAnsi="Calibri" w:cs="Calibri"/>
            <w:b/>
            <w:sz w:val="22"/>
            <w:szCs w:val="22"/>
            <w:vertAlign w:val="subscript"/>
          </w:rPr>
          <w:delText>MINO</w:delText>
        </w:r>
        <w:r>
          <w:rPr>
            <w:rFonts w:ascii="Calibri" w:eastAsia="Calibri" w:hAnsi="Calibri" w:cs="Calibri"/>
            <w:i/>
            <w:sz w:val="22"/>
            <w:szCs w:val="22"/>
          </w:rPr>
          <w:delText xml:space="preserve"> </w:delText>
        </w:r>
        <w:r>
          <w:rPr>
            <w:rFonts w:ascii="Calibri" w:eastAsia="Calibri" w:hAnsi="Calibri" w:cs="Calibri"/>
            <w:sz w:val="22"/>
            <w:szCs w:val="22"/>
          </w:rPr>
          <w:delText xml:space="preserve">predstavuje minimálnu hodinovú mzdu, ustanovenú nariadením vlády SR  na základe § 2 ods. 1 zákona č. 663/2007 Z. z. o minimálnej mzde v znení neskorších predpisov , účinnú k termínu, v ktorom uplynula lehota na predkladanie ponúk v Procese verejného obstarávania. (EUR)   </w:delText>
        </w:r>
      </w:del>
    </w:p>
    <w:p w14:paraId="093F2DF5" w14:textId="77777777" w:rsidR="00CE1DE2" w:rsidRDefault="00942B7F">
      <w:pPr>
        <w:spacing w:before="120" w:after="120" w:line="276" w:lineRule="auto"/>
        <w:ind w:left="380"/>
        <w:rPr>
          <w:del w:id="611" w:author="Autor" w:date="2021-09-03T21:28:00Z"/>
          <w:rFonts w:ascii="Calibri" w:eastAsia="Calibri" w:hAnsi="Calibri" w:cs="Calibri"/>
          <w:sz w:val="22"/>
          <w:szCs w:val="22"/>
        </w:rPr>
      </w:pPr>
      <w:del w:id="612" w:author="Autor" w:date="2021-09-03T21:28:00Z">
        <w:r>
          <w:rPr>
            <w:rFonts w:ascii="Calibri" w:eastAsia="Calibri" w:hAnsi="Calibri" w:cs="Calibri"/>
            <w:sz w:val="22"/>
            <w:szCs w:val="22"/>
          </w:rPr>
          <w:delText>Ak dopravca predloží skutočné náklady, hodnota podľa skutočných nákladov dopravcu bude vypočítaná nasledovne:</w:delText>
        </w:r>
      </w:del>
    </w:p>
    <w:p w14:paraId="57D2D131" w14:textId="77777777" w:rsidR="00CE1DE2" w:rsidRDefault="00942B7F">
      <w:pPr>
        <w:spacing w:before="120" w:after="120" w:line="276" w:lineRule="auto"/>
        <w:ind w:left="940"/>
        <w:jc w:val="center"/>
        <w:rPr>
          <w:del w:id="613" w:author="Autor" w:date="2021-09-03T21:28:00Z"/>
          <w:rFonts w:ascii="Calibri" w:eastAsia="Calibri" w:hAnsi="Calibri" w:cs="Calibri"/>
          <w:b/>
          <w:sz w:val="22"/>
          <w:szCs w:val="22"/>
        </w:rPr>
      </w:pPr>
      <w:del w:id="614" w:author="Autor" w:date="2021-09-03T21:28:00Z">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b/>
            <w:sz w:val="22"/>
            <w:szCs w:val="22"/>
          </w:rPr>
          <w:delText xml:space="preserve"> = PN</w:delText>
        </w:r>
        <w:r>
          <w:rPr>
            <w:rFonts w:ascii="Calibri" w:eastAsia="Calibri" w:hAnsi="Calibri" w:cs="Calibri"/>
            <w:b/>
            <w:sz w:val="22"/>
            <w:szCs w:val="22"/>
            <w:vertAlign w:val="subscript"/>
          </w:rPr>
          <w:delText>CPUDOP</w:delText>
        </w:r>
        <w:r>
          <w:rPr>
            <w:rFonts w:ascii="Calibri" w:eastAsia="Calibri" w:hAnsi="Calibri" w:cs="Calibri"/>
            <w:b/>
            <w:sz w:val="22"/>
            <w:szCs w:val="22"/>
          </w:rPr>
          <w:delText xml:space="preserve"> / SKM</w:delText>
        </w:r>
        <w:r>
          <w:rPr>
            <w:rFonts w:ascii="Calibri" w:eastAsia="Calibri" w:hAnsi="Calibri" w:cs="Calibri"/>
            <w:b/>
            <w:sz w:val="22"/>
            <w:szCs w:val="22"/>
            <w:vertAlign w:val="subscript"/>
          </w:rPr>
          <w:delText xml:space="preserve">DOP       </w:delText>
        </w:r>
        <w:r>
          <w:rPr>
            <w:rFonts w:ascii="Calibri" w:eastAsia="Calibri" w:hAnsi="Calibri" w:cs="Calibri"/>
            <w:b/>
            <w:sz w:val="22"/>
            <w:szCs w:val="22"/>
          </w:rPr>
          <w:delText>(EUR/Vkm)</w:delText>
        </w:r>
      </w:del>
    </w:p>
    <w:p w14:paraId="4DB01FB0" w14:textId="77777777" w:rsidR="00CE1DE2" w:rsidRDefault="00CE1DE2">
      <w:pPr>
        <w:spacing w:before="120" w:after="120" w:line="276" w:lineRule="auto"/>
        <w:ind w:left="940"/>
        <w:jc w:val="center"/>
        <w:rPr>
          <w:del w:id="615" w:author="Autor" w:date="2021-09-03T21:28:00Z"/>
          <w:rFonts w:ascii="Calibri" w:eastAsia="Calibri" w:hAnsi="Calibri" w:cs="Calibri"/>
          <w:b/>
          <w:sz w:val="22"/>
          <w:szCs w:val="22"/>
          <w:vertAlign w:val="subscript"/>
        </w:rPr>
      </w:pPr>
    </w:p>
    <w:p w14:paraId="78BC8970" w14:textId="77777777" w:rsidR="00CE1DE2" w:rsidRDefault="00942B7F">
      <w:pPr>
        <w:spacing w:before="120" w:after="120" w:line="276" w:lineRule="auto"/>
        <w:ind w:left="940"/>
        <w:rPr>
          <w:del w:id="616" w:author="Autor" w:date="2021-09-03T21:28:00Z"/>
          <w:rFonts w:ascii="Calibri" w:eastAsia="Calibri" w:hAnsi="Calibri" w:cs="Calibri"/>
          <w:sz w:val="22"/>
          <w:szCs w:val="22"/>
        </w:rPr>
      </w:pPr>
      <w:del w:id="617" w:author="Autor" w:date="2021-09-03T21:28:00Z">
        <w:r>
          <w:rPr>
            <w:rFonts w:ascii="Calibri" w:eastAsia="Calibri" w:hAnsi="Calibri" w:cs="Calibri"/>
            <w:sz w:val="22"/>
            <w:szCs w:val="22"/>
          </w:rPr>
          <w:delText>kde:</w:delText>
        </w:r>
      </w:del>
    </w:p>
    <w:p w14:paraId="73F17A1B" w14:textId="77777777" w:rsidR="00CE1DE2" w:rsidRDefault="00942B7F">
      <w:pPr>
        <w:spacing w:before="120" w:after="120" w:line="276" w:lineRule="auto"/>
        <w:ind w:left="850"/>
        <w:rPr>
          <w:del w:id="618" w:author="Autor" w:date="2021-09-03T21:28:00Z"/>
          <w:rFonts w:ascii="Calibri" w:eastAsia="Calibri" w:hAnsi="Calibri" w:cs="Calibri"/>
          <w:sz w:val="22"/>
          <w:szCs w:val="22"/>
        </w:rPr>
      </w:pPr>
      <w:del w:id="619" w:author="Autor" w:date="2021-09-03T21:28:00Z">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sz w:val="22"/>
            <w:szCs w:val="22"/>
          </w:rPr>
          <w:delText xml:space="preserve"> predstavuje príslušnú časť ceny za 1 Výkonový km pre uplynulý  rok vypočítanú podľa skutočne preukázaných nákladov Dopravcu na Cenu práce Vodičov. Hodnota bude následne zaokrúhlená na 4 desatinné miesta.</w:delText>
        </w:r>
      </w:del>
    </w:p>
    <w:p w14:paraId="11E657B8" w14:textId="77777777" w:rsidR="00CE1DE2" w:rsidRDefault="00942B7F">
      <w:pPr>
        <w:spacing w:before="120" w:after="120" w:line="276" w:lineRule="auto"/>
        <w:ind w:left="850"/>
        <w:rPr>
          <w:del w:id="620" w:author="Autor" w:date="2021-09-03T21:28:00Z"/>
          <w:rFonts w:ascii="Calibri" w:eastAsia="Calibri" w:hAnsi="Calibri" w:cs="Calibri"/>
          <w:sz w:val="22"/>
          <w:szCs w:val="22"/>
        </w:rPr>
      </w:pPr>
      <w:del w:id="621" w:author="Autor" w:date="2021-09-03T21:28:00Z">
        <w:r>
          <w:rPr>
            <w:rFonts w:ascii="Calibri" w:eastAsia="Calibri" w:hAnsi="Calibri" w:cs="Calibri"/>
            <w:b/>
            <w:sz w:val="22"/>
            <w:szCs w:val="22"/>
          </w:rPr>
          <w:delText>PN</w:delText>
        </w:r>
        <w:r>
          <w:rPr>
            <w:rFonts w:ascii="Calibri" w:eastAsia="Calibri" w:hAnsi="Calibri" w:cs="Calibri"/>
            <w:b/>
            <w:sz w:val="22"/>
            <w:szCs w:val="22"/>
            <w:vertAlign w:val="subscript"/>
          </w:rPr>
          <w:delText>CPUDOP</w:delText>
        </w:r>
        <w:r>
          <w:rPr>
            <w:rFonts w:ascii="Calibri" w:eastAsia="Calibri" w:hAnsi="Calibri" w:cs="Calibri"/>
            <w:sz w:val="36"/>
            <w:szCs w:val="36"/>
            <w:vertAlign w:val="subscript"/>
          </w:rPr>
          <w:delText xml:space="preserve"> </w:delText>
        </w:r>
        <w:r>
          <w:rPr>
            <w:rFonts w:ascii="Calibri" w:eastAsia="Calibri" w:hAnsi="Calibri" w:cs="Calibri"/>
            <w:sz w:val="22"/>
            <w:szCs w:val="22"/>
          </w:rPr>
          <w:delText xml:space="preserve">predstavuje skutočné a preukázané náklady Dopravcu na Cenu práce Vodičov za kalendárny rok vyčíslené v samostatnom prehľade podľa Prílohy č. 9 - Skutočné personálne náklady Dopravcu. Dopravca k tomuto prehľadu prikladá aj účtovné doklady,  ktorými Dopravca preukáže skutočné náklady Dopravcu na Cenu práce Vodičov v čase poskytovania služby, ktorá je predmetom tejto Zmluvy (EUR) </w:delText>
        </w:r>
      </w:del>
    </w:p>
    <w:p w14:paraId="4CBFF5B3" w14:textId="77777777" w:rsidR="00CE1DE2" w:rsidRDefault="00942B7F">
      <w:pPr>
        <w:spacing w:before="120" w:after="120" w:line="276" w:lineRule="auto"/>
        <w:ind w:left="940"/>
        <w:jc w:val="center"/>
        <w:rPr>
          <w:del w:id="622" w:author="Autor" w:date="2021-09-03T21:28:00Z"/>
          <w:rFonts w:ascii="Calibri" w:eastAsia="Calibri" w:hAnsi="Calibri" w:cs="Calibri"/>
          <w:b/>
          <w:sz w:val="22"/>
          <w:szCs w:val="22"/>
        </w:rPr>
      </w:pPr>
      <w:del w:id="623" w:author="Autor" w:date="2021-09-03T21:28:00Z">
        <w:r>
          <w:rPr>
            <w:rFonts w:ascii="Calibri" w:eastAsia="Calibri" w:hAnsi="Calibri" w:cs="Calibri"/>
            <w:b/>
            <w:sz w:val="22"/>
            <w:szCs w:val="22"/>
          </w:rPr>
          <w:delText>SKM</w:delText>
        </w:r>
        <w:r>
          <w:rPr>
            <w:rFonts w:ascii="Calibri" w:eastAsia="Calibri" w:hAnsi="Calibri" w:cs="Calibri"/>
            <w:b/>
            <w:sz w:val="22"/>
            <w:szCs w:val="22"/>
            <w:vertAlign w:val="subscript"/>
          </w:rPr>
          <w:delText>DOP</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 xml:space="preserve">QCP </w:delText>
        </w:r>
        <w:r>
          <w:rPr>
            <w:rFonts w:ascii="Calibri" w:eastAsia="Calibri" w:hAnsi="Calibri" w:cs="Calibri"/>
            <w:b/>
            <w:sz w:val="22"/>
            <w:szCs w:val="22"/>
          </w:rPr>
          <w:delText>+ KM</w:delText>
        </w:r>
        <w:r>
          <w:rPr>
            <w:rFonts w:ascii="Calibri" w:eastAsia="Calibri" w:hAnsi="Calibri" w:cs="Calibri"/>
            <w:b/>
            <w:sz w:val="22"/>
            <w:szCs w:val="22"/>
            <w:vertAlign w:val="subscript"/>
          </w:rPr>
          <w:delText>QOB</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QBICVOZ</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QBICNOS</w:delText>
        </w:r>
        <w:r>
          <w:rPr>
            <w:rFonts w:ascii="Calibri" w:eastAsia="Calibri" w:hAnsi="Calibri" w:cs="Calibri"/>
            <w:b/>
            <w:sz w:val="22"/>
            <w:szCs w:val="22"/>
          </w:rPr>
          <w:delText xml:space="preserve"> + KM</w:delText>
        </w:r>
        <w:r>
          <w:rPr>
            <w:rFonts w:ascii="Calibri" w:eastAsia="Calibri" w:hAnsi="Calibri" w:cs="Calibri"/>
            <w:b/>
            <w:sz w:val="22"/>
            <w:szCs w:val="22"/>
            <w:vertAlign w:val="subscript"/>
          </w:rPr>
          <w:delText>QNEZ</w:delText>
        </w:r>
        <w:r>
          <w:rPr>
            <w:rFonts w:ascii="Calibri" w:eastAsia="Calibri" w:hAnsi="Calibri" w:cs="Calibri"/>
            <w:b/>
            <w:sz w:val="22"/>
            <w:szCs w:val="22"/>
          </w:rPr>
          <w:delText xml:space="preserve">     (km)</w:delText>
        </w:r>
      </w:del>
    </w:p>
    <w:p w14:paraId="7B41B548" w14:textId="77777777" w:rsidR="00CE1DE2" w:rsidRDefault="00942B7F">
      <w:pPr>
        <w:spacing w:before="120" w:after="120" w:line="276" w:lineRule="auto"/>
        <w:ind w:left="850"/>
        <w:rPr>
          <w:del w:id="624" w:author="Autor" w:date="2021-09-03T21:28:00Z"/>
          <w:rFonts w:ascii="Calibri" w:eastAsia="Calibri" w:hAnsi="Calibri" w:cs="Calibri"/>
          <w:sz w:val="22"/>
          <w:szCs w:val="22"/>
        </w:rPr>
      </w:pPr>
      <w:del w:id="625" w:author="Autor" w:date="2021-09-03T21:28:00Z">
        <w:r>
          <w:rPr>
            <w:rFonts w:ascii="Calibri" w:eastAsia="Calibri" w:hAnsi="Calibri" w:cs="Calibri"/>
            <w:sz w:val="22"/>
            <w:szCs w:val="22"/>
          </w:rPr>
          <w:delText>kde:</w:delText>
        </w:r>
      </w:del>
    </w:p>
    <w:p w14:paraId="22D48285" w14:textId="77777777" w:rsidR="00CE1DE2" w:rsidRDefault="00942B7F">
      <w:pPr>
        <w:spacing w:before="280" w:after="280"/>
        <w:ind w:left="850"/>
        <w:rPr>
          <w:del w:id="626" w:author="Autor" w:date="2021-09-03T21:28:00Z"/>
          <w:rFonts w:ascii="Calibri" w:eastAsia="Calibri" w:hAnsi="Calibri" w:cs="Calibri"/>
          <w:sz w:val="22"/>
          <w:szCs w:val="22"/>
        </w:rPr>
      </w:pPr>
      <w:del w:id="627" w:author="Autor" w:date="2021-09-03T21:28:00Z">
        <w:r>
          <w:rPr>
            <w:rFonts w:ascii="Calibri" w:eastAsia="Calibri" w:hAnsi="Calibri" w:cs="Calibri"/>
            <w:b/>
            <w:sz w:val="22"/>
            <w:szCs w:val="22"/>
          </w:rPr>
          <w:delText>KM</w:delText>
        </w:r>
        <w:r>
          <w:rPr>
            <w:rFonts w:ascii="Calibri" w:eastAsia="Calibri" w:hAnsi="Calibri" w:cs="Calibri"/>
            <w:b/>
            <w:sz w:val="22"/>
            <w:szCs w:val="22"/>
            <w:vertAlign w:val="subscript"/>
          </w:rPr>
          <w:delText>QCP</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Spojov podľa Cestovných poriadkov za skutočne realizované spoje bez Cyklobusov za kalendárny rok pre ktoré sa počíta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CPUDOP</w:delText>
        </w:r>
        <w:r>
          <w:rPr>
            <w:rFonts w:ascii="Calibri" w:eastAsia="Calibri" w:hAnsi="Calibri" w:cs="Calibri"/>
            <w:sz w:val="22"/>
            <w:szCs w:val="22"/>
          </w:rPr>
          <w:delText xml:space="preserve">. </w:delText>
        </w:r>
        <w:r>
          <w:rPr>
            <w:rFonts w:ascii="Calibri" w:eastAsia="Calibri" w:hAnsi="Calibri" w:cs="Calibri"/>
            <w:b/>
            <w:sz w:val="22"/>
            <w:szCs w:val="22"/>
          </w:rPr>
          <w:delText>(km)</w:delText>
        </w:r>
      </w:del>
    </w:p>
    <w:p w14:paraId="4D9FE96E" w14:textId="77777777" w:rsidR="00CE1DE2" w:rsidRDefault="00942B7F">
      <w:pPr>
        <w:spacing w:before="280" w:after="280"/>
        <w:ind w:left="850"/>
        <w:rPr>
          <w:del w:id="628" w:author="Autor" w:date="2021-09-03T21:28:00Z"/>
          <w:rFonts w:ascii="Calibri" w:eastAsia="Calibri" w:hAnsi="Calibri" w:cs="Calibri"/>
          <w:sz w:val="22"/>
          <w:szCs w:val="22"/>
        </w:rPr>
      </w:pPr>
      <w:del w:id="629" w:author="Autor" w:date="2021-09-03T21:28:00Z">
        <w:r>
          <w:rPr>
            <w:rFonts w:ascii="Calibri" w:eastAsia="Calibri" w:hAnsi="Calibri" w:cs="Calibri"/>
            <w:b/>
            <w:sz w:val="22"/>
            <w:szCs w:val="22"/>
          </w:rPr>
          <w:delText>KM</w:delText>
        </w:r>
        <w:r>
          <w:rPr>
            <w:rFonts w:ascii="Calibri" w:eastAsia="Calibri" w:hAnsi="Calibri" w:cs="Calibri"/>
            <w:b/>
            <w:sz w:val="22"/>
            <w:szCs w:val="22"/>
            <w:vertAlign w:val="subscript"/>
          </w:rPr>
          <w:delText>QOB</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skutočne realizovaný prírastok počtu Výkonových kilometrov pri realizácii obchádzok, výluk a posilových spojov podľa pokynov Objednávateľa za kalendárny rok. </w:delText>
        </w:r>
        <w:r>
          <w:rPr>
            <w:rFonts w:ascii="Calibri" w:eastAsia="Calibri" w:hAnsi="Calibri" w:cs="Calibri"/>
            <w:b/>
            <w:sz w:val="22"/>
            <w:szCs w:val="22"/>
          </w:rPr>
          <w:delText>(km)</w:delText>
        </w:r>
      </w:del>
    </w:p>
    <w:p w14:paraId="0ACAF4E2" w14:textId="77777777" w:rsidR="00CE1DE2" w:rsidRDefault="00942B7F">
      <w:pPr>
        <w:spacing w:before="280" w:after="280"/>
        <w:ind w:left="850"/>
        <w:rPr>
          <w:del w:id="630" w:author="Autor" w:date="2021-09-03T21:28:00Z"/>
          <w:rFonts w:ascii="Calibri" w:eastAsia="Calibri" w:hAnsi="Calibri" w:cs="Calibri"/>
          <w:sz w:val="22"/>
          <w:szCs w:val="22"/>
        </w:rPr>
      </w:pPr>
      <w:del w:id="631" w:author="Autor" w:date="2021-09-03T21:28:00Z">
        <w:r>
          <w:rPr>
            <w:rFonts w:ascii="Calibri" w:eastAsia="Calibri" w:hAnsi="Calibri" w:cs="Calibri"/>
            <w:b/>
            <w:sz w:val="22"/>
            <w:szCs w:val="22"/>
          </w:rPr>
          <w:delText>KM</w:delText>
        </w:r>
        <w:r>
          <w:rPr>
            <w:rFonts w:ascii="Calibri" w:eastAsia="Calibri" w:hAnsi="Calibri" w:cs="Calibri"/>
            <w:b/>
            <w:sz w:val="22"/>
            <w:szCs w:val="22"/>
            <w:vertAlign w:val="subscript"/>
          </w:rPr>
          <w:delText xml:space="preserve">QBICVOZ  </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Cyklobusov s prípojným vozíkom na prepravu bicyklov podľa Cestovných poriadkov za skutočne realizované spoje za kalendárny rok. </w:delText>
        </w:r>
        <w:r>
          <w:rPr>
            <w:rFonts w:ascii="Calibri" w:eastAsia="Calibri" w:hAnsi="Calibri" w:cs="Calibri"/>
            <w:b/>
            <w:sz w:val="22"/>
            <w:szCs w:val="22"/>
          </w:rPr>
          <w:delText>(km)</w:delText>
        </w:r>
      </w:del>
    </w:p>
    <w:p w14:paraId="2721465D" w14:textId="77777777" w:rsidR="00CE1DE2" w:rsidRDefault="00942B7F">
      <w:pPr>
        <w:spacing w:before="280" w:after="280"/>
        <w:ind w:left="850"/>
        <w:rPr>
          <w:del w:id="632" w:author="Autor" w:date="2021-09-03T21:28:00Z"/>
          <w:rFonts w:ascii="Calibri" w:eastAsia="Calibri" w:hAnsi="Calibri" w:cs="Calibri"/>
          <w:sz w:val="22"/>
          <w:szCs w:val="22"/>
        </w:rPr>
      </w:pPr>
      <w:del w:id="633" w:author="Autor" w:date="2021-09-03T21:28:00Z">
        <w:r>
          <w:rPr>
            <w:rFonts w:ascii="Calibri" w:eastAsia="Calibri" w:hAnsi="Calibri" w:cs="Calibri"/>
            <w:b/>
            <w:sz w:val="22"/>
            <w:szCs w:val="22"/>
          </w:rPr>
          <w:delText>KM</w:delText>
        </w:r>
        <w:r>
          <w:rPr>
            <w:rFonts w:ascii="Calibri" w:eastAsia="Calibri" w:hAnsi="Calibri" w:cs="Calibri"/>
            <w:b/>
            <w:sz w:val="22"/>
            <w:szCs w:val="22"/>
            <w:vertAlign w:val="subscript"/>
          </w:rPr>
          <w:delText xml:space="preserve">QBICNOS </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Cyklobusov s cyklonosičom na prepravu bicyklov alebo Skibusov so zariadením na uchytenie/prepravu lyží podľa Cestovných poriadkov za skutočne realizované spoje za kalendárny rok. </w:delText>
        </w:r>
        <w:r>
          <w:rPr>
            <w:rFonts w:ascii="Calibri" w:eastAsia="Calibri" w:hAnsi="Calibri" w:cs="Calibri"/>
            <w:b/>
            <w:sz w:val="22"/>
            <w:szCs w:val="22"/>
          </w:rPr>
          <w:delText>(km)</w:delText>
        </w:r>
      </w:del>
    </w:p>
    <w:p w14:paraId="42952378" w14:textId="77777777" w:rsidR="00CE1DE2" w:rsidRDefault="00942B7F">
      <w:pPr>
        <w:spacing w:before="280" w:after="280"/>
        <w:ind w:left="850"/>
        <w:rPr>
          <w:del w:id="634" w:author="Autor" w:date="2021-09-03T21:28:00Z"/>
          <w:rFonts w:ascii="Calibri" w:eastAsia="Calibri" w:hAnsi="Calibri" w:cs="Calibri"/>
          <w:sz w:val="22"/>
          <w:szCs w:val="22"/>
        </w:rPr>
      </w:pPr>
      <w:del w:id="635" w:author="Autor" w:date="2021-09-03T21:28:00Z">
        <w:r>
          <w:rPr>
            <w:rFonts w:ascii="Calibri" w:eastAsia="Calibri" w:hAnsi="Calibri" w:cs="Calibri"/>
            <w:b/>
            <w:sz w:val="22"/>
            <w:szCs w:val="22"/>
          </w:rPr>
          <w:delText>KM</w:delText>
        </w:r>
        <w:r>
          <w:rPr>
            <w:rFonts w:ascii="Calibri" w:eastAsia="Calibri" w:hAnsi="Calibri" w:cs="Calibri"/>
            <w:b/>
            <w:sz w:val="22"/>
            <w:szCs w:val="22"/>
            <w:vertAlign w:val="subscript"/>
          </w:rPr>
          <w:delText>QNEZ</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 xml:space="preserve">je súčet kilometrickej dĺžky nerealizovaných spojov podľa Cestovných poriadkov z dôvodov uvedených v bode 5.14 Zmluvy a odsúhlasených Objednávateľom za kalendárny rok. </w:delText>
        </w:r>
        <w:r>
          <w:rPr>
            <w:rFonts w:ascii="Calibri" w:eastAsia="Calibri" w:hAnsi="Calibri" w:cs="Calibri"/>
            <w:b/>
            <w:sz w:val="22"/>
            <w:szCs w:val="22"/>
          </w:rPr>
          <w:delText>(km)</w:delText>
        </w:r>
      </w:del>
    </w:p>
    <w:p w14:paraId="6E7E8995" w14:textId="77777777" w:rsidR="00CE1DE2" w:rsidRDefault="00942B7F">
      <w:pPr>
        <w:spacing w:before="120" w:after="120" w:line="240" w:lineRule="auto"/>
        <w:ind w:left="860"/>
        <w:rPr>
          <w:del w:id="636" w:author="Autor" w:date="2021-09-03T21:28:00Z"/>
          <w:rFonts w:ascii="Calibri" w:eastAsia="Calibri" w:hAnsi="Calibri" w:cs="Calibri"/>
          <w:color w:val="000000"/>
          <w:sz w:val="22"/>
          <w:szCs w:val="22"/>
        </w:rPr>
      </w:pPr>
      <w:del w:id="637" w:author="Autor" w:date="2021-09-03T21:28:00Z">
        <w:r>
          <w:rPr>
            <w:rFonts w:ascii="Calibri" w:eastAsia="Calibri" w:hAnsi="Calibri" w:cs="Calibri"/>
            <w:color w:val="000000"/>
            <w:sz w:val="22"/>
            <w:szCs w:val="22"/>
          </w:rPr>
          <w:delText xml:space="preserve">Ak Dopravca nepreukáže skutočné náklady 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CPUSTAT</w:delText>
        </w:r>
        <w:r>
          <w:rPr>
            <w:rFonts w:ascii="Calibri" w:eastAsia="Calibri" w:hAnsi="Calibri" w:cs="Calibri"/>
            <w:color w:val="000000"/>
            <w:sz w:val="22"/>
            <w:szCs w:val="22"/>
          </w:rPr>
          <w:delText xml:space="preserve"> &lt;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 xml:space="preserve">CP0  </w:delText>
        </w:r>
        <w:r>
          <w:rPr>
            <w:rFonts w:ascii="Calibri" w:eastAsia="Calibri" w:hAnsi="Calibri" w:cs="Calibri"/>
            <w:color w:val="000000"/>
            <w:sz w:val="22"/>
            <w:szCs w:val="22"/>
          </w:rPr>
          <w:delText xml:space="preserve">bude hodnota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CPUSTAT </w:delText>
        </w:r>
      </w:del>
    </w:p>
    <w:p w14:paraId="077114EA" w14:textId="77777777" w:rsidR="00CE1DE2" w:rsidRDefault="00942B7F">
      <w:pPr>
        <w:spacing w:before="120" w:after="120" w:line="276" w:lineRule="auto"/>
        <w:ind w:left="860"/>
        <w:rPr>
          <w:del w:id="638" w:author="Autor" w:date="2021-09-03T21:28:00Z"/>
          <w:rFonts w:ascii="Calibri" w:eastAsia="Calibri" w:hAnsi="Calibri" w:cs="Calibri"/>
          <w:b/>
          <w:color w:val="000000"/>
          <w:sz w:val="22"/>
          <w:szCs w:val="22"/>
          <w:vertAlign w:val="subscript"/>
        </w:rPr>
      </w:pPr>
      <w:del w:id="639" w:author="Autor" w:date="2021-09-03T21:28:00Z">
        <w:r>
          <w:rPr>
            <w:rFonts w:ascii="Calibri" w:eastAsia="Calibri" w:hAnsi="Calibri" w:cs="Calibri"/>
            <w:color w:val="000000"/>
            <w:sz w:val="22"/>
            <w:szCs w:val="22"/>
          </w:rPr>
          <w:delText xml:space="preserve">Ak Dopravca nepreukáže skutočné náklady 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CPUSTAT</w:delText>
        </w:r>
        <w:r>
          <w:rPr>
            <w:rFonts w:ascii="Calibri" w:eastAsia="Calibri" w:hAnsi="Calibri" w:cs="Calibri"/>
            <w:color w:val="000000"/>
            <w:sz w:val="22"/>
            <w:szCs w:val="22"/>
          </w:rPr>
          <w:delText xml:space="preserve"> &gt;=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 xml:space="preserve">CP0  </w:delText>
        </w:r>
        <w:r>
          <w:rPr>
            <w:rFonts w:ascii="Calibri" w:eastAsia="Calibri" w:hAnsi="Calibri" w:cs="Calibri"/>
            <w:color w:val="000000"/>
            <w:sz w:val="22"/>
            <w:szCs w:val="22"/>
          </w:rPr>
          <w:delText xml:space="preserve">bude hodnota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CPU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CP0  </w:delText>
        </w:r>
      </w:del>
    </w:p>
    <w:p w14:paraId="183C0B2F" w14:textId="77777777" w:rsidR="00CE1DE2" w:rsidRDefault="00942B7F">
      <w:pPr>
        <w:spacing w:before="120" w:after="120" w:line="276" w:lineRule="auto"/>
        <w:ind w:left="860"/>
        <w:jc w:val="left"/>
        <w:rPr>
          <w:del w:id="640" w:author="Autor" w:date="2021-09-03T21:28:00Z"/>
          <w:rFonts w:ascii="Calibri" w:eastAsia="Calibri" w:hAnsi="Calibri" w:cs="Calibri"/>
          <w:b/>
          <w:sz w:val="22"/>
          <w:szCs w:val="22"/>
        </w:rPr>
      </w:pPr>
      <w:del w:id="641" w:author="Autor" w:date="2021-09-03T21:28:00Z">
        <w:r>
          <w:rPr>
            <w:rFonts w:ascii="Calibri" w:eastAsia="Calibri" w:hAnsi="Calibri" w:cs="Calibri"/>
            <w:sz w:val="22"/>
            <w:szCs w:val="22"/>
          </w:rPr>
          <w:delText xml:space="preserve">Ak dopravca preukáže skutočné náklady podľa vyššie uvedených postupov  a </w:delText>
        </w:r>
        <w:r>
          <w:rPr>
            <w:rFonts w:ascii="Calibri" w:eastAsia="Calibri" w:hAnsi="Calibri" w:cs="Calibri"/>
            <w:b/>
            <w:sz w:val="22"/>
            <w:szCs w:val="22"/>
          </w:rPr>
          <w:delText>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&lt;= CC</w:delText>
        </w:r>
        <w:r>
          <w:rPr>
            <w:rFonts w:ascii="Calibri" w:eastAsia="Calibri" w:hAnsi="Calibri" w:cs="Calibri"/>
            <w:b/>
            <w:sz w:val="22"/>
            <w:szCs w:val="22"/>
            <w:vertAlign w:val="subscript"/>
          </w:rPr>
          <w:delText>CPUSTAT</w:delText>
        </w:r>
        <w:r>
          <w:rPr>
            <w:rFonts w:ascii="Calibri" w:eastAsia="Calibri" w:hAnsi="Calibri" w:cs="Calibri"/>
            <w:sz w:val="22"/>
            <w:szCs w:val="22"/>
          </w:rPr>
          <w:delText xml:space="preserve"> bude hodnota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w:delText>
        </w:r>
      </w:del>
    </w:p>
    <w:p w14:paraId="5285CA10" w14:textId="77777777" w:rsidR="00CE1DE2" w:rsidRDefault="00942B7F">
      <w:pPr>
        <w:spacing w:before="120" w:after="120" w:line="276" w:lineRule="auto"/>
        <w:ind w:left="860"/>
        <w:jc w:val="left"/>
        <w:rPr>
          <w:del w:id="642" w:author="Autor" w:date="2021-09-03T21:28:00Z"/>
          <w:rFonts w:ascii="Calibri" w:eastAsia="Calibri" w:hAnsi="Calibri" w:cs="Calibri"/>
          <w:sz w:val="22"/>
          <w:szCs w:val="22"/>
        </w:rPr>
      </w:pPr>
      <w:del w:id="643" w:author="Autor" w:date="2021-09-03T21:28:00Z">
        <w:r>
          <w:rPr>
            <w:rFonts w:ascii="Calibri" w:eastAsia="Calibri" w:hAnsi="Calibri" w:cs="Calibri"/>
            <w:sz w:val="22"/>
            <w:szCs w:val="22"/>
          </w:rPr>
          <w:delText xml:space="preserve">Ak dopravca preukáže skutočne náklady podľa postupu v tomto odstavci a </w:delText>
        </w:r>
        <w:r>
          <w:rPr>
            <w:rFonts w:ascii="Calibri" w:eastAsia="Calibri" w:hAnsi="Calibri" w:cs="Calibri"/>
            <w:b/>
            <w:sz w:val="22"/>
            <w:szCs w:val="22"/>
          </w:rPr>
          <w:delText>CC</w:delText>
        </w:r>
        <w:r>
          <w:rPr>
            <w:rFonts w:ascii="Calibri" w:eastAsia="Calibri" w:hAnsi="Calibri" w:cs="Calibri"/>
            <w:b/>
            <w:sz w:val="22"/>
            <w:szCs w:val="22"/>
            <w:vertAlign w:val="subscript"/>
          </w:rPr>
          <w:delText xml:space="preserve">CPUDOP </w:delText>
        </w:r>
        <w:r>
          <w:rPr>
            <w:rFonts w:ascii="Calibri" w:eastAsia="Calibri" w:hAnsi="Calibri" w:cs="Calibri"/>
            <w:b/>
            <w:sz w:val="22"/>
            <w:szCs w:val="22"/>
          </w:rPr>
          <w:delText>&gt; CC</w:delText>
        </w:r>
        <w:r>
          <w:rPr>
            <w:rFonts w:ascii="Calibri" w:eastAsia="Calibri" w:hAnsi="Calibri" w:cs="Calibri"/>
            <w:b/>
            <w:sz w:val="22"/>
            <w:szCs w:val="22"/>
            <w:vertAlign w:val="subscript"/>
          </w:rPr>
          <w:delText>CPUSTAT</w:delText>
        </w:r>
        <w:r>
          <w:rPr>
            <w:rFonts w:ascii="Calibri" w:eastAsia="Calibri" w:hAnsi="Calibri" w:cs="Calibri"/>
            <w:b/>
            <w:sz w:val="22"/>
            <w:szCs w:val="22"/>
          </w:rPr>
          <w:delText xml:space="preserve"> </w:delText>
        </w:r>
        <w:r>
          <w:rPr>
            <w:rFonts w:ascii="Calibri" w:eastAsia="Calibri" w:hAnsi="Calibri" w:cs="Calibri"/>
            <w:sz w:val="22"/>
            <w:szCs w:val="22"/>
          </w:rPr>
          <w:delText xml:space="preserve">bude hodnota </w:delText>
        </w:r>
        <w:r>
          <w:rPr>
            <w:rFonts w:ascii="Calibri" w:eastAsia="Calibri" w:hAnsi="Calibri" w:cs="Calibri"/>
            <w:b/>
            <w:sz w:val="22"/>
            <w:szCs w:val="22"/>
          </w:rPr>
          <w:delText>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CPUSTAT </w:delText>
        </w:r>
        <w:r>
          <w:rPr>
            <w:rFonts w:ascii="Calibri" w:eastAsia="Calibri" w:hAnsi="Calibri" w:cs="Calibri"/>
            <w:sz w:val="22"/>
            <w:szCs w:val="22"/>
          </w:rPr>
          <w:delText>.</w:delText>
        </w:r>
      </w:del>
    </w:p>
    <w:p w14:paraId="71A5A64B" w14:textId="77777777" w:rsidR="00CE1DE2" w:rsidRDefault="00942B7F">
      <w:pPr>
        <w:spacing w:before="120" w:after="120" w:line="276" w:lineRule="auto"/>
        <w:ind w:left="860"/>
        <w:jc w:val="left"/>
        <w:rPr>
          <w:del w:id="644" w:author="Autor" w:date="2021-09-03T21:28:00Z"/>
          <w:rFonts w:ascii="Calibri" w:eastAsia="Calibri" w:hAnsi="Calibri" w:cs="Calibri"/>
          <w:b/>
          <w:sz w:val="22"/>
          <w:szCs w:val="22"/>
        </w:rPr>
      </w:pPr>
      <w:del w:id="645" w:author="Autor" w:date="2021-09-03T21:28:00Z">
        <w:r>
          <w:rPr>
            <w:rFonts w:ascii="Calibri" w:eastAsia="Calibri" w:hAnsi="Calibri" w:cs="Calibri"/>
            <w:b/>
            <w:sz w:val="22"/>
            <w:szCs w:val="22"/>
          </w:rPr>
          <w:delText xml:space="preserve"> </w:delText>
        </w:r>
      </w:del>
    </w:p>
    <w:p w14:paraId="7AE98D51" w14:textId="77777777" w:rsidR="00CE1DE2" w:rsidRDefault="00942B7F">
      <w:pPr>
        <w:spacing w:before="120" w:after="120" w:line="276" w:lineRule="auto"/>
        <w:ind w:left="860"/>
        <w:jc w:val="left"/>
        <w:rPr>
          <w:del w:id="646" w:author="Autor" w:date="2021-09-03T21:28:00Z"/>
          <w:rFonts w:ascii="Calibri" w:eastAsia="Calibri" w:hAnsi="Calibri" w:cs="Calibri"/>
          <w:b/>
          <w:sz w:val="22"/>
          <w:szCs w:val="22"/>
        </w:rPr>
      </w:pPr>
      <w:del w:id="647" w:author="Autor" w:date="2021-09-03T21:28:00Z">
        <w:r>
          <w:rPr>
            <w:rFonts w:ascii="Calibri" w:eastAsia="Calibri" w:hAnsi="Calibri" w:cs="Calibri"/>
            <w:b/>
            <w:sz w:val="22"/>
            <w:szCs w:val="22"/>
          </w:rPr>
          <w:delText xml:space="preserve">Dopravca sa zaväzuje použiť   Príspevok, ktorý dostane od Objednávateľa na krytie nákladov Ceny práce, v plnej výške na úhradu priamych miezd, sociálneho a zdravotného zabezpečenia za Vodičov Dopravcu. </w:delText>
        </w:r>
      </w:del>
    </w:p>
    <w:p w14:paraId="6CDF6937" w14:textId="77777777" w:rsidR="00CE1DE2" w:rsidRDefault="00CE1DE2">
      <w:pPr>
        <w:spacing w:before="120" w:after="120" w:line="276" w:lineRule="auto"/>
        <w:ind w:left="860"/>
        <w:jc w:val="left"/>
        <w:rPr>
          <w:del w:id="648" w:author="Autor" w:date="2021-09-03T21:28:00Z"/>
          <w:rFonts w:ascii="Calibri" w:eastAsia="Calibri" w:hAnsi="Calibri" w:cs="Calibri"/>
        </w:rPr>
      </w:pPr>
    </w:p>
    <w:p w14:paraId="51D44882" w14:textId="77777777" w:rsidR="00CE1DE2" w:rsidRDefault="00942B7F">
      <w:pPr>
        <w:spacing w:before="120" w:after="120" w:line="276" w:lineRule="auto"/>
        <w:ind w:left="860"/>
        <w:jc w:val="left"/>
        <w:rPr>
          <w:del w:id="649" w:author="Autor" w:date="2021-09-03T21:28:00Z"/>
          <w:rFonts w:ascii="Calibri" w:eastAsia="Calibri" w:hAnsi="Calibri" w:cs="Calibri"/>
          <w:color w:val="000000"/>
          <w:sz w:val="22"/>
          <w:szCs w:val="22"/>
          <w:u w:val="single"/>
        </w:rPr>
      </w:pPr>
      <w:del w:id="650" w:author="Autor" w:date="2021-09-03T21:28:00Z">
        <w:r>
          <w:rPr>
            <w:rFonts w:ascii="Calibri" w:eastAsia="Calibri" w:hAnsi="Calibri" w:cs="Calibri"/>
          </w:rPr>
          <w:delText xml:space="preserve"> </w:delText>
        </w:r>
        <w:r>
          <w:rPr>
            <w:rFonts w:ascii="Calibri" w:eastAsia="Calibri" w:hAnsi="Calibri" w:cs="Calibri"/>
            <w:b/>
            <w:color w:val="000000"/>
            <w:sz w:val="22"/>
            <w:szCs w:val="22"/>
          </w:rPr>
          <w:delText xml:space="preserve">6.2.3 </w:delText>
        </w:r>
        <w:r>
          <w:rPr>
            <w:rFonts w:ascii="Calibri" w:eastAsia="Calibri" w:hAnsi="Calibri" w:cs="Calibri"/>
            <w:b/>
            <w:color w:val="000000"/>
            <w:sz w:val="22"/>
            <w:szCs w:val="22"/>
            <w:u w:val="single"/>
          </w:rPr>
          <w:delText xml:space="preserve">Aktualizácia časti ceny za </w:delText>
        </w:r>
        <w:r>
          <w:rPr>
            <w:rFonts w:ascii="Calibri" w:eastAsia="Calibri" w:hAnsi="Calibri" w:cs="Calibri"/>
            <w:b/>
            <w:sz w:val="22"/>
            <w:szCs w:val="22"/>
            <w:u w:val="single"/>
          </w:rPr>
          <w:delText>“</w:delText>
        </w:r>
        <w:r>
          <w:rPr>
            <w:rFonts w:ascii="Calibri" w:eastAsia="Calibri" w:hAnsi="Calibri" w:cs="Calibri"/>
            <w:b/>
            <w:color w:val="000000"/>
            <w:sz w:val="22"/>
            <w:szCs w:val="22"/>
            <w:u w:val="single"/>
          </w:rPr>
          <w:delText>Ostatné náklady</w:delText>
        </w:r>
        <w:r>
          <w:rPr>
            <w:rFonts w:ascii="Calibri" w:eastAsia="Calibri" w:hAnsi="Calibri" w:cs="Calibri"/>
            <w:b/>
            <w:sz w:val="22"/>
            <w:szCs w:val="22"/>
            <w:u w:val="single"/>
          </w:rPr>
          <w:delText>”</w:delText>
        </w:r>
      </w:del>
    </w:p>
    <w:p w14:paraId="57EE81DC" w14:textId="77777777" w:rsidR="00CE1DE2" w:rsidRDefault="00942B7F">
      <w:pPr>
        <w:widowControl w:val="0"/>
        <w:pBdr>
          <w:top w:val="nil"/>
          <w:left w:val="nil"/>
          <w:bottom w:val="nil"/>
          <w:right w:val="nil"/>
          <w:between w:val="nil"/>
        </w:pBdr>
        <w:tabs>
          <w:tab w:val="left" w:pos="708"/>
        </w:tabs>
        <w:spacing w:before="120" w:after="120" w:line="240" w:lineRule="auto"/>
        <w:ind w:left="734"/>
        <w:rPr>
          <w:del w:id="651" w:author="Autor" w:date="2021-09-03T21:28:00Z"/>
          <w:rFonts w:ascii="Calibri" w:eastAsia="Calibri" w:hAnsi="Calibri" w:cs="Calibri"/>
          <w:color w:val="000000"/>
          <w:sz w:val="22"/>
          <w:szCs w:val="22"/>
        </w:rPr>
      </w:pPr>
      <w:del w:id="652"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r>
          <w:rPr>
            <w:rFonts w:ascii="Calibri" w:eastAsia="Calibri" w:hAnsi="Calibri" w:cs="Calibri"/>
            <w:color w:val="000000"/>
            <w:sz w:val="22"/>
            <w:szCs w:val="22"/>
          </w:rPr>
          <w:delText xml:space="preserve"> časť ceny </w:delText>
        </w:r>
        <w:r>
          <w:rPr>
            <w:rFonts w:ascii="Calibri" w:eastAsia="Calibri" w:hAnsi="Calibri" w:cs="Calibri"/>
            <w:sz w:val="22"/>
            <w:szCs w:val="22"/>
          </w:rPr>
          <w:delText xml:space="preserve">za “Ostatné náklady” </w:delText>
        </w:r>
        <w:r>
          <w:rPr>
            <w:rFonts w:ascii="Calibri" w:eastAsia="Calibri" w:hAnsi="Calibri" w:cs="Calibri"/>
            <w:color w:val="000000"/>
            <w:sz w:val="22"/>
            <w:szCs w:val="22"/>
          </w:rPr>
          <w:delText xml:space="preserve">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uvedená v Tabuľke č. 1 Zmluvy bude zo strany Objednávateľa upravovaná (tzn. zvýšená alebo znížená) štvrťročn</w:delText>
        </w:r>
        <w:r>
          <w:rPr>
            <w:rFonts w:ascii="Calibri" w:eastAsia="Calibri" w:hAnsi="Calibri" w:cs="Calibri"/>
            <w:sz w:val="22"/>
            <w:szCs w:val="22"/>
          </w:rPr>
          <w:delText>e</w:delText>
        </w:r>
        <w:r>
          <w:rPr>
            <w:rFonts w:ascii="Calibri" w:eastAsia="Calibri" w:hAnsi="Calibri" w:cs="Calibri"/>
            <w:color w:val="000000"/>
            <w:sz w:val="22"/>
            <w:szCs w:val="22"/>
          </w:rPr>
          <w:delText xml:space="preserve"> podľa vývoja „Indexu spotrebiteľských cien oproti bázickému obdobiu“, ukazovateľa „Spotrebiteľské ceny úhrnom“, zverejňovaného Štatistickým úradom SR. Aktualizovaná hodnota bude vypočítaná podľa nasledujúceho vzorca:</w:delText>
        </w:r>
      </w:del>
    </w:p>
    <w:p w14:paraId="73F8BE91"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del w:id="653" w:author="Autor" w:date="2021-09-03T21:28:00Z"/>
          <w:rFonts w:ascii="Calibri" w:eastAsia="Calibri" w:hAnsi="Calibri" w:cs="Calibri"/>
          <w:b/>
          <w:color w:val="000000"/>
          <w:sz w:val="22"/>
          <w:szCs w:val="22"/>
        </w:rPr>
      </w:pPr>
      <w:del w:id="654"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delText xml:space="preserve"> = CC</w:delText>
        </w:r>
        <w:r>
          <w:rPr>
            <w:rFonts w:ascii="Calibri" w:eastAsia="Calibri" w:hAnsi="Calibri" w:cs="Calibri"/>
            <w:b/>
            <w:color w:val="000000"/>
            <w:sz w:val="22"/>
            <w:szCs w:val="22"/>
            <w:vertAlign w:val="subscript"/>
          </w:rPr>
          <w:delText xml:space="preserve">ON0 </w:delText>
        </w:r>
        <w:r>
          <w:rPr>
            <w:rFonts w:ascii="Calibri" w:eastAsia="Calibri" w:hAnsi="Calibri" w:cs="Calibri"/>
            <w:b/>
            <w:color w:val="000000"/>
            <w:sz w:val="22"/>
            <w:szCs w:val="22"/>
          </w:rPr>
          <w:delText>x [K</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delText xml:space="preserve"> / K</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rPr>
          <w:delText>]</w:delText>
        </w:r>
      </w:del>
    </w:p>
    <w:p w14:paraId="28B3C53A"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5" w:author="Autor" w:date="2021-09-03T21:28:00Z"/>
          <w:rFonts w:ascii="Calibri" w:eastAsia="Calibri" w:hAnsi="Calibri" w:cs="Calibri"/>
          <w:color w:val="000000"/>
          <w:sz w:val="22"/>
          <w:szCs w:val="22"/>
        </w:rPr>
      </w:pPr>
      <w:del w:id="656" w:author="Autor" w:date="2021-09-03T21:28:00Z">
        <w:r>
          <w:rPr>
            <w:rFonts w:ascii="Calibri" w:eastAsia="Calibri" w:hAnsi="Calibri" w:cs="Calibri"/>
            <w:color w:val="000000"/>
            <w:sz w:val="22"/>
            <w:szCs w:val="22"/>
          </w:rPr>
          <w:delText>kde</w:delText>
        </w:r>
      </w:del>
    </w:p>
    <w:p w14:paraId="13A201FD"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7" w:author="Autor" w:date="2021-09-03T21:28:00Z"/>
          <w:rFonts w:ascii="Calibri" w:eastAsia="Calibri" w:hAnsi="Calibri" w:cs="Calibri"/>
          <w:color w:val="000000"/>
          <w:sz w:val="22"/>
          <w:szCs w:val="22"/>
        </w:rPr>
      </w:pPr>
      <w:del w:id="658"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b/>
            <w:color w:val="000000"/>
            <w:sz w:val="22"/>
            <w:szCs w:val="22"/>
          </w:rPr>
          <w:tab/>
        </w:r>
        <w:r>
          <w:rPr>
            <w:rFonts w:ascii="Calibri" w:eastAsia="Calibri" w:hAnsi="Calibri" w:cs="Calibri"/>
            <w:color w:val="000000"/>
            <w:sz w:val="22"/>
            <w:szCs w:val="22"/>
          </w:rPr>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pre uplynulý štvrťrok upravenú podľa tohto ustanovenia. Hodnota bude následne zaokrúhlená na 4 desatinné miesta.</w:delText>
        </w:r>
      </w:del>
    </w:p>
    <w:p w14:paraId="4932F810"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59" w:author="Autor" w:date="2021-09-03T21:28:00Z"/>
          <w:rFonts w:ascii="Calibri" w:eastAsia="Calibri" w:hAnsi="Calibri" w:cs="Calibri"/>
          <w:color w:val="000000"/>
          <w:sz w:val="22"/>
          <w:szCs w:val="22"/>
        </w:rPr>
      </w:pPr>
      <w:del w:id="660" w:author="Autor" w:date="2021-09-03T21:28:00Z">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delText xml:space="preserve">predstavuje príslušnú časť ceny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km podľa Ponuky Dopravcu</w:delText>
        </w:r>
      </w:del>
    </w:p>
    <w:p w14:paraId="43635DA5" w14:textId="77777777" w:rsidR="00CE1DE2" w:rsidRDefault="00942B7F">
      <w:pPr>
        <w:widowControl w:val="0"/>
        <w:pBdr>
          <w:top w:val="nil"/>
          <w:left w:val="nil"/>
          <w:bottom w:val="nil"/>
          <w:right w:val="nil"/>
          <w:between w:val="nil"/>
        </w:pBdr>
        <w:tabs>
          <w:tab w:val="left" w:pos="708"/>
        </w:tabs>
        <w:spacing w:before="120" w:after="120" w:line="240" w:lineRule="auto"/>
        <w:ind w:left="941"/>
        <w:rPr>
          <w:del w:id="661" w:author="Autor" w:date="2021-09-03T21:28:00Z"/>
          <w:rFonts w:ascii="Calibri" w:eastAsia="Calibri" w:hAnsi="Calibri" w:cs="Calibri"/>
          <w:b/>
          <w:color w:val="000000"/>
          <w:sz w:val="22"/>
          <w:szCs w:val="22"/>
        </w:rPr>
      </w:pPr>
      <w:del w:id="662" w:author="Autor" w:date="2021-09-03T21:28:00Z">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ONU</w:delText>
        </w:r>
        <w:r>
          <w:rPr>
            <w:rFonts w:ascii="Calibri" w:eastAsia="Calibri" w:hAnsi="Calibri" w:cs="Calibri"/>
            <w:color w:val="000000"/>
            <w:sz w:val="22"/>
            <w:szCs w:val="22"/>
            <w:vertAlign w:val="subscript"/>
          </w:rPr>
          <w:tab/>
        </w:r>
        <w:r>
          <w:rPr>
            <w:rFonts w:ascii="Calibri" w:eastAsia="Calibri" w:hAnsi="Calibri" w:cs="Calibri"/>
            <w:color w:val="000000"/>
            <w:sz w:val="22"/>
            <w:szCs w:val="22"/>
          </w:rPr>
          <w:delText xml:space="preserve">vyjadruje priemernú úroveň spotrebiteľských cien v SR za štvrťrok, pre ktorý je vypočítaná </w:delText>
        </w:r>
        <w:r>
          <w:rPr>
            <w:rFonts w:ascii="Calibri" w:eastAsia="Calibri" w:hAnsi="Calibri" w:cs="Calibri"/>
            <w:b/>
            <w:color w:val="000000"/>
            <w:sz w:val="22"/>
            <w:szCs w:val="22"/>
          </w:rPr>
          <w:delText>CC</w:delText>
        </w:r>
        <w:r>
          <w:rPr>
            <w:rFonts w:ascii="Calibri" w:eastAsia="Calibri" w:hAnsi="Calibri" w:cs="Calibri"/>
            <w:b/>
            <w:color w:val="000000"/>
            <w:sz w:val="22"/>
            <w:szCs w:val="22"/>
            <w:vertAlign w:val="subscript"/>
          </w:rPr>
          <w:delText>ONU</w:delText>
        </w:r>
        <w:r>
          <w:rPr>
            <w:rFonts w:ascii="Calibri" w:eastAsia="Calibri" w:hAnsi="Calibri" w:cs="Calibri"/>
            <w:color w:val="000000"/>
            <w:sz w:val="22"/>
            <w:szCs w:val="22"/>
          </w:rPr>
          <w:delText xml:space="preserve"> </w:delText>
        </w:r>
      </w:del>
    </w:p>
    <w:p w14:paraId="560C68FE"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del w:id="663" w:author="Autor" w:date="2021-09-03T21:28:00Z"/>
          <w:rFonts w:ascii="Calibri" w:eastAsia="Calibri" w:hAnsi="Calibri" w:cs="Calibri"/>
          <w:color w:val="000000"/>
          <w:sz w:val="22"/>
          <w:szCs w:val="22"/>
        </w:rPr>
      </w:pPr>
      <w:del w:id="664" w:author="Autor" w:date="2021-09-03T21:28:00Z">
        <w:r>
          <w:rPr>
            <w:rFonts w:ascii="Calibri" w:eastAsia="Calibri" w:hAnsi="Calibri" w:cs="Calibri"/>
            <w:b/>
            <w:color w:val="000000"/>
            <w:sz w:val="22"/>
            <w:szCs w:val="22"/>
          </w:rPr>
          <w:delText>K</w:delText>
        </w:r>
        <w:r>
          <w:rPr>
            <w:rFonts w:ascii="Calibri" w:eastAsia="Calibri" w:hAnsi="Calibri" w:cs="Calibri"/>
            <w:b/>
            <w:color w:val="000000"/>
            <w:sz w:val="22"/>
            <w:szCs w:val="22"/>
            <w:vertAlign w:val="subscript"/>
          </w:rPr>
          <w:delText>ON0</w:delTex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delText>vyjadruje priemernú úroveň spotrebiteľských cien v SR za štvrťrok predchádzajúci štvrťroku, v ktorom uplynula lehota na predkladanie ponúk v Procese verejného obstarávania.</w:delText>
        </w:r>
      </w:del>
    </w:p>
    <w:p w14:paraId="5E167A15" w14:textId="77777777" w:rsidR="00CE1DE2" w:rsidRDefault="00972AD3">
      <w:pPr>
        <w:widowControl w:val="0"/>
        <w:pBdr>
          <w:top w:val="nil"/>
          <w:left w:val="nil"/>
          <w:bottom w:val="nil"/>
          <w:right w:val="nil"/>
          <w:between w:val="nil"/>
        </w:pBdr>
        <w:tabs>
          <w:tab w:val="left" w:pos="708"/>
        </w:tabs>
        <w:spacing w:before="120" w:after="120" w:line="240" w:lineRule="auto"/>
        <w:ind w:left="935" w:firstLine="5"/>
        <w:rPr>
          <w:del w:id="665" w:author="Autor" w:date="2021-09-03T21:28:00Z"/>
          <w:rFonts w:ascii="Calibri" w:eastAsia="Calibri" w:hAnsi="Calibri" w:cs="Calibri"/>
          <w:color w:val="000000"/>
          <w:sz w:val="22"/>
          <w:szCs w:val="22"/>
        </w:rPr>
      </w:pPr>
      <w:moveFromRangeStart w:id="666" w:author="Autor" w:date="2021-09-03T21:28:00Z" w:name="move81596923"/>
      <w:moveFrom w:id="667" w:author="Autor" w:date="2021-09-03T21:28:00Z">
        <w:r>
          <w:rPr>
            <w:rFonts w:ascii="Calibri" w:eastAsia="Calibri" w:hAnsi="Calibri" w:cs="Calibri"/>
            <w:sz w:val="22"/>
            <w:szCs w:val="22"/>
          </w:rPr>
          <w:t>Hodnoty K</w:t>
        </w:r>
        <w:r>
          <w:rPr>
            <w:rFonts w:ascii="Calibri" w:eastAsia="Calibri" w:hAnsi="Calibri" w:cs="Calibri"/>
            <w:sz w:val="22"/>
            <w:szCs w:val="22"/>
            <w:vertAlign w:val="subscript"/>
          </w:rPr>
          <w:t>ONU</w:t>
        </w:r>
        <w:r>
          <w:rPr>
            <w:rFonts w:ascii="Calibri" w:eastAsia="Calibri" w:hAnsi="Calibri" w:cs="Calibri"/>
            <w:sz w:val="22"/>
            <w:szCs w:val="22"/>
          </w:rPr>
          <w:t xml:space="preserve"> a K</w:t>
        </w:r>
        <w:r>
          <w:rPr>
            <w:rFonts w:ascii="Calibri" w:eastAsia="Calibri" w:hAnsi="Calibri" w:cs="Calibri"/>
            <w:sz w:val="22"/>
            <w:szCs w:val="22"/>
            <w:vertAlign w:val="subscript"/>
          </w:rPr>
          <w:t xml:space="preserve">ON0 </w:t>
        </w:r>
        <w:r>
          <w:rPr>
            <w:rFonts w:ascii="Calibri" w:eastAsia="Calibri" w:hAnsi="Calibri" w:cs="Calibri"/>
            <w:sz w:val="22"/>
            <w:szCs w:val="22"/>
          </w:rPr>
          <w:t xml:space="preserve">vychádzajú z „Indexu spotrebiteľských cien oproti bázickému obdobiu“, ukazovateľa „Spotrebiteľské ceny úhrnom“ zverejneného Štatistickým úradom SR. </w:t>
        </w:r>
      </w:moveFrom>
      <w:moveFromRangeEnd w:id="666"/>
      <w:del w:id="668" w:author="Autor" w:date="2021-09-03T21:28:00Z">
        <w:r w:rsidR="00942B7F">
          <w:rPr>
            <w:rFonts w:ascii="Calibri" w:eastAsia="Calibri" w:hAnsi="Calibri" w:cs="Calibri"/>
            <w:color w:val="000000"/>
            <w:sz w:val="22"/>
            <w:szCs w:val="22"/>
          </w:rPr>
          <w:delText xml:space="preserve">Hodnota sa vypočíta ako priemer hodnôt za tri mesiace tvoriace príslušný štvrťrok. </w:delText>
        </w:r>
      </w:del>
    </w:p>
    <w:p w14:paraId="1F565C8F" w14:textId="77777777" w:rsidR="00CE1DE2" w:rsidRDefault="00CE1DE2">
      <w:pPr>
        <w:widowControl w:val="0"/>
        <w:pBdr>
          <w:top w:val="nil"/>
          <w:left w:val="nil"/>
          <w:bottom w:val="nil"/>
          <w:right w:val="nil"/>
          <w:between w:val="nil"/>
        </w:pBdr>
        <w:tabs>
          <w:tab w:val="left" w:pos="708"/>
        </w:tabs>
        <w:spacing w:before="120" w:after="120" w:line="240" w:lineRule="auto"/>
        <w:ind w:left="426"/>
        <w:rPr>
          <w:del w:id="669" w:author="Autor" w:date="2021-09-03T21:28:00Z"/>
          <w:rFonts w:ascii="Calibri" w:eastAsia="Calibri" w:hAnsi="Calibri" w:cs="Calibri"/>
          <w:sz w:val="22"/>
          <w:szCs w:val="22"/>
        </w:rPr>
      </w:pPr>
    </w:p>
    <w:p w14:paraId="4F29A720" w14:textId="77777777" w:rsidR="00CE1DE2" w:rsidRDefault="00942B7F" w:rsidP="00972AD3">
      <w:pPr>
        <w:widowControl w:val="0"/>
        <w:numPr>
          <w:ilvl w:val="2"/>
          <w:numId w:val="43"/>
        </w:numPr>
        <w:pBdr>
          <w:top w:val="nil"/>
          <w:left w:val="nil"/>
          <w:bottom w:val="nil"/>
          <w:right w:val="nil"/>
          <w:between w:val="nil"/>
        </w:pBdr>
        <w:tabs>
          <w:tab w:val="left" w:pos="708"/>
        </w:tabs>
        <w:spacing w:before="120" w:after="120" w:line="240" w:lineRule="auto"/>
        <w:rPr>
          <w:del w:id="670" w:author="Autor" w:date="2021-09-03T21:28:00Z"/>
          <w:rFonts w:ascii="Calibri" w:eastAsia="Calibri" w:hAnsi="Calibri" w:cs="Calibri"/>
          <w:color w:val="000000"/>
          <w:sz w:val="22"/>
          <w:szCs w:val="22"/>
        </w:rPr>
      </w:pPr>
      <w:bookmarkStart w:id="671" w:name="_heading=h.3dy6vkm" w:colFirst="0" w:colLast="0"/>
      <w:bookmarkEnd w:id="671"/>
      <w:del w:id="672" w:author="Autor" w:date="2021-09-03T21:28:00Z">
        <w:r>
          <w:rPr>
            <w:rFonts w:ascii="Calibri" w:eastAsia="Calibri" w:hAnsi="Calibri" w:cs="Calibri"/>
            <w:b/>
            <w:color w:val="000000"/>
            <w:sz w:val="22"/>
            <w:szCs w:val="22"/>
          </w:rPr>
          <w:delText xml:space="preserve"> </w:delText>
        </w:r>
        <w:r>
          <w:rPr>
            <w:rFonts w:ascii="Calibri" w:eastAsia="Calibri" w:hAnsi="Calibri" w:cs="Calibri"/>
            <w:b/>
            <w:color w:val="000000"/>
            <w:sz w:val="22"/>
            <w:szCs w:val="22"/>
            <w:u w:val="single"/>
          </w:rPr>
          <w:delText>Aktualizované ceny pre ukončený štvrťrok sú nasledovné:</w:delText>
        </w:r>
      </w:del>
    </w:p>
    <w:p w14:paraId="0BFD53EA" w14:textId="77777777" w:rsidR="00CE1DE2" w:rsidRDefault="00942B7F">
      <w:pPr>
        <w:widowControl w:val="0"/>
        <w:tabs>
          <w:tab w:val="left" w:pos="708"/>
        </w:tabs>
        <w:spacing w:before="120" w:after="120"/>
        <w:ind w:left="792"/>
        <w:jc w:val="center"/>
        <w:rPr>
          <w:del w:id="673" w:author="Autor" w:date="2021-09-03T21:28:00Z"/>
          <w:rFonts w:ascii="Calibri" w:eastAsia="Calibri" w:hAnsi="Calibri" w:cs="Calibri"/>
          <w:b/>
          <w:sz w:val="22"/>
          <w:szCs w:val="22"/>
          <w:vertAlign w:val="subscript"/>
        </w:rPr>
      </w:pPr>
      <w:del w:id="674" w:author="Autor" w:date="2021-09-03T21:28:00Z">
        <w:r>
          <w:rPr>
            <w:rFonts w:ascii="Calibri" w:eastAsia="Calibri" w:hAnsi="Calibri" w:cs="Calibri"/>
            <w:b/>
            <w:sz w:val="22"/>
            <w:szCs w:val="22"/>
          </w:rPr>
          <w:br/>
          <w:delText>C</w:delText>
        </w:r>
        <w:r>
          <w:rPr>
            <w:rFonts w:ascii="Calibri" w:eastAsia="Calibri" w:hAnsi="Calibri" w:cs="Calibri"/>
            <w:b/>
            <w:sz w:val="22"/>
            <w:szCs w:val="22"/>
            <w:vertAlign w:val="subscript"/>
          </w:rPr>
          <w:delText>QSPOLU</w:delText>
        </w:r>
        <w:r>
          <w:rPr>
            <w:rFonts w:ascii="Calibri" w:eastAsia="Calibri" w:hAnsi="Calibri" w:cs="Calibri"/>
            <w:sz w:val="22"/>
            <w:szCs w:val="22"/>
          </w:rPr>
          <w:delText xml:space="preserve"> = </w:delText>
        </w:r>
        <w:r>
          <w:rPr>
            <w:rFonts w:ascii="Calibri" w:eastAsia="Calibri" w:hAnsi="Calibri" w:cs="Calibri"/>
            <w:b/>
            <w:sz w:val="22"/>
            <w:szCs w:val="22"/>
          </w:rPr>
          <w:delText>CC</w:delText>
        </w:r>
        <w:r>
          <w:rPr>
            <w:rFonts w:ascii="Calibri" w:eastAsia="Calibri" w:hAnsi="Calibri" w:cs="Calibri"/>
            <w:b/>
            <w:sz w:val="22"/>
            <w:szCs w:val="22"/>
            <w:vertAlign w:val="subscript"/>
          </w:rPr>
          <w:delText>PHMU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CPU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ONU</w:delText>
        </w:r>
        <w:r>
          <w:rPr>
            <w:rFonts w:ascii="Calibri" w:eastAsia="Calibri" w:hAnsi="Calibri" w:cs="Calibri"/>
            <w:b/>
            <w:sz w:val="22"/>
            <w:szCs w:val="22"/>
          </w:rPr>
          <w:delText xml:space="preserve"> + CC</w:delText>
        </w:r>
        <w:r>
          <w:rPr>
            <w:rFonts w:ascii="Calibri" w:eastAsia="Calibri" w:hAnsi="Calibri" w:cs="Calibri"/>
            <w:b/>
            <w:sz w:val="22"/>
            <w:szCs w:val="22"/>
            <w:vertAlign w:val="subscript"/>
          </w:rPr>
          <w:delText xml:space="preserve">ZISK </w:delText>
        </w:r>
        <w:r>
          <w:rPr>
            <w:rFonts w:ascii="Calibri" w:eastAsia="Calibri" w:hAnsi="Calibri" w:cs="Calibri"/>
            <w:b/>
            <w:sz w:val="22"/>
            <w:szCs w:val="22"/>
          </w:rPr>
          <w:br/>
        </w:r>
      </w:del>
    </w:p>
    <w:p w14:paraId="1088F0F5" w14:textId="77777777" w:rsidR="00CE1DE2" w:rsidRDefault="00942B7F">
      <w:pPr>
        <w:widowControl w:val="0"/>
        <w:tabs>
          <w:tab w:val="left" w:pos="708"/>
        </w:tabs>
        <w:spacing w:before="120" w:after="120"/>
        <w:ind w:left="792"/>
        <w:rPr>
          <w:del w:id="675" w:author="Autor" w:date="2021-09-03T21:28:00Z"/>
          <w:rFonts w:ascii="Calibri" w:eastAsia="Calibri" w:hAnsi="Calibri" w:cs="Calibri"/>
          <w:sz w:val="22"/>
          <w:szCs w:val="22"/>
        </w:rPr>
      </w:pPr>
      <w:del w:id="676" w:author="Autor" w:date="2021-09-03T21:28:00Z">
        <w:r>
          <w:rPr>
            <w:rFonts w:ascii="Calibri" w:eastAsia="Calibri" w:hAnsi="Calibri" w:cs="Calibri"/>
            <w:b/>
            <w:sz w:val="22"/>
            <w:szCs w:val="22"/>
          </w:rPr>
          <w:delText>C</w:delText>
        </w:r>
        <w:r>
          <w:rPr>
            <w:rFonts w:ascii="Calibri" w:eastAsia="Calibri" w:hAnsi="Calibri" w:cs="Calibri"/>
            <w:b/>
            <w:sz w:val="22"/>
            <w:szCs w:val="22"/>
            <w:vertAlign w:val="subscript"/>
          </w:rPr>
          <w:delText>QSPOLU</w:delText>
        </w:r>
        <w:r>
          <w:rPr>
            <w:rFonts w:ascii="Calibri" w:eastAsia="Calibri" w:hAnsi="Calibri" w:cs="Calibri"/>
            <w:b/>
            <w:sz w:val="22"/>
            <w:szCs w:val="22"/>
            <w:vertAlign w:val="subscript"/>
          </w:rPr>
          <w:tab/>
        </w:r>
        <w:r>
          <w:rPr>
            <w:rFonts w:ascii="Calibri" w:eastAsia="Calibri" w:hAnsi="Calibri" w:cs="Calibri"/>
            <w:b/>
            <w:sz w:val="22"/>
            <w:szCs w:val="22"/>
            <w:vertAlign w:val="subscript"/>
          </w:rPr>
          <w:tab/>
        </w:r>
        <w:r>
          <w:rPr>
            <w:rFonts w:ascii="Calibri" w:eastAsia="Calibri" w:hAnsi="Calibri" w:cs="Calibri"/>
            <w:sz w:val="22"/>
            <w:szCs w:val="22"/>
          </w:rPr>
          <w:delText>predstavuje aktualizovanú cenu za 1 Výkonový kilometer za ukončený štvrťrok</w:delText>
        </w:r>
      </w:del>
    </w:p>
    <w:p w14:paraId="70909C46" w14:textId="77777777" w:rsidR="00CE1DE2" w:rsidRDefault="00CE1DE2">
      <w:pPr>
        <w:widowControl w:val="0"/>
        <w:pBdr>
          <w:top w:val="nil"/>
          <w:left w:val="nil"/>
          <w:bottom w:val="nil"/>
          <w:right w:val="nil"/>
          <w:between w:val="nil"/>
        </w:pBdr>
        <w:tabs>
          <w:tab w:val="left" w:pos="708"/>
        </w:tabs>
        <w:spacing w:before="120" w:after="120" w:line="240" w:lineRule="auto"/>
        <w:ind w:left="792"/>
        <w:rPr>
          <w:del w:id="677" w:author="Autor" w:date="2021-09-03T21:28:00Z"/>
          <w:rFonts w:ascii="Calibri" w:eastAsia="Calibri" w:hAnsi="Calibri" w:cs="Calibri"/>
          <w:color w:val="000000"/>
          <w:sz w:val="22"/>
          <w:szCs w:val="22"/>
        </w:rPr>
      </w:pPr>
    </w:p>
    <w:p w14:paraId="76C82F40" w14:textId="77777777" w:rsidR="00CE1DE2" w:rsidRDefault="00942B7F" w:rsidP="00972AD3">
      <w:pPr>
        <w:widowControl w:val="0"/>
        <w:numPr>
          <w:ilvl w:val="2"/>
          <w:numId w:val="43"/>
        </w:numPr>
        <w:pBdr>
          <w:top w:val="nil"/>
          <w:left w:val="nil"/>
          <w:bottom w:val="nil"/>
          <w:right w:val="nil"/>
          <w:between w:val="nil"/>
        </w:pBdr>
        <w:tabs>
          <w:tab w:val="left" w:pos="708"/>
        </w:tabs>
        <w:spacing w:before="120" w:after="120" w:line="240" w:lineRule="auto"/>
        <w:rPr>
          <w:del w:id="678" w:author="Autor" w:date="2021-09-03T21:28:00Z"/>
          <w:rFonts w:ascii="Calibri" w:eastAsia="Calibri" w:hAnsi="Calibri" w:cs="Calibri"/>
          <w:color w:val="000000"/>
          <w:sz w:val="22"/>
          <w:szCs w:val="22"/>
        </w:rPr>
      </w:pPr>
      <w:del w:id="679" w:author="Autor" w:date="2021-09-03T21:28:00Z">
        <w:r>
          <w:rPr>
            <w:rFonts w:ascii="Calibri" w:eastAsia="Calibri" w:hAnsi="Calibri" w:cs="Calibri"/>
            <w:b/>
            <w:color w:val="000000"/>
            <w:sz w:val="22"/>
            <w:szCs w:val="22"/>
            <w:u w:val="single"/>
          </w:rPr>
          <w:delText>Aktualizácia v dôsledku použitia Cyklobusov alebo Skibusov</w:delText>
        </w:r>
      </w:del>
    </w:p>
    <w:p w14:paraId="78C993F8" w14:textId="77777777" w:rsidR="00CE1DE2" w:rsidRDefault="00942B7F">
      <w:pPr>
        <w:pBdr>
          <w:top w:val="nil"/>
          <w:left w:val="nil"/>
          <w:bottom w:val="nil"/>
          <w:right w:val="nil"/>
          <w:between w:val="nil"/>
        </w:pBdr>
        <w:tabs>
          <w:tab w:val="left" w:pos="284"/>
        </w:tabs>
        <w:spacing w:line="240" w:lineRule="auto"/>
        <w:ind w:left="993"/>
        <w:rPr>
          <w:del w:id="680" w:author="Autor" w:date="2021-09-03T21:28:00Z"/>
          <w:rFonts w:ascii="Calibri" w:eastAsia="Calibri" w:hAnsi="Calibri" w:cs="Calibri"/>
          <w:color w:val="000000"/>
          <w:sz w:val="22"/>
          <w:szCs w:val="22"/>
        </w:rPr>
      </w:pPr>
      <w:del w:id="681" w:author="Autor" w:date="2021-09-03T21:28:00Z">
        <w:r>
          <w:rPr>
            <w:rFonts w:ascii="Calibri" w:eastAsia="Calibri" w:hAnsi="Calibri" w:cs="Calibri"/>
            <w:b/>
            <w:color w:val="000000"/>
            <w:sz w:val="22"/>
            <w:szCs w:val="22"/>
          </w:rPr>
          <w:delText xml:space="preserve">Štvrťročne zaktualizovaná jednotková cena za jeden </w:delText>
        </w:r>
        <w:r>
          <w:rPr>
            <w:rFonts w:ascii="Calibri" w:eastAsia="Calibri" w:hAnsi="Calibri" w:cs="Calibri"/>
            <w:b/>
            <w:sz w:val="22"/>
            <w:szCs w:val="22"/>
          </w:rPr>
          <w:delText xml:space="preserve">Výkonový </w:delText>
        </w:r>
        <w:r>
          <w:rPr>
            <w:rFonts w:ascii="Calibri" w:eastAsia="Calibri" w:hAnsi="Calibri" w:cs="Calibri"/>
            <w:b/>
            <w:color w:val="000000"/>
            <w:sz w:val="22"/>
            <w:szCs w:val="22"/>
          </w:rPr>
          <w:delText>kilometer</w:delText>
        </w:r>
        <w:r>
          <w:rPr>
            <w:rFonts w:ascii="Calibri" w:eastAsia="Calibri" w:hAnsi="Calibri" w:cs="Calibri"/>
            <w:color w:val="000000"/>
            <w:sz w:val="22"/>
            <w:szCs w:val="22"/>
          </w:rPr>
          <w:delText xml:space="preserve"> môže byť ďalej zvýšená v prípade, ak bude Vozidlo na základe </w:delText>
        </w:r>
        <w:r>
          <w:rPr>
            <w:rFonts w:ascii="Calibri" w:eastAsia="Calibri" w:hAnsi="Calibri" w:cs="Calibri"/>
            <w:sz w:val="22"/>
            <w:szCs w:val="22"/>
          </w:rPr>
          <w:delText xml:space="preserve">odsúhlasenia Objednávateľom </w:delText>
        </w:r>
        <w:r>
          <w:rPr>
            <w:rFonts w:ascii="Calibri" w:eastAsia="Calibri" w:hAnsi="Calibri" w:cs="Calibri"/>
            <w:color w:val="000000"/>
            <w:sz w:val="22"/>
            <w:szCs w:val="22"/>
          </w:rPr>
          <w:delText xml:space="preserve"> a v súlade s aktuálne platným Cestovným poriadkom označené ako Cyklobus/S</w:delText>
        </w:r>
        <w:r>
          <w:rPr>
            <w:rFonts w:ascii="Calibri" w:eastAsia="Calibri" w:hAnsi="Calibri" w:cs="Calibri"/>
            <w:sz w:val="22"/>
            <w:szCs w:val="22"/>
          </w:rPr>
          <w:delText xml:space="preserve">kibus </w:delText>
        </w:r>
        <w:r>
          <w:rPr>
            <w:rFonts w:ascii="Calibri" w:eastAsia="Calibri" w:hAnsi="Calibri" w:cs="Calibri"/>
            <w:color w:val="000000"/>
            <w:sz w:val="22"/>
            <w:szCs w:val="22"/>
          </w:rPr>
          <w:delText xml:space="preserve">v stave a vo výbave podľa aktuálne platných Technicko-prevádzkových štandardov. V takomto prípade, bude jednotková cena za každý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jazdy Cyklobusu s prípojným vozíkom navýšená o 10 % a jednotková cena za každý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jazdy Cyklobusu s cyklonosičom alebo Skibusu navýšená o 3 %. Takto upravená jednotková cena za 1 </w:delText>
        </w:r>
        <w:r>
          <w:rPr>
            <w:rFonts w:ascii="Calibri" w:eastAsia="Calibri" w:hAnsi="Calibri" w:cs="Calibri"/>
            <w:sz w:val="22"/>
            <w:szCs w:val="22"/>
          </w:rPr>
          <w:delText xml:space="preserve">Výkonový </w:delText>
        </w:r>
        <w:r>
          <w:rPr>
            <w:rFonts w:ascii="Calibri" w:eastAsia="Calibri" w:hAnsi="Calibri" w:cs="Calibri"/>
            <w:color w:val="000000"/>
            <w:sz w:val="22"/>
            <w:szCs w:val="22"/>
          </w:rPr>
          <w:delText xml:space="preserve">kilometer bude zaokrúhlená na 4 desatinné miesta. </w:delText>
        </w:r>
      </w:del>
    </w:p>
    <w:p w14:paraId="683E9CAF" w14:textId="77777777" w:rsidR="00CE1DE2" w:rsidRDefault="00CE1DE2">
      <w:pPr>
        <w:pBdr>
          <w:top w:val="nil"/>
          <w:left w:val="nil"/>
          <w:bottom w:val="nil"/>
          <w:right w:val="nil"/>
          <w:between w:val="nil"/>
        </w:pBdr>
        <w:tabs>
          <w:tab w:val="left" w:pos="284"/>
        </w:tabs>
        <w:spacing w:after="120" w:line="240" w:lineRule="auto"/>
        <w:ind w:left="993"/>
        <w:rPr>
          <w:del w:id="682" w:author="Autor" w:date="2021-09-03T21:28:00Z"/>
          <w:rFonts w:ascii="Calibri" w:eastAsia="Calibri" w:hAnsi="Calibri" w:cs="Calibri"/>
          <w:strike/>
          <w:color w:val="000000"/>
          <w:sz w:val="22"/>
          <w:szCs w:val="22"/>
        </w:rPr>
      </w:pPr>
    </w:p>
    <w:p w14:paraId="450DCEB3" w14:textId="77777777" w:rsidR="00CE1DE2" w:rsidRDefault="00942B7F">
      <w:pPr>
        <w:pBdr>
          <w:top w:val="nil"/>
          <w:left w:val="nil"/>
          <w:bottom w:val="nil"/>
          <w:right w:val="nil"/>
          <w:between w:val="nil"/>
        </w:pBdr>
        <w:spacing w:after="120" w:line="240" w:lineRule="auto"/>
        <w:jc w:val="center"/>
        <w:rPr>
          <w:del w:id="683" w:author="Autor" w:date="2021-09-03T21:28:00Z"/>
          <w:rFonts w:ascii="Calibri" w:eastAsia="Calibri" w:hAnsi="Calibri" w:cs="Calibri"/>
          <w:color w:val="000000"/>
        </w:rPr>
      </w:pPr>
      <w:bookmarkStart w:id="684" w:name="_heading=h.2s8eyo1" w:colFirst="0" w:colLast="0"/>
      <w:bookmarkEnd w:id="684"/>
      <w:del w:id="685" w:author="Autor" w:date="2021-09-03T21:28:00Z">
        <w:r>
          <w:rPr>
            <w:rFonts w:ascii="Calibri" w:eastAsia="Calibri" w:hAnsi="Calibri" w:cs="Calibri"/>
            <w:b/>
            <w:color w:val="000000"/>
            <w:sz w:val="22"/>
            <w:szCs w:val="22"/>
          </w:rPr>
          <w:delText>ZÚČTOVANIE, DOPLATOK A MESAČNÉ ZÁLOHOVÉ PLATBY</w:delText>
        </w:r>
      </w:del>
    </w:p>
    <w:p w14:paraId="3DBF7CCC" w14:textId="77777777" w:rsidR="00CE1DE2" w:rsidRDefault="00CE1DE2">
      <w:pPr>
        <w:pBdr>
          <w:top w:val="nil"/>
          <w:left w:val="nil"/>
          <w:bottom w:val="nil"/>
          <w:right w:val="nil"/>
          <w:between w:val="nil"/>
        </w:pBdr>
        <w:spacing w:after="120" w:line="240" w:lineRule="auto"/>
        <w:ind w:left="1418" w:hanging="708"/>
        <w:rPr>
          <w:del w:id="686" w:author="Autor" w:date="2021-09-03T21:28:00Z"/>
          <w:rFonts w:ascii="Calibri" w:eastAsia="Calibri" w:hAnsi="Calibri" w:cs="Calibri"/>
          <w:color w:val="000000"/>
          <w:highlight w:val="cyan"/>
        </w:rPr>
      </w:pPr>
    </w:p>
    <w:p w14:paraId="76237ACB" w14:textId="77777777" w:rsidR="00CE1DE2" w:rsidRDefault="00942B7F">
      <w:pPr>
        <w:widowControl w:val="0"/>
        <w:pBdr>
          <w:top w:val="nil"/>
          <w:left w:val="nil"/>
          <w:bottom w:val="nil"/>
          <w:right w:val="nil"/>
          <w:between w:val="nil"/>
        </w:pBdr>
        <w:tabs>
          <w:tab w:val="left" w:pos="708"/>
        </w:tabs>
        <w:spacing w:before="120" w:after="120" w:line="240" w:lineRule="auto"/>
        <w:rPr>
          <w:del w:id="687" w:author="Autor" w:date="2021-09-03T21:28:00Z"/>
          <w:rFonts w:ascii="Calibri" w:eastAsia="Calibri" w:hAnsi="Calibri" w:cs="Calibri"/>
          <w:color w:val="000000"/>
          <w:sz w:val="22"/>
          <w:szCs w:val="22"/>
        </w:rPr>
      </w:pPr>
      <w:bookmarkStart w:id="688" w:name="_heading=h.17dp8vu" w:colFirst="0" w:colLast="0"/>
      <w:bookmarkEnd w:id="688"/>
      <w:del w:id="689" w:author="Autor" w:date="2021-09-03T21:28:00Z">
        <w:r>
          <w:rPr>
            <w:rFonts w:ascii="Calibri" w:eastAsia="Calibri" w:hAnsi="Calibri" w:cs="Calibri"/>
            <w:sz w:val="22"/>
            <w:szCs w:val="22"/>
          </w:rPr>
          <w:delText xml:space="preserve">6.3    </w:delText>
        </w:r>
        <w:r>
          <w:rPr>
            <w:rFonts w:ascii="Calibri" w:eastAsia="Calibri" w:hAnsi="Calibri" w:cs="Calibri"/>
            <w:b/>
            <w:sz w:val="22"/>
            <w:szCs w:val="22"/>
          </w:rPr>
          <w:delText xml:space="preserve">    </w:delText>
        </w:r>
        <w:r>
          <w:rPr>
            <w:rFonts w:ascii="Calibri" w:eastAsia="Calibri" w:hAnsi="Calibri" w:cs="Calibri"/>
            <w:b/>
            <w:color w:val="000000"/>
            <w:sz w:val="22"/>
            <w:szCs w:val="22"/>
          </w:rPr>
          <w:delText>Príspevok</w:delText>
        </w:r>
        <w:r>
          <w:rPr>
            <w:rFonts w:ascii="Calibri" w:eastAsia="Calibri" w:hAnsi="Calibri" w:cs="Calibri"/>
            <w:color w:val="000000"/>
            <w:sz w:val="22"/>
            <w:szCs w:val="22"/>
          </w:rPr>
          <w:delText xml:space="preserve"> bude vypočítaný a </w:delText>
        </w:r>
        <w:r>
          <w:rPr>
            <w:rFonts w:ascii="Calibri" w:eastAsia="Calibri" w:hAnsi="Calibri" w:cs="Calibri"/>
            <w:b/>
            <w:color w:val="000000"/>
            <w:sz w:val="22"/>
            <w:szCs w:val="22"/>
          </w:rPr>
          <w:delText>Doplatok</w:delText>
        </w:r>
        <w:r>
          <w:rPr>
            <w:rFonts w:ascii="Calibri" w:eastAsia="Calibri" w:hAnsi="Calibri" w:cs="Calibri"/>
            <w:color w:val="000000"/>
            <w:sz w:val="22"/>
            <w:szCs w:val="22"/>
          </w:rPr>
          <w:delText xml:space="preserve"> bude uhradený vždy </w:delText>
        </w:r>
        <w:r>
          <w:rPr>
            <w:rFonts w:ascii="Calibri" w:eastAsia="Calibri" w:hAnsi="Calibri" w:cs="Calibri"/>
            <w:b/>
            <w:color w:val="000000"/>
            <w:sz w:val="22"/>
            <w:szCs w:val="22"/>
          </w:rPr>
          <w:delText>za obdobie jedného štvrťroka.</w:delText>
        </w:r>
        <w:r>
          <w:rPr>
            <w:rFonts w:ascii="Calibri" w:eastAsia="Calibri" w:hAnsi="Calibri" w:cs="Calibri"/>
            <w:color w:val="000000"/>
            <w:sz w:val="22"/>
            <w:szCs w:val="22"/>
          </w:rPr>
          <w:delText xml:space="preserve"> </w:delText>
        </w:r>
      </w:del>
    </w:p>
    <w:p w14:paraId="4A2AB209" w14:textId="77777777" w:rsidR="00CE1DE2" w:rsidRDefault="00CE1DE2">
      <w:pPr>
        <w:widowControl w:val="0"/>
        <w:pBdr>
          <w:top w:val="nil"/>
          <w:left w:val="nil"/>
          <w:bottom w:val="nil"/>
          <w:right w:val="nil"/>
          <w:between w:val="nil"/>
        </w:pBdr>
        <w:tabs>
          <w:tab w:val="left" w:pos="708"/>
        </w:tabs>
        <w:spacing w:before="120" w:after="120" w:line="240" w:lineRule="auto"/>
        <w:rPr>
          <w:del w:id="690" w:author="Autor" w:date="2021-09-03T21:28:00Z"/>
          <w:rFonts w:ascii="Calibri" w:eastAsia="Calibri" w:hAnsi="Calibri" w:cs="Calibri"/>
          <w:sz w:val="22"/>
          <w:szCs w:val="22"/>
        </w:rPr>
      </w:pPr>
    </w:p>
    <w:p w14:paraId="62FCD983" w14:textId="77777777" w:rsidR="00CE1DE2" w:rsidRDefault="00942B7F">
      <w:pPr>
        <w:widowControl w:val="0"/>
        <w:pBdr>
          <w:top w:val="nil"/>
          <w:left w:val="nil"/>
          <w:bottom w:val="nil"/>
          <w:right w:val="nil"/>
          <w:between w:val="nil"/>
        </w:pBdr>
        <w:tabs>
          <w:tab w:val="left" w:pos="708"/>
        </w:tabs>
        <w:spacing w:before="120" w:after="120" w:line="240" w:lineRule="auto"/>
        <w:rPr>
          <w:del w:id="691" w:author="Autor" w:date="2021-09-03T21:28:00Z"/>
          <w:rFonts w:ascii="Calibri" w:eastAsia="Calibri" w:hAnsi="Calibri" w:cs="Calibri"/>
          <w:sz w:val="22"/>
          <w:szCs w:val="22"/>
        </w:rPr>
      </w:pPr>
      <w:del w:id="692" w:author="Autor" w:date="2021-09-03T21:28:00Z">
        <w:r>
          <w:rPr>
            <w:rFonts w:ascii="Calibri" w:eastAsia="Calibri" w:hAnsi="Calibri" w:cs="Calibri"/>
            <w:sz w:val="22"/>
            <w:szCs w:val="22"/>
          </w:rPr>
          <w:delText xml:space="preserve">6.4.     </w:delText>
        </w:r>
        <w:r>
          <w:rPr>
            <w:rFonts w:ascii="Calibri" w:eastAsia="Calibri" w:hAnsi="Calibri" w:cs="Calibri"/>
            <w:color w:val="000000"/>
            <w:sz w:val="22"/>
            <w:szCs w:val="22"/>
          </w:rPr>
          <w:delText>Na účely výpočtu Príspevku</w:delText>
        </w:r>
        <w:r>
          <w:rPr>
            <w:rFonts w:ascii="Calibri" w:eastAsia="Calibri" w:hAnsi="Calibri" w:cs="Calibri"/>
            <w:b/>
            <w:color w:val="000000"/>
            <w:sz w:val="22"/>
            <w:szCs w:val="22"/>
          </w:rPr>
          <w:delText xml:space="preserve"> </w:delText>
        </w:r>
        <w:r>
          <w:rPr>
            <w:rFonts w:ascii="Calibri" w:eastAsia="Calibri" w:hAnsi="Calibri" w:cs="Calibri"/>
            <w:color w:val="000000"/>
            <w:sz w:val="22"/>
            <w:szCs w:val="22"/>
          </w:rPr>
          <w:delText xml:space="preserve">je záväzný </w:delText>
        </w:r>
        <w:r>
          <w:rPr>
            <w:rFonts w:ascii="Calibri" w:eastAsia="Calibri" w:hAnsi="Calibri" w:cs="Calibri"/>
            <w:sz w:val="22"/>
            <w:szCs w:val="22"/>
          </w:rPr>
          <w:delText>objem</w:delText>
        </w:r>
        <w:r>
          <w:rPr>
            <w:rFonts w:ascii="Calibri" w:eastAsia="Calibri" w:hAnsi="Calibri" w:cs="Calibri"/>
            <w:color w:val="000000"/>
            <w:sz w:val="22"/>
            <w:szCs w:val="22"/>
          </w:rPr>
          <w:delText xml:space="preserve"> </w:delText>
        </w:r>
        <w:r>
          <w:rPr>
            <w:rFonts w:ascii="Calibri" w:eastAsia="Calibri" w:hAnsi="Calibri" w:cs="Calibri"/>
            <w:sz w:val="22"/>
            <w:szCs w:val="22"/>
          </w:rPr>
          <w:delText>V</w:delText>
        </w:r>
        <w:r>
          <w:rPr>
            <w:rFonts w:ascii="Calibri" w:eastAsia="Calibri" w:hAnsi="Calibri" w:cs="Calibri"/>
            <w:color w:val="000000"/>
            <w:sz w:val="22"/>
            <w:szCs w:val="22"/>
          </w:rPr>
          <w:delText>ýkonových kilometrov</w:delText>
        </w:r>
        <w:r>
          <w:rPr>
            <w:rFonts w:ascii="Calibri" w:eastAsia="Calibri" w:hAnsi="Calibri" w:cs="Calibri"/>
            <w:sz w:val="22"/>
            <w:szCs w:val="22"/>
          </w:rPr>
          <w:delText xml:space="preserve"> vykázaný Dopravcom v povinne predloženom Výkaze výkonov, ktorý bude predložený Objednávateľovi až po overení  Organizátorom. </w:delText>
        </w:r>
      </w:del>
    </w:p>
    <w:p w14:paraId="1931530E" w14:textId="77777777" w:rsidR="00CE1DE2" w:rsidRDefault="00942B7F">
      <w:pPr>
        <w:widowControl w:val="0"/>
        <w:pBdr>
          <w:top w:val="nil"/>
          <w:left w:val="nil"/>
          <w:bottom w:val="nil"/>
          <w:right w:val="nil"/>
          <w:between w:val="nil"/>
        </w:pBdr>
        <w:tabs>
          <w:tab w:val="left" w:pos="708"/>
        </w:tabs>
        <w:spacing w:before="120" w:after="120" w:line="240" w:lineRule="auto"/>
        <w:rPr>
          <w:del w:id="693" w:author="Autor" w:date="2021-09-03T21:28:00Z"/>
          <w:rFonts w:ascii="Calibri" w:eastAsia="Calibri" w:hAnsi="Calibri" w:cs="Calibri"/>
          <w:color w:val="000000"/>
          <w:sz w:val="22"/>
          <w:szCs w:val="22"/>
        </w:rPr>
      </w:pPr>
      <w:del w:id="694" w:author="Autor" w:date="2021-09-03T21:28:00Z">
        <w:r>
          <w:rPr>
            <w:rFonts w:ascii="Calibri" w:eastAsia="Calibri" w:hAnsi="Calibri" w:cs="Calibri"/>
            <w:sz w:val="22"/>
            <w:szCs w:val="22"/>
          </w:rPr>
          <w:delText xml:space="preserve">6.5     </w:delText>
        </w:r>
        <w:r>
          <w:rPr>
            <w:rFonts w:ascii="Calibri" w:eastAsia="Calibri" w:hAnsi="Calibri" w:cs="Calibri"/>
            <w:color w:val="000000"/>
            <w:sz w:val="22"/>
            <w:szCs w:val="22"/>
          </w:rPr>
          <w:delText xml:space="preserve">Na účely výpočtu Príspevku za nasadenie Posilového spoja sa jeho kilometrická dĺžka do cieľovej zastávky stanoví v súlade s bodom </w:delText>
        </w:r>
        <w:r>
          <w:rPr>
            <w:rFonts w:ascii="Calibri" w:eastAsia="Calibri" w:hAnsi="Calibri" w:cs="Calibri"/>
            <w:sz w:val="22"/>
            <w:szCs w:val="22"/>
          </w:rPr>
          <w:delText xml:space="preserve">5.10  </w:delText>
        </w:r>
        <w:r>
          <w:rPr>
            <w:rFonts w:ascii="Calibri" w:eastAsia="Calibri" w:hAnsi="Calibri" w:cs="Calibri"/>
            <w:color w:val="000000"/>
            <w:sz w:val="22"/>
            <w:szCs w:val="22"/>
          </w:rPr>
          <w:delText xml:space="preserve">Zmluvy a započíta sa do nej aj kilometrická dĺžka návozu do jeho východiskovej zastávky a jeho odvozu z konečnej zastávky. Dopravca je povinný na Posilové spoje využiť </w:delText>
        </w:r>
        <w:r>
          <w:rPr>
            <w:rFonts w:ascii="Calibri" w:eastAsia="Calibri" w:hAnsi="Calibri" w:cs="Calibri"/>
            <w:sz w:val="22"/>
            <w:szCs w:val="22"/>
          </w:rPr>
          <w:delText xml:space="preserve">vozidlo, </w:delText>
        </w:r>
        <w:r>
          <w:rPr>
            <w:rFonts w:ascii="Calibri" w:eastAsia="Calibri" w:hAnsi="Calibri" w:cs="Calibri"/>
            <w:color w:val="000000"/>
            <w:sz w:val="22"/>
            <w:szCs w:val="22"/>
          </w:rPr>
          <w:delText xml:space="preserve">s čo </w:delText>
        </w:r>
        <w:r>
          <w:rPr>
            <w:rFonts w:ascii="Calibri" w:eastAsia="Calibri" w:hAnsi="Calibri" w:cs="Calibri"/>
            <w:sz w:val="22"/>
            <w:szCs w:val="22"/>
          </w:rPr>
          <w:delText>najkratšou</w:delText>
        </w:r>
        <w:r>
          <w:rPr>
            <w:rFonts w:ascii="Calibri" w:eastAsia="Calibri" w:hAnsi="Calibri" w:cs="Calibri"/>
            <w:color w:val="000000"/>
            <w:sz w:val="22"/>
            <w:szCs w:val="22"/>
          </w:rPr>
          <w:delText xml:space="preserve"> dĺžkou aktuálne potrebného návozu a odvozu. </w:delText>
        </w:r>
      </w:del>
    </w:p>
    <w:p w14:paraId="144BF91C" w14:textId="77777777" w:rsidR="00CE1DE2" w:rsidRDefault="00942B7F">
      <w:pPr>
        <w:spacing w:before="280" w:after="280" w:line="276" w:lineRule="auto"/>
        <w:rPr>
          <w:del w:id="695" w:author="Autor" w:date="2021-09-03T21:28:00Z"/>
          <w:rFonts w:ascii="Calibri" w:eastAsia="Calibri" w:hAnsi="Calibri" w:cs="Calibri"/>
        </w:rPr>
      </w:pPr>
      <w:del w:id="696" w:author="Autor" w:date="2021-09-03T21:28:00Z">
        <w:r>
          <w:rPr>
            <w:rFonts w:ascii="Calibri" w:eastAsia="Calibri" w:hAnsi="Calibri" w:cs="Calibri"/>
            <w:sz w:val="22"/>
            <w:szCs w:val="22"/>
          </w:rPr>
          <w:delText xml:space="preserve">6.6 </w:delText>
        </w:r>
        <w:r>
          <w:rPr>
            <w:rFonts w:ascii="Calibri" w:eastAsia="Calibri" w:hAnsi="Calibri" w:cs="Calibri"/>
            <w:b/>
            <w:sz w:val="22"/>
            <w:szCs w:val="22"/>
          </w:rPr>
          <w:delText xml:space="preserve">Výpočet Príspevku za riadne poskytovanie Služby je daný vzorcami na výpočet Ceny Služby a na výpočet Doplatku. Vzorec na výpočet Ceny Služby je: </w:delText>
        </w:r>
      </w:del>
    </w:p>
    <w:p w14:paraId="41A0636A" w14:textId="77777777" w:rsidR="00CE1DE2" w:rsidRDefault="00942B7F">
      <w:pPr>
        <w:spacing w:before="280" w:after="280"/>
        <w:ind w:left="935"/>
        <w:rPr>
          <w:del w:id="697" w:author="Autor" w:date="2021-09-03T21:28:00Z"/>
          <w:rFonts w:ascii="Calibri" w:eastAsia="Calibri" w:hAnsi="Calibri" w:cs="Calibri"/>
        </w:rPr>
      </w:pPr>
      <w:del w:id="698" w:author="Autor" w:date="2021-09-03T21:28:00Z">
        <w:r>
          <w:rPr>
            <w:rFonts w:ascii="Calibri" w:eastAsia="Calibri" w:hAnsi="Calibri" w:cs="Calibri"/>
          </w:rPr>
          <w:delText>CS</w:delText>
        </w:r>
        <w:r>
          <w:rPr>
            <w:rFonts w:ascii="Calibri" w:eastAsia="Calibri" w:hAnsi="Calibri" w:cs="Calibri"/>
            <w:vertAlign w:val="subscript"/>
          </w:rPr>
          <w:delText xml:space="preserve">QU </w:delText>
        </w:r>
        <w:r>
          <w:rPr>
            <w:rFonts w:ascii="Calibri" w:eastAsia="Calibri" w:hAnsi="Calibri" w:cs="Calibri"/>
          </w:rPr>
          <w:delText xml:space="preserve">= </w:delText>
        </w:r>
        <w:r>
          <w:rPr>
            <w:rFonts w:ascii="Calibri" w:eastAsia="Calibri" w:hAnsi="Calibri" w:cs="Calibri"/>
            <w:b/>
            <w:sz w:val="28"/>
            <w:szCs w:val="28"/>
          </w:rPr>
          <w:delText>{</w:delText>
        </w:r>
        <w:r>
          <w:rPr>
            <w:rFonts w:ascii="Calibri" w:eastAsia="Calibri" w:hAnsi="Calibri" w:cs="Calibri"/>
          </w:rPr>
          <w:delText>C</w:delText>
        </w:r>
        <w:r>
          <w:rPr>
            <w:rFonts w:ascii="Calibri" w:eastAsia="Calibri" w:hAnsi="Calibri" w:cs="Calibri"/>
            <w:vertAlign w:val="subscript"/>
          </w:rPr>
          <w:delText>QSPOLUXY</w:delText>
        </w:r>
        <w:r>
          <w:rPr>
            <w:rFonts w:ascii="Calibri" w:eastAsia="Calibri" w:hAnsi="Calibri" w:cs="Calibri"/>
          </w:rPr>
          <w:delText xml:space="preserve"> x (KM</w:delText>
        </w:r>
        <w:r>
          <w:rPr>
            <w:rFonts w:ascii="Calibri" w:eastAsia="Calibri" w:hAnsi="Calibri" w:cs="Calibri"/>
            <w:vertAlign w:val="subscript"/>
          </w:rPr>
          <w:delText xml:space="preserve">QCPXY </w:delText>
        </w:r>
        <w:r>
          <w:rPr>
            <w:rFonts w:ascii="Calibri" w:eastAsia="Calibri" w:hAnsi="Calibri" w:cs="Calibri"/>
          </w:rPr>
          <w:delText>+ KM</w:delText>
        </w:r>
        <w:r>
          <w:rPr>
            <w:rFonts w:ascii="Calibri" w:eastAsia="Calibri" w:hAnsi="Calibri" w:cs="Calibri"/>
            <w:vertAlign w:val="subscript"/>
          </w:rPr>
          <w:delText>QOBXY</w:delText>
        </w:r>
        <w:r>
          <w:rPr>
            <w:rFonts w:ascii="Calibri" w:eastAsia="Calibri" w:hAnsi="Calibri" w:cs="Calibri"/>
          </w:rPr>
          <w:delText xml:space="preserve"> + 1,1 x KM</w:delText>
        </w:r>
        <w:r>
          <w:rPr>
            <w:rFonts w:ascii="Calibri" w:eastAsia="Calibri" w:hAnsi="Calibri" w:cs="Calibri"/>
            <w:vertAlign w:val="subscript"/>
          </w:rPr>
          <w:delText>QBVOZXY</w:delText>
        </w:r>
        <w:r>
          <w:rPr>
            <w:rFonts w:ascii="Calibri" w:eastAsia="Calibri" w:hAnsi="Calibri" w:cs="Calibri"/>
          </w:rPr>
          <w:delText xml:space="preserve"> + 1,03 x KM</w:delText>
        </w:r>
        <w:r>
          <w:rPr>
            <w:rFonts w:ascii="Calibri" w:eastAsia="Calibri" w:hAnsi="Calibri" w:cs="Calibri"/>
            <w:vertAlign w:val="subscript"/>
          </w:rPr>
          <w:delText>QBNOSXY</w:delText>
        </w:r>
        <w:r>
          <w:rPr>
            <w:rFonts w:ascii="Calibri" w:eastAsia="Calibri" w:hAnsi="Calibri" w:cs="Calibri"/>
          </w:rPr>
          <w:delText xml:space="preserve">)  </w:delText>
        </w:r>
      </w:del>
    </w:p>
    <w:p w14:paraId="4112B4D8" w14:textId="77777777" w:rsidR="00CE1DE2" w:rsidRDefault="00942B7F">
      <w:pPr>
        <w:spacing w:before="280" w:after="280"/>
        <w:ind w:left="1559" w:firstLine="1699"/>
        <w:rPr>
          <w:del w:id="699" w:author="Autor" w:date="2021-09-03T21:28:00Z"/>
          <w:rFonts w:ascii="Calibri" w:eastAsia="Calibri" w:hAnsi="Calibri" w:cs="Calibri"/>
          <w:vertAlign w:val="subscript"/>
        </w:rPr>
      </w:pPr>
      <w:del w:id="700" w:author="Autor" w:date="2021-09-03T21:28:00Z">
        <w:r>
          <w:rPr>
            <w:rFonts w:ascii="Calibri" w:eastAsia="Calibri" w:hAnsi="Calibri" w:cs="Calibri"/>
          </w:rPr>
          <w:delText xml:space="preserve">   + CC</w:delText>
        </w:r>
        <w:r>
          <w:rPr>
            <w:rFonts w:ascii="Calibri" w:eastAsia="Calibri" w:hAnsi="Calibri" w:cs="Calibri"/>
            <w:vertAlign w:val="subscript"/>
          </w:rPr>
          <w:delText>CPUXY</w:delText>
        </w:r>
        <w:r>
          <w:rPr>
            <w:rFonts w:ascii="Calibri" w:eastAsia="Calibri" w:hAnsi="Calibri" w:cs="Calibri"/>
          </w:rPr>
          <w:delText xml:space="preserve"> x KM</w:delText>
        </w:r>
        <w:r>
          <w:rPr>
            <w:rFonts w:ascii="Calibri" w:eastAsia="Calibri" w:hAnsi="Calibri" w:cs="Calibri"/>
            <w:vertAlign w:val="subscript"/>
          </w:rPr>
          <w:delText>QNEZXY</w:delText>
        </w:r>
        <w:r>
          <w:rPr>
            <w:rFonts w:ascii="Calibri" w:eastAsia="Calibri" w:hAnsi="Calibri" w:cs="Calibri"/>
            <w:sz w:val="28"/>
            <w:szCs w:val="28"/>
            <w:vertAlign w:val="subscript"/>
          </w:rPr>
          <w:delText xml:space="preserve"> </w:delText>
        </w:r>
        <w:r>
          <w:rPr>
            <w:rFonts w:ascii="Calibri" w:eastAsia="Calibri" w:hAnsi="Calibri" w:cs="Calibri"/>
            <w:b/>
            <w:sz w:val="28"/>
            <w:szCs w:val="28"/>
          </w:rPr>
          <w:delText xml:space="preserve">  +   </w:delText>
        </w:r>
        <w:r>
          <w:rPr>
            <w:rFonts w:ascii="Calibri" w:eastAsia="Calibri" w:hAnsi="Calibri" w:cs="Calibri"/>
          </w:rPr>
          <w:delText>PV</w:delText>
        </w:r>
        <w:r>
          <w:rPr>
            <w:rFonts w:ascii="Calibri" w:eastAsia="Calibri" w:hAnsi="Calibri" w:cs="Calibri"/>
            <w:vertAlign w:val="subscript"/>
          </w:rPr>
          <w:delText>PXY</w:delText>
        </w:r>
        <w:r>
          <w:rPr>
            <w:rFonts w:ascii="Calibri" w:eastAsia="Calibri" w:hAnsi="Calibri" w:cs="Calibri"/>
          </w:rPr>
          <w:delText xml:space="preserve">  x 3 x MOP</w:delText>
        </w:r>
        <w:r>
          <w:rPr>
            <w:rFonts w:ascii="Calibri" w:eastAsia="Calibri" w:hAnsi="Calibri" w:cs="Calibri"/>
            <w:vertAlign w:val="subscript"/>
          </w:rPr>
          <w:delText>XY</w:delText>
        </w:r>
        <w:r>
          <w:rPr>
            <w:rFonts w:ascii="Calibri" w:eastAsia="Calibri" w:hAnsi="Calibri" w:cs="Calibri"/>
          </w:rPr>
          <w:delText xml:space="preserve"> </w:delText>
        </w:r>
        <w:r>
          <w:rPr>
            <w:rFonts w:ascii="Calibri" w:eastAsia="Calibri" w:hAnsi="Calibri" w:cs="Calibri"/>
            <w:b/>
            <w:sz w:val="28"/>
            <w:szCs w:val="28"/>
          </w:rPr>
          <w:delText>}</w:delText>
        </w:r>
        <w:r>
          <w:rPr>
            <w:rFonts w:ascii="Calibri" w:eastAsia="Calibri" w:hAnsi="Calibri" w:cs="Calibri"/>
          </w:rPr>
          <w:delText xml:space="preserve"> </w:delText>
        </w:r>
        <w:r>
          <w:rPr>
            <w:rFonts w:ascii="Calibri" w:eastAsia="Calibri" w:hAnsi="Calibri" w:cs="Calibri"/>
          </w:rPr>
          <w:tab/>
          <w:delText>+ SN</w:delText>
        </w:r>
        <w:r>
          <w:rPr>
            <w:rFonts w:ascii="Calibri" w:eastAsia="Calibri" w:hAnsi="Calibri" w:cs="Calibri"/>
            <w:vertAlign w:val="subscript"/>
          </w:rPr>
          <w:delText>Q</w:delText>
        </w:r>
      </w:del>
    </w:p>
    <w:p w14:paraId="05B0AC6C" w14:textId="77777777" w:rsidR="00CE1DE2" w:rsidRDefault="00942B7F">
      <w:pPr>
        <w:spacing w:before="280" w:after="280"/>
        <w:ind w:left="935"/>
        <w:rPr>
          <w:del w:id="701" w:author="Autor" w:date="2021-09-03T21:28:00Z"/>
          <w:rFonts w:ascii="Calibri" w:eastAsia="Calibri" w:hAnsi="Calibri" w:cs="Calibri"/>
        </w:rPr>
      </w:pPr>
      <w:del w:id="702" w:author="Autor" w:date="2021-09-03T21:28:00Z">
        <w:r>
          <w:rPr>
            <w:rFonts w:ascii="Calibri" w:eastAsia="Calibri" w:hAnsi="Calibri" w:cs="Calibri"/>
            <w:vertAlign w:val="subscript"/>
          </w:rPr>
          <w:delText> </w:delText>
        </w:r>
      </w:del>
    </w:p>
    <w:p w14:paraId="65D35890" w14:textId="77777777" w:rsidR="00CE1DE2" w:rsidRDefault="00942B7F">
      <w:pPr>
        <w:spacing w:before="280" w:after="280"/>
        <w:ind w:left="935"/>
        <w:rPr>
          <w:del w:id="703" w:author="Autor" w:date="2021-09-03T21:28:00Z"/>
          <w:rFonts w:ascii="Calibri" w:eastAsia="Calibri" w:hAnsi="Calibri" w:cs="Calibri"/>
        </w:rPr>
      </w:pPr>
      <w:del w:id="704" w:author="Autor" w:date="2021-09-03T21:28:00Z">
        <w:r>
          <w:rPr>
            <w:rFonts w:ascii="Calibri" w:eastAsia="Calibri" w:hAnsi="Calibri" w:cs="Calibri"/>
          </w:rPr>
          <w:delText>CS</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delText>je Cena Služby za uplynulý štvrťrok</w:delText>
        </w:r>
      </w:del>
    </w:p>
    <w:p w14:paraId="77F98864" w14:textId="77777777" w:rsidR="00CE1DE2" w:rsidRDefault="00942B7F">
      <w:pPr>
        <w:spacing w:before="280" w:after="280"/>
        <w:ind w:left="935"/>
        <w:rPr>
          <w:del w:id="705" w:author="Autor" w:date="2021-09-03T21:28:00Z"/>
          <w:rFonts w:ascii="Calibri" w:eastAsia="Calibri" w:hAnsi="Calibri" w:cs="Calibri"/>
        </w:rPr>
      </w:pPr>
      <w:del w:id="706" w:author="Autor" w:date="2021-09-03T21:28:00Z">
        <w:r>
          <w:rPr>
            <w:rFonts w:ascii="Calibri" w:eastAsia="Calibri" w:hAnsi="Calibri" w:cs="Calibri"/>
          </w:rPr>
          <w:delText>X</w:delText>
        </w:r>
        <w:r>
          <w:rPr>
            <w:rFonts w:ascii="Calibri" w:eastAsia="Calibri" w:hAnsi="Calibri" w:cs="Calibri"/>
          </w:rPr>
          <w:tab/>
        </w:r>
        <w:r>
          <w:rPr>
            <w:rFonts w:ascii="Calibri" w:eastAsia="Calibri" w:hAnsi="Calibri" w:cs="Calibri"/>
          </w:rPr>
          <w:tab/>
          <w:delText>označuje veľkostnú skupinu vozidiel podľa TPŠ</w:delText>
        </w:r>
        <w:r w:rsidR="00BB3814">
          <w:rPr>
            <w:rFonts w:ascii="Calibri" w:eastAsia="Calibri" w:hAnsi="Calibri" w:cs="Calibri"/>
          </w:rPr>
          <w:delText xml:space="preserve"> </w:delText>
        </w:r>
      </w:del>
    </w:p>
    <w:p w14:paraId="3AF25CBD" w14:textId="77777777" w:rsidR="00CE1DE2" w:rsidRDefault="00942B7F">
      <w:pPr>
        <w:spacing w:before="280" w:after="280"/>
        <w:ind w:left="935"/>
        <w:rPr>
          <w:del w:id="707" w:author="Autor" w:date="2021-09-03T21:28:00Z"/>
          <w:rFonts w:ascii="Calibri" w:eastAsia="Calibri" w:hAnsi="Calibri" w:cs="Calibri"/>
        </w:rPr>
      </w:pPr>
      <w:del w:id="708" w:author="Autor" w:date="2021-09-03T21:28:00Z">
        <w:r>
          <w:rPr>
            <w:rFonts w:ascii="Calibri" w:eastAsia="Calibri" w:hAnsi="Calibri" w:cs="Calibri"/>
          </w:rPr>
          <w:delText>Y</w:delText>
        </w:r>
        <w:r>
          <w:rPr>
            <w:rFonts w:ascii="Calibri" w:eastAsia="Calibri" w:hAnsi="Calibri" w:cs="Calibri"/>
          </w:rPr>
          <w:tab/>
        </w:r>
        <w:r>
          <w:rPr>
            <w:rFonts w:ascii="Calibri" w:eastAsia="Calibri" w:hAnsi="Calibri" w:cs="Calibri"/>
          </w:rPr>
          <w:tab/>
          <w:delText>označuje druh paliva (nafta, CNG)</w:delText>
        </w:r>
      </w:del>
    </w:p>
    <w:p w14:paraId="7EDC9499" w14:textId="77777777" w:rsidR="00CE1DE2" w:rsidRDefault="00942B7F">
      <w:pPr>
        <w:spacing w:before="280" w:after="280"/>
        <w:ind w:left="2124" w:hanging="1189"/>
        <w:rPr>
          <w:del w:id="709" w:author="Autor" w:date="2021-09-03T21:28:00Z"/>
          <w:rFonts w:ascii="Calibri" w:eastAsia="Calibri" w:hAnsi="Calibri" w:cs="Calibri"/>
        </w:rPr>
      </w:pPr>
      <w:del w:id="710" w:author="Autor" w:date="2021-09-03T21:28:00Z">
        <w:r>
          <w:rPr>
            <w:rFonts w:ascii="Calibri" w:eastAsia="Calibri" w:hAnsi="Calibri" w:cs="Calibri"/>
          </w:rPr>
          <w:delText>C</w:delText>
        </w:r>
        <w:r>
          <w:rPr>
            <w:rFonts w:ascii="Calibri" w:eastAsia="Calibri" w:hAnsi="Calibri" w:cs="Calibri"/>
            <w:vertAlign w:val="subscript"/>
          </w:rPr>
          <w:delText>QSPOLU</w:delText>
        </w:r>
        <w:r>
          <w:rPr>
            <w:rFonts w:ascii="Calibri" w:eastAsia="Calibri" w:hAnsi="Calibri" w:cs="Calibri"/>
            <w:vertAlign w:val="subscript"/>
          </w:rPr>
          <w:tab/>
        </w:r>
        <w:r>
          <w:rPr>
            <w:rFonts w:ascii="Calibri" w:eastAsia="Calibri" w:hAnsi="Calibri" w:cs="Calibri"/>
          </w:rPr>
          <w:delText>je Jednotková cena za Výkonový kilometer zaktualizovaná za uplynulý štvrťrok podľa pravidiel stanovených v tejto Zmluve</w:delText>
        </w:r>
      </w:del>
    </w:p>
    <w:p w14:paraId="6F3DBEE5" w14:textId="77777777" w:rsidR="00CE1DE2" w:rsidRDefault="00942B7F">
      <w:pPr>
        <w:spacing w:before="280" w:after="280"/>
        <w:ind w:left="2124" w:hanging="1189"/>
        <w:rPr>
          <w:del w:id="711" w:author="Autor" w:date="2021-09-03T21:28:00Z"/>
          <w:rFonts w:ascii="Calibri" w:eastAsia="Calibri" w:hAnsi="Calibri" w:cs="Calibri"/>
        </w:rPr>
      </w:pPr>
      <w:del w:id="712" w:author="Autor" w:date="2021-09-03T21:28:00Z">
        <w:r>
          <w:rPr>
            <w:rFonts w:ascii="Calibri" w:eastAsia="Calibri" w:hAnsi="Calibri" w:cs="Calibri"/>
          </w:rPr>
          <w:delText>CC</w:delText>
        </w:r>
        <w:r>
          <w:rPr>
            <w:rFonts w:ascii="Calibri" w:eastAsia="Calibri" w:hAnsi="Calibri" w:cs="Calibri"/>
            <w:vertAlign w:val="subscript"/>
          </w:rPr>
          <w:delText>CPU</w:delText>
        </w:r>
        <w:r>
          <w:rPr>
            <w:rFonts w:ascii="Calibri" w:eastAsia="Calibri" w:hAnsi="Calibri" w:cs="Calibri"/>
            <w:vertAlign w:val="subscript"/>
          </w:rPr>
          <w:tab/>
        </w:r>
        <w:r>
          <w:rPr>
            <w:rFonts w:ascii="Calibri" w:eastAsia="Calibri" w:hAnsi="Calibri" w:cs="Calibri"/>
          </w:rPr>
          <w:delText xml:space="preserve">je časť ceny za 1 Výkonový km za Náklady práce, zaktualizovaná za uplynulý štvrťrok podľa ustanovenia 6.2.2. </w:delText>
        </w:r>
      </w:del>
    </w:p>
    <w:p w14:paraId="2ED14736" w14:textId="77777777" w:rsidR="00CE1DE2" w:rsidRDefault="00942B7F">
      <w:pPr>
        <w:spacing w:before="280" w:after="280"/>
        <w:ind w:left="2124" w:hanging="1189"/>
        <w:rPr>
          <w:del w:id="713" w:author="Autor" w:date="2021-09-03T21:28:00Z"/>
          <w:rFonts w:ascii="Calibri" w:eastAsia="Calibri" w:hAnsi="Calibri" w:cs="Calibri"/>
        </w:rPr>
      </w:pPr>
      <w:del w:id="714" w:author="Autor" w:date="2021-09-03T21:28:00Z">
        <w:r>
          <w:rPr>
            <w:rFonts w:ascii="Calibri" w:eastAsia="Calibri" w:hAnsi="Calibri" w:cs="Calibri"/>
          </w:rPr>
          <w:delText>KM</w:delText>
        </w:r>
        <w:r>
          <w:rPr>
            <w:rFonts w:ascii="Calibri" w:eastAsia="Calibri" w:hAnsi="Calibri" w:cs="Calibri"/>
            <w:vertAlign w:val="subscript"/>
          </w:rPr>
          <w:delText>QCP</w:delText>
        </w:r>
        <w:r>
          <w:rPr>
            <w:rFonts w:ascii="Calibri" w:eastAsia="Calibri" w:hAnsi="Calibri" w:cs="Calibri"/>
            <w:vertAlign w:val="subscript"/>
          </w:rPr>
          <w:tab/>
        </w:r>
        <w:r>
          <w:rPr>
            <w:rFonts w:ascii="Calibri" w:eastAsia="Calibri" w:hAnsi="Calibri" w:cs="Calibri"/>
          </w:rPr>
          <w:delText>je súčet Výkonových kilometrov za skutočne realizované spoje podľa Cestovných poriadkov bez Cyklobusov s vozíkom, nosičom alebo skriňou na lyže za kalendárny štvrťrok.</w:delText>
        </w:r>
      </w:del>
    </w:p>
    <w:p w14:paraId="2DA5AB60" w14:textId="77777777" w:rsidR="00CE1DE2" w:rsidRDefault="00942B7F">
      <w:pPr>
        <w:spacing w:before="280" w:after="280"/>
        <w:ind w:left="2124" w:hanging="1189"/>
        <w:rPr>
          <w:del w:id="715" w:author="Autor" w:date="2021-09-03T21:28:00Z"/>
          <w:rFonts w:ascii="Calibri" w:eastAsia="Calibri" w:hAnsi="Calibri" w:cs="Calibri"/>
        </w:rPr>
      </w:pPr>
      <w:del w:id="716" w:author="Autor" w:date="2021-09-03T21:28:00Z">
        <w:r>
          <w:rPr>
            <w:rFonts w:ascii="Calibri" w:eastAsia="Calibri" w:hAnsi="Calibri" w:cs="Calibri"/>
          </w:rPr>
          <w:delText>KM</w:delText>
        </w:r>
        <w:r>
          <w:rPr>
            <w:rFonts w:ascii="Calibri" w:eastAsia="Calibri" w:hAnsi="Calibri" w:cs="Calibri"/>
            <w:vertAlign w:val="subscript"/>
          </w:rPr>
          <w:delText>QOB</w:delText>
        </w:r>
        <w:r>
          <w:rPr>
            <w:rFonts w:ascii="Calibri" w:eastAsia="Calibri" w:hAnsi="Calibri" w:cs="Calibri"/>
            <w:vertAlign w:val="subscript"/>
          </w:rPr>
          <w:tab/>
        </w:r>
        <w:r>
          <w:rPr>
            <w:rFonts w:ascii="Calibri" w:eastAsia="Calibri" w:hAnsi="Calibri" w:cs="Calibri"/>
          </w:rPr>
          <w:delText xml:space="preserve">je skutočný rozdiel  počtu Výkonových kilometrom pri realizácii obchádzok, výluk a posilových spojov podľa pokynov Objednávateľa za kalendárny štvrťrok oproti plánovaným vkm podľa CP. </w:delText>
        </w:r>
      </w:del>
    </w:p>
    <w:p w14:paraId="47AC43A9" w14:textId="77777777" w:rsidR="00CE1DE2" w:rsidRDefault="00942B7F">
      <w:pPr>
        <w:spacing w:before="280" w:after="280"/>
        <w:ind w:left="2124" w:hanging="1189"/>
        <w:rPr>
          <w:del w:id="717" w:author="Autor" w:date="2021-09-03T21:28:00Z"/>
          <w:rFonts w:ascii="Calibri" w:eastAsia="Calibri" w:hAnsi="Calibri" w:cs="Calibri"/>
        </w:rPr>
      </w:pPr>
      <w:del w:id="718" w:author="Autor" w:date="2021-09-03T21:28:00Z">
        <w:r>
          <w:rPr>
            <w:rFonts w:ascii="Calibri" w:eastAsia="Calibri" w:hAnsi="Calibri" w:cs="Calibri"/>
          </w:rPr>
          <w:delText>KM</w:delText>
        </w:r>
        <w:r>
          <w:rPr>
            <w:rFonts w:ascii="Calibri" w:eastAsia="Calibri" w:hAnsi="Calibri" w:cs="Calibri"/>
            <w:vertAlign w:val="subscript"/>
          </w:rPr>
          <w:delText>QBVOZ</w:delText>
        </w:r>
        <w:r>
          <w:rPr>
            <w:rFonts w:ascii="Calibri" w:eastAsia="Calibri" w:hAnsi="Calibri" w:cs="Calibri"/>
            <w:vertAlign w:val="subscript"/>
          </w:rPr>
          <w:tab/>
        </w:r>
        <w:r>
          <w:rPr>
            <w:rFonts w:ascii="Calibri" w:eastAsia="Calibri" w:hAnsi="Calibri" w:cs="Calibri"/>
          </w:rPr>
          <w:delText>je súčet Výkonových kilometrov Cyklobusov s prípojným vozíkom na prepravu bicyklov podľa Cestovných poriadkov za skutočne realizované spoje za kalendárny štvrťrok.</w:delText>
        </w:r>
      </w:del>
    </w:p>
    <w:p w14:paraId="36AC96AB" w14:textId="77777777" w:rsidR="00CE1DE2" w:rsidRDefault="00942B7F">
      <w:pPr>
        <w:spacing w:before="280" w:after="280"/>
        <w:ind w:left="2124" w:hanging="1189"/>
        <w:rPr>
          <w:del w:id="719" w:author="Autor" w:date="2021-09-03T21:28:00Z"/>
          <w:rFonts w:ascii="Calibri" w:eastAsia="Calibri" w:hAnsi="Calibri" w:cs="Calibri"/>
        </w:rPr>
      </w:pPr>
      <w:del w:id="720" w:author="Autor" w:date="2021-09-03T21:28:00Z">
        <w:r>
          <w:rPr>
            <w:rFonts w:ascii="Calibri" w:eastAsia="Calibri" w:hAnsi="Calibri" w:cs="Calibri"/>
          </w:rPr>
          <w:delText>KM</w:delText>
        </w:r>
        <w:r>
          <w:rPr>
            <w:rFonts w:ascii="Calibri" w:eastAsia="Calibri" w:hAnsi="Calibri" w:cs="Calibri"/>
            <w:vertAlign w:val="subscript"/>
          </w:rPr>
          <w:delText>QBICNOS</w:delText>
        </w:r>
        <w:r>
          <w:rPr>
            <w:rFonts w:ascii="Calibri" w:eastAsia="Calibri" w:hAnsi="Calibri" w:cs="Calibri"/>
            <w:vertAlign w:val="subscript"/>
          </w:rPr>
          <w:tab/>
        </w:r>
        <w:r>
          <w:rPr>
            <w:rFonts w:ascii="Calibri" w:eastAsia="Calibri" w:hAnsi="Calibri" w:cs="Calibri"/>
          </w:rPr>
          <w:delText>je súčet Výkonových kilometrov Cyklobusov s cyklonosičom na prepravu bicyklov alebo so závesnou skriňou na lyže podľa Cestovných poriadkov za skutočne realizované spoje za kalendárny štvrťrok.</w:delText>
        </w:r>
      </w:del>
    </w:p>
    <w:p w14:paraId="161CE3A8" w14:textId="77777777" w:rsidR="00CE1DE2" w:rsidRDefault="00942B7F">
      <w:pPr>
        <w:spacing w:before="280" w:after="280"/>
        <w:ind w:left="2124" w:hanging="1189"/>
        <w:rPr>
          <w:del w:id="721" w:author="Autor" w:date="2021-09-03T21:28:00Z"/>
          <w:rFonts w:ascii="Calibri" w:eastAsia="Calibri" w:hAnsi="Calibri" w:cs="Calibri"/>
        </w:rPr>
      </w:pPr>
      <w:del w:id="722" w:author="Autor" w:date="2021-09-03T21:28:00Z">
        <w:r>
          <w:rPr>
            <w:rFonts w:ascii="Calibri" w:eastAsia="Calibri" w:hAnsi="Calibri" w:cs="Calibri"/>
          </w:rPr>
          <w:delText>KM</w:delText>
        </w:r>
        <w:r>
          <w:rPr>
            <w:rFonts w:ascii="Calibri" w:eastAsia="Calibri" w:hAnsi="Calibri" w:cs="Calibri"/>
            <w:vertAlign w:val="subscript"/>
          </w:rPr>
          <w:delText>QNEZ</w:delText>
        </w:r>
        <w:r>
          <w:rPr>
            <w:rFonts w:ascii="Calibri" w:eastAsia="Calibri" w:hAnsi="Calibri" w:cs="Calibri"/>
            <w:vertAlign w:val="subscript"/>
          </w:rPr>
          <w:tab/>
        </w:r>
        <w:r>
          <w:rPr>
            <w:rFonts w:ascii="Calibri" w:eastAsia="Calibri" w:hAnsi="Calibri" w:cs="Calibri"/>
          </w:rPr>
          <w:delText>je súčet Výkonových kilometrov nerealizovaných spojov podľa Cestovných poriadkov z dôvodov uvedených v bode 5.14 alebo v bodoch 17.2. až 17.4. Zmluvy a odsúhlasených Objednávateľom za kalendárny štvrťrok.</w:delText>
        </w:r>
      </w:del>
    </w:p>
    <w:p w14:paraId="6D566D15" w14:textId="77777777" w:rsidR="00CE1DE2" w:rsidRDefault="00942B7F">
      <w:pPr>
        <w:spacing w:before="280" w:after="280"/>
        <w:ind w:left="2124" w:hanging="1189"/>
        <w:rPr>
          <w:del w:id="723" w:author="Autor" w:date="2021-09-03T21:28:00Z"/>
          <w:rFonts w:ascii="Calibri" w:eastAsia="Calibri" w:hAnsi="Calibri" w:cs="Calibri"/>
        </w:rPr>
      </w:pPr>
      <w:del w:id="724" w:author="Autor" w:date="2021-09-03T21:28:00Z">
        <w:r>
          <w:rPr>
            <w:rFonts w:ascii="Calibri" w:eastAsia="Calibri" w:hAnsi="Calibri" w:cs="Calibri"/>
          </w:rPr>
          <w:delText>PV</w:delText>
        </w:r>
        <w:r>
          <w:rPr>
            <w:rFonts w:ascii="Calibri" w:eastAsia="Calibri" w:hAnsi="Calibri" w:cs="Calibri"/>
            <w:vertAlign w:val="subscript"/>
          </w:rPr>
          <w:delText>P</w:delText>
        </w:r>
        <w:r>
          <w:rPr>
            <w:rFonts w:ascii="Calibri" w:eastAsia="Calibri" w:hAnsi="Calibri" w:cs="Calibri"/>
            <w:vertAlign w:val="subscript"/>
          </w:rPr>
          <w:tab/>
        </w:r>
        <w:r>
          <w:rPr>
            <w:rFonts w:ascii="Calibri" w:eastAsia="Calibri" w:hAnsi="Calibri" w:cs="Calibri"/>
          </w:rPr>
          <w:delText>V súlade s bodom 5.12</w:delText>
        </w:r>
        <w:r>
          <w:rPr>
            <w:rFonts w:ascii="Calibri" w:eastAsia="Calibri" w:hAnsi="Calibri" w:cs="Calibri"/>
            <w:vertAlign w:val="subscript"/>
          </w:rPr>
          <w:delText xml:space="preserve"> </w:delText>
        </w:r>
        <w:r>
          <w:rPr>
            <w:rFonts w:ascii="Calibri" w:eastAsia="Calibri" w:hAnsi="Calibri" w:cs="Calibri"/>
          </w:rPr>
          <w:delText>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delText>
        </w:r>
      </w:del>
    </w:p>
    <w:p w14:paraId="27A3C2A8" w14:textId="77777777" w:rsidR="00CE1DE2" w:rsidRDefault="00942B7F">
      <w:pPr>
        <w:pBdr>
          <w:top w:val="nil"/>
          <w:left w:val="nil"/>
          <w:bottom w:val="nil"/>
          <w:right w:val="nil"/>
          <w:between w:val="nil"/>
        </w:pBdr>
        <w:spacing w:after="120" w:line="276" w:lineRule="auto"/>
        <w:ind w:left="2267"/>
        <w:jc w:val="left"/>
        <w:rPr>
          <w:del w:id="725" w:author="Autor" w:date="2021-09-03T21:28:00Z"/>
          <w:rFonts w:ascii="Calibri" w:eastAsia="Calibri" w:hAnsi="Calibri" w:cs="Calibri"/>
          <w:color w:val="000000"/>
        </w:rPr>
      </w:pPr>
      <w:del w:id="726" w:author="Autor" w:date="2021-09-03T21:28:00Z">
        <w:r>
          <w:rPr>
            <w:rFonts w:ascii="Calibri" w:eastAsia="Calibri" w:hAnsi="Calibri" w:cs="Calibri"/>
            <w:color w:val="000000"/>
          </w:rPr>
          <w:delText>- Nové vozidlá  do veku 120 mesiacov, vrátane odo dňa začatia  poskytovania služby. Za Nové vozidlá sa považujú vozidlá, ktorých mesiac prvej evidencie je 3 a menej mesiacov pred mesiacom začatia poskytovania Služby.</w:delText>
        </w:r>
      </w:del>
    </w:p>
    <w:p w14:paraId="506F5C9B" w14:textId="77777777" w:rsidR="00CE1DE2" w:rsidRDefault="00942B7F">
      <w:pPr>
        <w:pBdr>
          <w:top w:val="nil"/>
          <w:left w:val="nil"/>
          <w:bottom w:val="nil"/>
          <w:right w:val="nil"/>
          <w:between w:val="nil"/>
        </w:pBdr>
        <w:spacing w:after="120" w:line="276" w:lineRule="auto"/>
        <w:ind w:left="2267"/>
        <w:jc w:val="left"/>
        <w:rPr>
          <w:del w:id="727" w:author="Autor" w:date="2021-09-03T21:28:00Z"/>
          <w:rFonts w:ascii="Calibri" w:eastAsia="Calibri" w:hAnsi="Calibri" w:cs="Calibri"/>
          <w:color w:val="000000"/>
        </w:rPr>
      </w:pPr>
      <w:del w:id="728" w:author="Autor" w:date="2021-09-03T21:28:00Z">
        <w:r>
          <w:rPr>
            <w:rFonts w:ascii="Calibri" w:eastAsia="Calibri" w:hAnsi="Calibri" w:cs="Calibri"/>
            <w:color w:val="000000"/>
          </w:rPr>
          <w:delText>- Jazdené  vozidlá do veku 120 mesiacov vrátane od ich mesiaca prvej evidencie. Za Jazdené  vozidlá sa považujú vozidlá, ktorých mesiac prvej evidencie  je 4 a viac mesiacov pred mesiacom začatia poskytovania Služby.</w:delText>
        </w:r>
      </w:del>
    </w:p>
    <w:p w14:paraId="5B407B47" w14:textId="77777777" w:rsidR="00CE1DE2" w:rsidRDefault="00942B7F">
      <w:pPr>
        <w:pBdr>
          <w:top w:val="nil"/>
          <w:left w:val="nil"/>
          <w:bottom w:val="nil"/>
          <w:right w:val="nil"/>
          <w:between w:val="nil"/>
        </w:pBdr>
        <w:spacing w:after="120" w:line="276" w:lineRule="auto"/>
        <w:ind w:left="2267"/>
        <w:jc w:val="left"/>
        <w:rPr>
          <w:del w:id="729" w:author="Autor" w:date="2021-09-03T21:28:00Z"/>
          <w:rFonts w:ascii="Calibri" w:eastAsia="Calibri" w:hAnsi="Calibri" w:cs="Calibri"/>
          <w:color w:val="000000"/>
        </w:rPr>
      </w:pPr>
      <w:del w:id="730" w:author="Autor" w:date="2021-09-03T21:28:00Z">
        <w:r>
          <w:rPr>
            <w:rFonts w:ascii="Calibri" w:eastAsia="Calibri" w:hAnsi="Calibri" w:cs="Calibri"/>
            <w:color w:val="000000"/>
          </w:rPr>
          <w:delText xml:space="preserve">Počet vozidiel je vypočítaný pre každý mesiac samostatne podľa stavu k 1. dňu v príslušnom mesiaci.   </w:delText>
        </w:r>
        <w:r>
          <w:rPr>
            <w:rFonts w:ascii="Calibri" w:eastAsia="Calibri" w:hAnsi="Calibri" w:cs="Calibri"/>
            <w:color w:val="000000"/>
          </w:rPr>
          <w:br/>
        </w:r>
      </w:del>
    </w:p>
    <w:p w14:paraId="6FBF9A26" w14:textId="53C62BE2" w:rsidR="00C42294" w:rsidRDefault="00942B7F">
      <w:pPr>
        <w:widowControl w:val="0"/>
        <w:numPr>
          <w:ilvl w:val="2"/>
          <w:numId w:val="40"/>
        </w:numPr>
        <w:pBdr>
          <w:top w:val="nil"/>
          <w:left w:val="nil"/>
          <w:bottom w:val="nil"/>
          <w:right w:val="nil"/>
          <w:between w:val="nil"/>
        </w:pBdr>
        <w:spacing w:after="200" w:line="276" w:lineRule="auto"/>
        <w:rPr>
          <w:ins w:id="731" w:author="Autor" w:date="2021-09-03T21:28:00Z"/>
          <w:rFonts w:ascii="Calibri" w:eastAsia="Calibri" w:hAnsi="Calibri" w:cs="Calibri"/>
          <w:color w:val="000000"/>
          <w:sz w:val="22"/>
          <w:szCs w:val="22"/>
        </w:rPr>
      </w:pPr>
      <w:del w:id="732" w:author="Autor" w:date="2021-09-03T21:28:00Z">
        <w:r>
          <w:rPr>
            <w:rFonts w:ascii="Calibri" w:eastAsia="Calibri" w:hAnsi="Calibri" w:cs="Calibri"/>
          </w:rPr>
          <w:delText>MOP</w:delText>
        </w:r>
        <w:r>
          <w:rPr>
            <w:rFonts w:ascii="Calibri" w:eastAsia="Calibri" w:hAnsi="Calibri" w:cs="Calibri"/>
            <w:vertAlign w:val="subscript"/>
          </w:rPr>
          <w:tab/>
        </w:r>
        <w:r>
          <w:rPr>
            <w:rFonts w:ascii="Calibri" w:eastAsia="Calibri" w:hAnsi="Calibri" w:cs="Calibri"/>
          </w:rPr>
          <w:delText>Mesačné</w:delText>
        </w:r>
      </w:del>
      <w:ins w:id="733" w:author="Autor" w:date="2021-09-03T21:28:00Z">
        <w:r w:rsidR="00972AD3">
          <w:rPr>
            <w:rFonts w:ascii="Calibri" w:eastAsia="Calibri" w:hAnsi="Calibri" w:cs="Calibri"/>
            <w:color w:val="000000"/>
            <w:sz w:val="22"/>
            <w:szCs w:val="22"/>
          </w:rPr>
          <w:t xml:space="preserve">Východiskový počet Základných a Záložných vozidiel, ktorý sa bude meniť postupom podľa bodu 5.12 a ročná cena za vozidlá príslušnej kategórie, ktorá je počas trvania Zmluvy pevná, ktoré Dopravca uviedol vo svojej Ponuke sú nasledovné:  </w:t>
        </w:r>
      </w:ins>
    </w:p>
    <w:p w14:paraId="2489982C" w14:textId="77777777" w:rsidR="00C42294" w:rsidRDefault="00C42294">
      <w:pPr>
        <w:spacing w:line="276" w:lineRule="auto"/>
        <w:jc w:val="left"/>
        <w:rPr>
          <w:ins w:id="734" w:author="Autor" w:date="2021-09-03T21:28:00Z"/>
          <w:rFonts w:ascii="Calibri" w:eastAsia="Calibri" w:hAnsi="Calibri" w:cs="Calibri"/>
          <w:b/>
          <w:sz w:val="22"/>
          <w:szCs w:val="22"/>
          <w:u w:val="single"/>
        </w:rPr>
      </w:pPr>
    </w:p>
    <w:tbl>
      <w:tblPr>
        <w:tblStyle w:val="af1"/>
        <w:tblW w:w="9017"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1780"/>
        <w:gridCol w:w="2259"/>
        <w:gridCol w:w="2208"/>
      </w:tblGrid>
      <w:tr w:rsidR="00C42294" w14:paraId="1F6DC0FC" w14:textId="77777777">
        <w:trPr>
          <w:trHeight w:val="2"/>
          <w:ins w:id="735" w:author="Autor" w:date="2021-09-03T21:28:00Z"/>
        </w:trPr>
        <w:tc>
          <w:tcPr>
            <w:tcW w:w="2770" w:type="dxa"/>
            <w:shd w:val="clear" w:color="auto" w:fill="auto"/>
            <w:tcMar>
              <w:top w:w="100" w:type="dxa"/>
              <w:left w:w="100" w:type="dxa"/>
              <w:bottom w:w="100" w:type="dxa"/>
              <w:right w:w="100" w:type="dxa"/>
            </w:tcMar>
          </w:tcPr>
          <w:p w14:paraId="4D9F86E8" w14:textId="77777777" w:rsidR="00C42294" w:rsidRDefault="00972AD3">
            <w:pPr>
              <w:widowControl w:val="0"/>
              <w:spacing w:line="276" w:lineRule="auto"/>
              <w:jc w:val="left"/>
              <w:rPr>
                <w:ins w:id="736" w:author="Autor" w:date="2021-09-03T21:28:00Z"/>
                <w:rFonts w:ascii="Calibri" w:eastAsia="Calibri" w:hAnsi="Calibri" w:cs="Calibri"/>
                <w:b/>
                <w:sz w:val="22"/>
                <w:szCs w:val="22"/>
              </w:rPr>
            </w:pPr>
            <w:ins w:id="737" w:author="Autor" w:date="2021-09-03T21:28:00Z">
              <w:r>
                <w:rPr>
                  <w:rFonts w:ascii="Calibri" w:eastAsia="Calibri" w:hAnsi="Calibri" w:cs="Calibri"/>
                  <w:b/>
                  <w:sz w:val="22"/>
                  <w:szCs w:val="22"/>
                </w:rPr>
                <w:t>Veľkostná kategóri</w:t>
              </w:r>
              <w:r>
                <w:rPr>
                  <w:rFonts w:ascii="Calibri" w:eastAsia="Calibri" w:hAnsi="Calibri" w:cs="Calibri"/>
                  <w:b/>
                  <w:sz w:val="22"/>
                  <w:szCs w:val="22"/>
                </w:rPr>
                <w:t>a</w:t>
              </w:r>
            </w:ins>
          </w:p>
        </w:tc>
        <w:tc>
          <w:tcPr>
            <w:tcW w:w="1780" w:type="dxa"/>
            <w:shd w:val="clear" w:color="auto" w:fill="auto"/>
            <w:tcMar>
              <w:top w:w="100" w:type="dxa"/>
              <w:left w:w="100" w:type="dxa"/>
              <w:bottom w:w="100" w:type="dxa"/>
              <w:right w:w="100" w:type="dxa"/>
            </w:tcMar>
          </w:tcPr>
          <w:p w14:paraId="7C075196" w14:textId="77777777" w:rsidR="00C42294" w:rsidRDefault="00972AD3">
            <w:pPr>
              <w:widowControl w:val="0"/>
              <w:spacing w:line="276" w:lineRule="auto"/>
              <w:jc w:val="center"/>
              <w:rPr>
                <w:ins w:id="738" w:author="Autor" w:date="2021-09-03T21:28:00Z"/>
                <w:rFonts w:ascii="Calibri" w:eastAsia="Calibri" w:hAnsi="Calibri" w:cs="Calibri"/>
                <w:b/>
                <w:sz w:val="22"/>
                <w:szCs w:val="22"/>
              </w:rPr>
            </w:pPr>
            <w:ins w:id="739" w:author="Autor" w:date="2021-09-03T21:28:00Z">
              <w:r>
                <w:rPr>
                  <w:rFonts w:ascii="Calibri" w:eastAsia="Calibri" w:hAnsi="Calibri" w:cs="Calibri"/>
                  <w:b/>
                  <w:sz w:val="22"/>
                  <w:szCs w:val="22"/>
                </w:rPr>
                <w:t xml:space="preserve">Ročné náklady </w:t>
              </w:r>
              <w:r>
                <w:rPr>
                  <w:rFonts w:ascii="Calibri" w:eastAsia="Calibri" w:hAnsi="Calibri" w:cs="Calibri"/>
                  <w:b/>
                  <w:sz w:val="22"/>
                  <w:szCs w:val="22"/>
                </w:rPr>
                <w:br/>
                <w:t xml:space="preserve">za 1 vozidlo, </w:t>
              </w:r>
            </w:ins>
          </w:p>
          <w:p w14:paraId="3FD1E97E" w14:textId="77777777" w:rsidR="00C42294" w:rsidRDefault="00972AD3">
            <w:pPr>
              <w:widowControl w:val="0"/>
              <w:spacing w:line="276" w:lineRule="auto"/>
              <w:jc w:val="center"/>
              <w:rPr>
                <w:ins w:id="740" w:author="Autor" w:date="2021-09-03T21:28:00Z"/>
                <w:rFonts w:ascii="Calibri" w:eastAsia="Calibri" w:hAnsi="Calibri" w:cs="Calibri"/>
                <w:b/>
                <w:sz w:val="22"/>
                <w:szCs w:val="22"/>
              </w:rPr>
            </w:pPr>
            <w:ins w:id="741" w:author="Autor" w:date="2021-09-03T21:28:00Z">
              <w:r>
                <w:rPr>
                  <w:rFonts w:ascii="Calibri" w:eastAsia="Calibri" w:hAnsi="Calibri" w:cs="Calibri"/>
                  <w:b/>
                  <w:sz w:val="22"/>
                  <w:szCs w:val="22"/>
                </w:rPr>
                <w:t>ROP (v EUR/vozidlo)</w:t>
              </w:r>
            </w:ins>
          </w:p>
        </w:tc>
        <w:tc>
          <w:tcPr>
            <w:tcW w:w="2259" w:type="dxa"/>
            <w:shd w:val="clear" w:color="auto" w:fill="auto"/>
            <w:tcMar>
              <w:top w:w="100" w:type="dxa"/>
              <w:left w:w="100" w:type="dxa"/>
              <w:bottom w:w="100" w:type="dxa"/>
              <w:right w:w="100" w:type="dxa"/>
            </w:tcMar>
          </w:tcPr>
          <w:p w14:paraId="72F7664E" w14:textId="77777777" w:rsidR="00C42294" w:rsidRDefault="00972AD3">
            <w:pPr>
              <w:widowControl w:val="0"/>
              <w:spacing w:line="276" w:lineRule="auto"/>
              <w:jc w:val="center"/>
              <w:rPr>
                <w:ins w:id="742" w:author="Autor" w:date="2021-09-03T21:28:00Z"/>
                <w:rFonts w:ascii="Calibri" w:eastAsia="Calibri" w:hAnsi="Calibri" w:cs="Calibri"/>
                <w:b/>
                <w:sz w:val="22"/>
                <w:szCs w:val="22"/>
              </w:rPr>
            </w:pPr>
            <w:ins w:id="743" w:author="Autor" w:date="2021-09-03T21:28:00Z">
              <w:r>
                <w:rPr>
                  <w:rFonts w:ascii="Calibri" w:eastAsia="Calibri" w:hAnsi="Calibri" w:cs="Calibri"/>
                  <w:b/>
                  <w:sz w:val="22"/>
                  <w:szCs w:val="22"/>
                </w:rPr>
                <w:t>Východiskový počet Základných  vozidiel podľa obehov (v ks)</w:t>
              </w:r>
            </w:ins>
          </w:p>
        </w:tc>
        <w:tc>
          <w:tcPr>
            <w:tcW w:w="2208" w:type="dxa"/>
            <w:shd w:val="clear" w:color="auto" w:fill="auto"/>
            <w:tcMar>
              <w:top w:w="100" w:type="dxa"/>
              <w:left w:w="100" w:type="dxa"/>
              <w:bottom w:w="100" w:type="dxa"/>
              <w:right w:w="100" w:type="dxa"/>
            </w:tcMar>
          </w:tcPr>
          <w:p w14:paraId="181CAEE2" w14:textId="77777777" w:rsidR="00C42294" w:rsidRDefault="00972AD3">
            <w:pPr>
              <w:widowControl w:val="0"/>
              <w:spacing w:line="276" w:lineRule="auto"/>
              <w:jc w:val="center"/>
              <w:rPr>
                <w:ins w:id="744" w:author="Autor" w:date="2021-09-03T21:28:00Z"/>
                <w:rFonts w:ascii="Calibri" w:eastAsia="Calibri" w:hAnsi="Calibri" w:cs="Calibri"/>
                <w:b/>
                <w:sz w:val="22"/>
                <w:szCs w:val="22"/>
              </w:rPr>
            </w:pPr>
            <w:ins w:id="745" w:author="Autor" w:date="2021-09-03T21:28:00Z">
              <w:r>
                <w:rPr>
                  <w:rFonts w:ascii="Calibri" w:eastAsia="Calibri" w:hAnsi="Calibri" w:cs="Calibri"/>
                  <w:b/>
                  <w:sz w:val="22"/>
                  <w:szCs w:val="22"/>
                </w:rPr>
                <w:t xml:space="preserve">Východiskový počet Záložných vozidiel </w:t>
              </w:r>
              <w:r>
                <w:rPr>
                  <w:rFonts w:ascii="Calibri" w:eastAsia="Calibri" w:hAnsi="Calibri" w:cs="Calibri"/>
                  <w:b/>
                  <w:sz w:val="22"/>
                  <w:szCs w:val="22"/>
                </w:rPr>
                <w:br/>
                <w:t>(min. 8% k celkovému počtu vozidiel) (v ks)</w:t>
              </w:r>
            </w:ins>
          </w:p>
        </w:tc>
      </w:tr>
      <w:tr w:rsidR="00C42294" w14:paraId="6BFF6940" w14:textId="77777777">
        <w:trPr>
          <w:ins w:id="746" w:author="Autor" w:date="2021-09-03T21:28:00Z"/>
        </w:trPr>
        <w:tc>
          <w:tcPr>
            <w:tcW w:w="2770" w:type="dxa"/>
            <w:shd w:val="clear" w:color="auto" w:fill="auto"/>
            <w:tcMar>
              <w:top w:w="100" w:type="dxa"/>
              <w:left w:w="100" w:type="dxa"/>
              <w:bottom w:w="100" w:type="dxa"/>
              <w:right w:w="100" w:type="dxa"/>
            </w:tcMar>
          </w:tcPr>
          <w:p w14:paraId="509155D1" w14:textId="77777777" w:rsidR="00C42294" w:rsidRDefault="00972AD3">
            <w:pPr>
              <w:tabs>
                <w:tab w:val="left" w:pos="709"/>
              </w:tabs>
              <w:spacing w:line="276" w:lineRule="auto"/>
              <w:jc w:val="left"/>
              <w:rPr>
                <w:ins w:id="747" w:author="Autor" w:date="2021-09-03T21:28:00Z"/>
                <w:rFonts w:ascii="Calibri" w:eastAsia="Calibri" w:hAnsi="Calibri" w:cs="Calibri"/>
                <w:b/>
                <w:sz w:val="20"/>
              </w:rPr>
            </w:pPr>
            <w:ins w:id="748" w:author="Autor" w:date="2021-09-03T21:28:00Z">
              <w:r>
                <w:rPr>
                  <w:rFonts w:ascii="Calibri" w:eastAsia="Calibri" w:hAnsi="Calibri" w:cs="Calibri"/>
                  <w:sz w:val="20"/>
                </w:rPr>
                <w:t>Veľkokapacitné vozidlo - VKV</w:t>
              </w:r>
            </w:ins>
          </w:p>
        </w:tc>
        <w:tc>
          <w:tcPr>
            <w:tcW w:w="1780" w:type="dxa"/>
            <w:shd w:val="clear" w:color="auto" w:fill="FFFF00"/>
            <w:tcMar>
              <w:top w:w="100" w:type="dxa"/>
              <w:left w:w="100" w:type="dxa"/>
              <w:bottom w:w="100" w:type="dxa"/>
              <w:right w:w="100" w:type="dxa"/>
            </w:tcMar>
          </w:tcPr>
          <w:p w14:paraId="72961DB2" w14:textId="77777777" w:rsidR="00C42294" w:rsidRDefault="00C42294">
            <w:pPr>
              <w:widowControl w:val="0"/>
              <w:spacing w:line="276" w:lineRule="auto"/>
              <w:jc w:val="left"/>
              <w:rPr>
                <w:ins w:id="749" w:author="Autor" w:date="2021-09-03T21:28: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03FE2FA7" w14:textId="77777777" w:rsidR="00C42294" w:rsidRDefault="00C42294">
            <w:pPr>
              <w:widowControl w:val="0"/>
              <w:spacing w:line="276" w:lineRule="auto"/>
              <w:jc w:val="left"/>
              <w:rPr>
                <w:ins w:id="750" w:author="Autor" w:date="2021-09-03T21:28: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4976C20E" w14:textId="77777777" w:rsidR="00C42294" w:rsidRDefault="00C42294">
            <w:pPr>
              <w:widowControl w:val="0"/>
              <w:spacing w:line="276" w:lineRule="auto"/>
              <w:jc w:val="left"/>
              <w:rPr>
                <w:ins w:id="751" w:author="Autor" w:date="2021-09-03T21:28:00Z"/>
                <w:rFonts w:ascii="Calibri" w:eastAsia="Calibri" w:hAnsi="Calibri" w:cs="Calibri"/>
                <w:b/>
                <w:sz w:val="22"/>
                <w:szCs w:val="22"/>
              </w:rPr>
            </w:pPr>
          </w:p>
        </w:tc>
      </w:tr>
      <w:tr w:rsidR="00C42294" w14:paraId="4AA15A34" w14:textId="77777777">
        <w:trPr>
          <w:ins w:id="752" w:author="Autor" w:date="2021-09-03T21:28:00Z"/>
        </w:trPr>
        <w:tc>
          <w:tcPr>
            <w:tcW w:w="2770" w:type="dxa"/>
            <w:shd w:val="clear" w:color="auto" w:fill="auto"/>
            <w:tcMar>
              <w:top w:w="100" w:type="dxa"/>
              <w:left w:w="100" w:type="dxa"/>
              <w:bottom w:w="100" w:type="dxa"/>
              <w:right w:w="100" w:type="dxa"/>
            </w:tcMar>
          </w:tcPr>
          <w:p w14:paraId="4075B81B" w14:textId="77777777" w:rsidR="00C42294" w:rsidRDefault="00972AD3">
            <w:pPr>
              <w:spacing w:line="276" w:lineRule="auto"/>
              <w:jc w:val="left"/>
              <w:rPr>
                <w:ins w:id="753" w:author="Autor" w:date="2021-09-03T21:28:00Z"/>
                <w:rFonts w:ascii="Calibri" w:eastAsia="Calibri" w:hAnsi="Calibri" w:cs="Calibri"/>
                <w:b/>
                <w:sz w:val="20"/>
              </w:rPr>
            </w:pPr>
            <w:ins w:id="754" w:author="Autor" w:date="2021-09-03T21:28:00Z">
              <w:r>
                <w:rPr>
                  <w:rFonts w:ascii="Calibri" w:eastAsia="Calibri" w:hAnsi="Calibri" w:cs="Calibri"/>
                  <w:sz w:val="20"/>
                </w:rPr>
                <w:t>Štandardné vozidlo - ŠKV</w:t>
              </w:r>
            </w:ins>
          </w:p>
        </w:tc>
        <w:tc>
          <w:tcPr>
            <w:tcW w:w="1780" w:type="dxa"/>
            <w:shd w:val="clear" w:color="auto" w:fill="FFFF00"/>
            <w:tcMar>
              <w:top w:w="100" w:type="dxa"/>
              <w:left w:w="100" w:type="dxa"/>
              <w:bottom w:w="100" w:type="dxa"/>
              <w:right w:w="100" w:type="dxa"/>
            </w:tcMar>
          </w:tcPr>
          <w:p w14:paraId="7F24C762" w14:textId="77777777" w:rsidR="00C42294" w:rsidRDefault="00C42294">
            <w:pPr>
              <w:widowControl w:val="0"/>
              <w:spacing w:line="276" w:lineRule="auto"/>
              <w:jc w:val="left"/>
              <w:rPr>
                <w:ins w:id="755" w:author="Autor" w:date="2021-09-03T21:28: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41020A2A" w14:textId="77777777" w:rsidR="00C42294" w:rsidRDefault="00C42294">
            <w:pPr>
              <w:widowControl w:val="0"/>
              <w:spacing w:line="276" w:lineRule="auto"/>
              <w:jc w:val="left"/>
              <w:rPr>
                <w:ins w:id="756" w:author="Autor" w:date="2021-09-03T21:28: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064CC800" w14:textId="77777777" w:rsidR="00C42294" w:rsidRDefault="00C42294">
            <w:pPr>
              <w:widowControl w:val="0"/>
              <w:spacing w:line="276" w:lineRule="auto"/>
              <w:jc w:val="left"/>
              <w:rPr>
                <w:ins w:id="757" w:author="Autor" w:date="2021-09-03T21:28:00Z"/>
                <w:rFonts w:ascii="Calibri" w:eastAsia="Calibri" w:hAnsi="Calibri" w:cs="Calibri"/>
                <w:b/>
                <w:sz w:val="22"/>
                <w:szCs w:val="22"/>
              </w:rPr>
            </w:pPr>
          </w:p>
        </w:tc>
      </w:tr>
      <w:tr w:rsidR="00C42294" w14:paraId="4C0CCB8A" w14:textId="77777777">
        <w:trPr>
          <w:ins w:id="758" w:author="Autor" w:date="2021-09-03T21:28:00Z"/>
        </w:trPr>
        <w:tc>
          <w:tcPr>
            <w:tcW w:w="2770" w:type="dxa"/>
            <w:shd w:val="clear" w:color="auto" w:fill="auto"/>
            <w:tcMar>
              <w:top w:w="100" w:type="dxa"/>
              <w:left w:w="100" w:type="dxa"/>
              <w:bottom w:w="100" w:type="dxa"/>
              <w:right w:w="100" w:type="dxa"/>
            </w:tcMar>
          </w:tcPr>
          <w:p w14:paraId="2B0E4B31" w14:textId="77777777" w:rsidR="00C42294" w:rsidRDefault="00972AD3">
            <w:pPr>
              <w:spacing w:line="276" w:lineRule="auto"/>
              <w:jc w:val="left"/>
              <w:rPr>
                <w:ins w:id="759" w:author="Autor" w:date="2021-09-03T21:28:00Z"/>
                <w:rFonts w:ascii="Calibri" w:eastAsia="Calibri" w:hAnsi="Calibri" w:cs="Calibri"/>
                <w:b/>
                <w:sz w:val="20"/>
              </w:rPr>
            </w:pPr>
            <w:ins w:id="760" w:author="Autor" w:date="2021-09-03T21:28:00Z">
              <w:r>
                <w:rPr>
                  <w:rFonts w:ascii="Calibri" w:eastAsia="Calibri" w:hAnsi="Calibri" w:cs="Calibri"/>
                  <w:sz w:val="20"/>
                </w:rPr>
                <w:t>Nízkokapacitné vozidlo - NKV</w:t>
              </w:r>
            </w:ins>
          </w:p>
        </w:tc>
        <w:tc>
          <w:tcPr>
            <w:tcW w:w="1780" w:type="dxa"/>
            <w:shd w:val="clear" w:color="auto" w:fill="FFFF00"/>
            <w:tcMar>
              <w:top w:w="100" w:type="dxa"/>
              <w:left w:w="100" w:type="dxa"/>
              <w:bottom w:w="100" w:type="dxa"/>
              <w:right w:w="100" w:type="dxa"/>
            </w:tcMar>
          </w:tcPr>
          <w:p w14:paraId="5E676985" w14:textId="77777777" w:rsidR="00C42294" w:rsidRDefault="00C42294">
            <w:pPr>
              <w:widowControl w:val="0"/>
              <w:spacing w:line="276" w:lineRule="auto"/>
              <w:jc w:val="left"/>
              <w:rPr>
                <w:ins w:id="761" w:author="Autor" w:date="2021-09-03T21:28:00Z"/>
                <w:rFonts w:ascii="Calibri" w:eastAsia="Calibri" w:hAnsi="Calibri" w:cs="Calibri"/>
                <w:b/>
                <w:sz w:val="22"/>
                <w:szCs w:val="22"/>
              </w:rPr>
            </w:pPr>
          </w:p>
        </w:tc>
        <w:tc>
          <w:tcPr>
            <w:tcW w:w="2259" w:type="dxa"/>
            <w:shd w:val="clear" w:color="auto" w:fill="FFFF00"/>
            <w:tcMar>
              <w:top w:w="100" w:type="dxa"/>
              <w:left w:w="100" w:type="dxa"/>
              <w:bottom w:w="100" w:type="dxa"/>
              <w:right w:w="100" w:type="dxa"/>
            </w:tcMar>
          </w:tcPr>
          <w:p w14:paraId="40480189" w14:textId="77777777" w:rsidR="00C42294" w:rsidRDefault="00C42294">
            <w:pPr>
              <w:widowControl w:val="0"/>
              <w:spacing w:line="276" w:lineRule="auto"/>
              <w:jc w:val="left"/>
              <w:rPr>
                <w:ins w:id="762" w:author="Autor" w:date="2021-09-03T21:28:00Z"/>
                <w:rFonts w:ascii="Calibri" w:eastAsia="Calibri" w:hAnsi="Calibri" w:cs="Calibri"/>
                <w:b/>
                <w:sz w:val="22"/>
                <w:szCs w:val="22"/>
              </w:rPr>
            </w:pPr>
          </w:p>
        </w:tc>
        <w:tc>
          <w:tcPr>
            <w:tcW w:w="2208" w:type="dxa"/>
            <w:shd w:val="clear" w:color="auto" w:fill="CCCCCC"/>
            <w:tcMar>
              <w:top w:w="100" w:type="dxa"/>
              <w:left w:w="100" w:type="dxa"/>
              <w:bottom w:w="100" w:type="dxa"/>
              <w:right w:w="100" w:type="dxa"/>
            </w:tcMar>
          </w:tcPr>
          <w:p w14:paraId="256FC607" w14:textId="77777777" w:rsidR="00C42294" w:rsidRDefault="00972AD3">
            <w:pPr>
              <w:widowControl w:val="0"/>
              <w:spacing w:line="276" w:lineRule="auto"/>
              <w:jc w:val="center"/>
              <w:rPr>
                <w:ins w:id="763" w:author="Autor" w:date="2021-09-03T21:28:00Z"/>
                <w:rFonts w:ascii="Calibri" w:eastAsia="Calibri" w:hAnsi="Calibri" w:cs="Calibri"/>
                <w:b/>
                <w:sz w:val="22"/>
                <w:szCs w:val="22"/>
              </w:rPr>
            </w:pPr>
            <w:ins w:id="764" w:author="Autor" w:date="2021-09-03T21:28:00Z">
              <w:r>
                <w:rPr>
                  <w:rFonts w:ascii="Calibri" w:eastAsia="Calibri" w:hAnsi="Calibri" w:cs="Calibri"/>
                  <w:b/>
                  <w:sz w:val="22"/>
                  <w:szCs w:val="22"/>
                </w:rPr>
                <w:t>X</w:t>
              </w:r>
            </w:ins>
          </w:p>
        </w:tc>
      </w:tr>
      <w:tr w:rsidR="00C42294" w14:paraId="0EADB4D9" w14:textId="77777777">
        <w:trPr>
          <w:ins w:id="765" w:author="Autor" w:date="2021-09-03T21:28:00Z"/>
        </w:trPr>
        <w:tc>
          <w:tcPr>
            <w:tcW w:w="2770" w:type="dxa"/>
            <w:shd w:val="clear" w:color="auto" w:fill="auto"/>
            <w:tcMar>
              <w:top w:w="100" w:type="dxa"/>
              <w:left w:w="100" w:type="dxa"/>
              <w:bottom w:w="100" w:type="dxa"/>
              <w:right w:w="100" w:type="dxa"/>
            </w:tcMar>
          </w:tcPr>
          <w:p w14:paraId="21E95489" w14:textId="77777777" w:rsidR="00C42294" w:rsidRDefault="00972AD3">
            <w:pPr>
              <w:spacing w:line="276" w:lineRule="auto"/>
              <w:rPr>
                <w:ins w:id="766" w:author="Autor" w:date="2021-09-03T21:28:00Z"/>
                <w:rFonts w:ascii="Calibri" w:eastAsia="Calibri" w:hAnsi="Calibri" w:cs="Calibri"/>
                <w:sz w:val="20"/>
              </w:rPr>
            </w:pPr>
            <w:ins w:id="767" w:author="Autor" w:date="2021-09-03T21:28:00Z">
              <w:r>
                <w:rPr>
                  <w:rFonts w:ascii="Calibri" w:eastAsia="Calibri" w:hAnsi="Calibri" w:cs="Calibri"/>
                  <w:sz w:val="20"/>
                </w:rPr>
                <w:t>Spolu</w:t>
              </w:r>
            </w:ins>
          </w:p>
        </w:tc>
        <w:tc>
          <w:tcPr>
            <w:tcW w:w="1780" w:type="dxa"/>
            <w:shd w:val="clear" w:color="auto" w:fill="FFFF00"/>
            <w:tcMar>
              <w:top w:w="100" w:type="dxa"/>
              <w:left w:w="100" w:type="dxa"/>
              <w:bottom w:w="100" w:type="dxa"/>
              <w:right w:w="100" w:type="dxa"/>
            </w:tcMar>
          </w:tcPr>
          <w:p w14:paraId="0F5CD8B9" w14:textId="77777777" w:rsidR="00C42294" w:rsidRDefault="00972AD3">
            <w:pPr>
              <w:widowControl w:val="0"/>
              <w:spacing w:line="276" w:lineRule="auto"/>
              <w:jc w:val="center"/>
              <w:rPr>
                <w:ins w:id="768" w:author="Autor" w:date="2021-09-03T21:28:00Z"/>
                <w:rFonts w:ascii="Calibri" w:eastAsia="Calibri" w:hAnsi="Calibri" w:cs="Calibri"/>
                <w:b/>
                <w:sz w:val="22"/>
                <w:szCs w:val="22"/>
              </w:rPr>
            </w:pPr>
            <w:ins w:id="769" w:author="Autor" w:date="2021-09-03T21:28:00Z">
              <w:r>
                <w:rPr>
                  <w:rFonts w:ascii="Calibri" w:eastAsia="Calibri" w:hAnsi="Calibri" w:cs="Calibri"/>
                  <w:b/>
                  <w:sz w:val="22"/>
                  <w:szCs w:val="22"/>
                </w:rPr>
                <w:t>X</w:t>
              </w:r>
            </w:ins>
          </w:p>
        </w:tc>
        <w:tc>
          <w:tcPr>
            <w:tcW w:w="2259" w:type="dxa"/>
            <w:shd w:val="clear" w:color="auto" w:fill="FFFF00"/>
            <w:tcMar>
              <w:top w:w="100" w:type="dxa"/>
              <w:left w:w="100" w:type="dxa"/>
              <w:bottom w:w="100" w:type="dxa"/>
              <w:right w:w="100" w:type="dxa"/>
            </w:tcMar>
          </w:tcPr>
          <w:p w14:paraId="77F2F996" w14:textId="77777777" w:rsidR="00C42294" w:rsidRDefault="00C42294">
            <w:pPr>
              <w:widowControl w:val="0"/>
              <w:spacing w:line="276" w:lineRule="auto"/>
              <w:jc w:val="left"/>
              <w:rPr>
                <w:ins w:id="770" w:author="Autor" w:date="2021-09-03T21:28:00Z"/>
                <w:rFonts w:ascii="Calibri" w:eastAsia="Calibri" w:hAnsi="Calibri" w:cs="Calibri"/>
                <w:b/>
                <w:sz w:val="22"/>
                <w:szCs w:val="22"/>
              </w:rPr>
            </w:pPr>
          </w:p>
        </w:tc>
        <w:tc>
          <w:tcPr>
            <w:tcW w:w="2208" w:type="dxa"/>
            <w:shd w:val="clear" w:color="auto" w:fill="FFFF00"/>
            <w:tcMar>
              <w:top w:w="100" w:type="dxa"/>
              <w:left w:w="100" w:type="dxa"/>
              <w:bottom w:w="100" w:type="dxa"/>
              <w:right w:w="100" w:type="dxa"/>
            </w:tcMar>
          </w:tcPr>
          <w:p w14:paraId="3F5DDB2A" w14:textId="77777777" w:rsidR="00C42294" w:rsidRDefault="00C42294">
            <w:pPr>
              <w:widowControl w:val="0"/>
              <w:spacing w:line="276" w:lineRule="auto"/>
              <w:jc w:val="left"/>
              <w:rPr>
                <w:ins w:id="771" w:author="Autor" w:date="2021-09-03T21:28:00Z"/>
                <w:rFonts w:ascii="Calibri" w:eastAsia="Calibri" w:hAnsi="Calibri" w:cs="Calibri"/>
                <w:b/>
                <w:sz w:val="22"/>
                <w:szCs w:val="22"/>
              </w:rPr>
            </w:pPr>
          </w:p>
        </w:tc>
      </w:tr>
    </w:tbl>
    <w:p w14:paraId="38FFB376" w14:textId="77777777" w:rsidR="00C42294" w:rsidRDefault="00C42294">
      <w:pPr>
        <w:spacing w:line="276" w:lineRule="auto"/>
        <w:ind w:left="720"/>
        <w:jc w:val="left"/>
        <w:rPr>
          <w:ins w:id="772" w:author="Autor" w:date="2021-09-03T21:28:00Z"/>
          <w:rFonts w:ascii="Calibri" w:eastAsia="Calibri" w:hAnsi="Calibri" w:cs="Calibri"/>
          <w:b/>
          <w:sz w:val="22"/>
          <w:szCs w:val="22"/>
          <w:highlight w:val="yellow"/>
        </w:rPr>
      </w:pPr>
    </w:p>
    <w:p w14:paraId="44948C69" w14:textId="748E55D0" w:rsidR="00C42294" w:rsidRDefault="00972AD3">
      <w:pPr>
        <w:spacing w:before="280" w:after="280" w:line="276" w:lineRule="auto"/>
        <w:ind w:left="709"/>
        <w:rPr>
          <w:rFonts w:ascii="Calibri" w:eastAsia="Calibri" w:hAnsi="Calibri" w:cs="Calibri"/>
          <w:sz w:val="22"/>
          <w:szCs w:val="22"/>
        </w:rPr>
      </w:pPr>
      <w:ins w:id="773" w:author="Autor" w:date="2021-09-03T21:28:00Z">
        <w:r>
          <w:rPr>
            <w:rFonts w:ascii="Calibri" w:eastAsia="Calibri" w:hAnsi="Calibri" w:cs="Calibri"/>
            <w:sz w:val="22"/>
            <w:szCs w:val="22"/>
          </w:rPr>
          <w:t>ROP -</w:t>
        </w:r>
        <w:r>
          <w:rPr>
            <w:rFonts w:ascii="Calibri" w:eastAsia="Calibri" w:hAnsi="Calibri" w:cs="Calibri"/>
          </w:rPr>
          <w:t xml:space="preserve"> Ročné</w:t>
        </w:r>
      </w:ins>
      <w:r>
        <w:rPr>
          <w:rFonts w:ascii="Calibri" w:eastAsia="Calibri" w:hAnsi="Calibri" w:cs="Calibri"/>
          <w:sz w:val="22"/>
          <w:szCs w:val="22"/>
        </w:rPr>
        <w:t xml:space="preserve"> náklady na jedno vozidlo, vrátane informačného, odbavovacieho systému a ostatných pevných zariadení zabudovaných alebo inštalovaných vo vozidle v súlade s technickými a prevádzkovými štandardmi, používané na poskytovanie Služby, stanovené osobitne pre kaž</w:t>
      </w:r>
      <w:r>
        <w:rPr>
          <w:rFonts w:ascii="Calibri" w:eastAsia="Calibri" w:hAnsi="Calibri" w:cs="Calibri"/>
          <w:sz w:val="22"/>
          <w:szCs w:val="22"/>
        </w:rPr>
        <w:t>dú veľkostnú kategóriu</w:t>
      </w:r>
      <w:del w:id="774" w:author="Autor" w:date="2021-09-03T21:28:00Z">
        <w:r w:rsidR="00942B7F">
          <w:rPr>
            <w:rFonts w:ascii="Calibri" w:eastAsia="Calibri" w:hAnsi="Calibri" w:cs="Calibri"/>
          </w:rPr>
          <w:delText xml:space="preserve"> a používaný druh motorového paliva.</w:delText>
        </w:r>
      </w:del>
      <w:ins w:id="775" w:author="Autor" w:date="2021-09-03T21:28:00Z">
        <w:r>
          <w:rPr>
            <w:rFonts w:ascii="Calibri" w:eastAsia="Calibri" w:hAnsi="Calibri" w:cs="Calibri"/>
            <w:sz w:val="22"/>
            <w:szCs w:val="22"/>
          </w:rPr>
          <w:t xml:space="preserve">. </w:t>
        </w:r>
      </w:ins>
    </w:p>
    <w:p w14:paraId="137F0F2A" w14:textId="77777777" w:rsidR="00CE1DE2" w:rsidRDefault="00942B7F">
      <w:pPr>
        <w:spacing w:before="280" w:after="280"/>
        <w:ind w:left="2124" w:hanging="1189"/>
        <w:rPr>
          <w:del w:id="776" w:author="Autor" w:date="2021-09-03T21:28:00Z"/>
          <w:rFonts w:ascii="Calibri" w:eastAsia="Calibri" w:hAnsi="Calibri" w:cs="Calibri"/>
        </w:rPr>
      </w:pPr>
      <w:del w:id="777" w:author="Autor" w:date="2021-09-03T21:28:00Z">
        <w:r>
          <w:rPr>
            <w:rFonts w:ascii="Calibri" w:eastAsia="Calibri" w:hAnsi="Calibri" w:cs="Calibri"/>
          </w:rPr>
          <w:delText>SN</w:delText>
        </w:r>
        <w:r>
          <w:rPr>
            <w:rFonts w:ascii="Calibri" w:eastAsia="Calibri" w:hAnsi="Calibri" w:cs="Calibri"/>
            <w:vertAlign w:val="subscript"/>
          </w:rPr>
          <w:delText>Q</w:delText>
        </w:r>
        <w:r>
          <w:rPr>
            <w:rFonts w:ascii="Calibri" w:eastAsia="Calibri" w:hAnsi="Calibri" w:cs="Calibri"/>
            <w:vertAlign w:val="subscript"/>
          </w:rPr>
          <w:tab/>
        </w:r>
        <w:r>
          <w:rPr>
            <w:rFonts w:ascii="Calibri" w:eastAsia="Calibri" w:hAnsi="Calibri" w:cs="Calibri"/>
          </w:rPr>
          <w:delText>Skutočné preukázané náklady za príslušný štvrťrok uhrádzané Dopravcom osobitne podľa platnej legislatívy a vylúčené z ponuky. Tvoria ich obojstranne odsúhlasené položky podľa bodu 6.1.2.</w:delText>
        </w:r>
      </w:del>
    </w:p>
    <w:p w14:paraId="0C7588D1" w14:textId="77777777" w:rsidR="00CE1DE2" w:rsidRDefault="00942B7F">
      <w:pPr>
        <w:spacing w:before="280" w:after="280"/>
        <w:ind w:left="2124" w:hanging="1189"/>
        <w:rPr>
          <w:del w:id="778" w:author="Autor" w:date="2021-09-03T21:28:00Z"/>
          <w:rFonts w:ascii="Calibri" w:eastAsia="Calibri" w:hAnsi="Calibri" w:cs="Calibri"/>
        </w:rPr>
      </w:pPr>
      <w:del w:id="779" w:author="Autor" w:date="2021-09-03T21:28:00Z">
        <w:r>
          <w:rPr>
            <w:rFonts w:ascii="Calibri" w:eastAsia="Calibri" w:hAnsi="Calibri" w:cs="Calibri"/>
          </w:rPr>
          <w:delText>V prípade, ak je realizované vyúčtovanie za neúplný štvrťrok, tak sa do vyúčtovania započíta len alikvotná časť mesačných  nákladov na odpisy.</w:delText>
        </w:r>
      </w:del>
    </w:p>
    <w:p w14:paraId="140E6324" w14:textId="77777777" w:rsidR="00CE1DE2" w:rsidRDefault="00CE1DE2">
      <w:pPr>
        <w:ind w:left="2124" w:hanging="1189"/>
        <w:rPr>
          <w:del w:id="780" w:author="Autor" w:date="2021-09-03T21:28:00Z"/>
          <w:rFonts w:ascii="Calibri" w:eastAsia="Calibri" w:hAnsi="Calibri" w:cs="Calibri"/>
        </w:rPr>
      </w:pPr>
    </w:p>
    <w:p w14:paraId="06FE0BD0" w14:textId="77777777" w:rsidR="00CE1DE2" w:rsidRDefault="00942B7F">
      <w:pPr>
        <w:spacing w:line="276" w:lineRule="auto"/>
        <w:rPr>
          <w:del w:id="781" w:author="Autor" w:date="2021-09-03T21:28:00Z"/>
          <w:rFonts w:ascii="Calibri" w:eastAsia="Calibri" w:hAnsi="Calibri" w:cs="Calibri"/>
          <w:b/>
          <w:sz w:val="22"/>
          <w:szCs w:val="22"/>
        </w:rPr>
      </w:pPr>
      <w:del w:id="782" w:author="Autor" w:date="2021-09-03T21:28:00Z">
        <w:r>
          <w:rPr>
            <w:rFonts w:ascii="Calibri" w:eastAsia="Calibri" w:hAnsi="Calibri" w:cs="Calibri"/>
            <w:sz w:val="22"/>
            <w:szCs w:val="22"/>
          </w:rPr>
          <w:delText>6.7</w:delText>
        </w:r>
        <w:r>
          <w:rPr>
            <w:rFonts w:ascii="Calibri" w:eastAsia="Calibri" w:hAnsi="Calibri" w:cs="Calibri"/>
            <w:b/>
            <w:sz w:val="22"/>
            <w:szCs w:val="22"/>
          </w:rPr>
          <w:delText xml:space="preserve"> Výpočet Doplatku je daný nasledujúcim vzorcom: </w:delText>
        </w:r>
      </w:del>
    </w:p>
    <w:p w14:paraId="5B17D2B9" w14:textId="77777777" w:rsidR="00CE1DE2" w:rsidRDefault="00CE1DE2">
      <w:pPr>
        <w:ind w:left="935"/>
        <w:rPr>
          <w:del w:id="783" w:author="Autor" w:date="2021-09-03T21:28:00Z"/>
          <w:rFonts w:ascii="Calibri" w:eastAsia="Calibri" w:hAnsi="Calibri" w:cs="Calibri"/>
        </w:rPr>
      </w:pPr>
    </w:p>
    <w:p w14:paraId="3BFBEAD5" w14:textId="77777777" w:rsidR="00CE1DE2" w:rsidRDefault="00942B7F">
      <w:pPr>
        <w:ind w:left="935"/>
        <w:rPr>
          <w:del w:id="784" w:author="Autor" w:date="2021-09-03T21:28:00Z"/>
          <w:rFonts w:ascii="Calibri" w:eastAsia="Calibri" w:hAnsi="Calibri" w:cs="Calibri"/>
          <w:vertAlign w:val="subscript"/>
        </w:rPr>
      </w:pPr>
      <w:del w:id="785" w:author="Autor" w:date="2021-09-03T21:28:00Z">
        <w:r>
          <w:rPr>
            <w:rFonts w:ascii="Calibri" w:eastAsia="Calibri" w:hAnsi="Calibri" w:cs="Calibri"/>
          </w:rPr>
          <w:delText>DOP</w:delText>
        </w:r>
        <w:r>
          <w:rPr>
            <w:rFonts w:ascii="Calibri" w:eastAsia="Calibri" w:hAnsi="Calibri" w:cs="Calibri"/>
            <w:vertAlign w:val="subscript"/>
          </w:rPr>
          <w:delText xml:space="preserve">QU </w:delText>
        </w:r>
        <w:r>
          <w:rPr>
            <w:rFonts w:ascii="Calibri" w:eastAsia="Calibri" w:hAnsi="Calibri" w:cs="Calibri"/>
          </w:rPr>
          <w:delText>= CS</w:delText>
        </w:r>
        <w:r>
          <w:rPr>
            <w:rFonts w:ascii="Calibri" w:eastAsia="Calibri" w:hAnsi="Calibri" w:cs="Calibri"/>
            <w:vertAlign w:val="subscript"/>
          </w:rPr>
          <w:delText xml:space="preserve">QU </w:delText>
        </w:r>
        <w:r>
          <w:rPr>
            <w:rFonts w:ascii="Calibri" w:eastAsia="Calibri" w:hAnsi="Calibri" w:cs="Calibri"/>
          </w:rPr>
          <w:delText>- T</w:delText>
        </w:r>
        <w:r>
          <w:rPr>
            <w:rFonts w:ascii="Calibri" w:eastAsia="Calibri" w:hAnsi="Calibri" w:cs="Calibri"/>
            <w:vertAlign w:val="subscript"/>
          </w:rPr>
          <w:delText xml:space="preserve">QU </w:delText>
        </w:r>
        <w:r>
          <w:rPr>
            <w:rFonts w:ascii="Calibri" w:eastAsia="Calibri" w:hAnsi="Calibri" w:cs="Calibri"/>
          </w:rPr>
          <w:delText>- Z</w:delText>
        </w:r>
        <w:r>
          <w:rPr>
            <w:rFonts w:ascii="Calibri" w:eastAsia="Calibri" w:hAnsi="Calibri" w:cs="Calibri"/>
            <w:vertAlign w:val="subscript"/>
          </w:rPr>
          <w:delText xml:space="preserve">QU </w:delText>
        </w:r>
      </w:del>
    </w:p>
    <w:p w14:paraId="4A6CCF3C" w14:textId="77777777" w:rsidR="00CE1DE2" w:rsidRDefault="00942B7F">
      <w:pPr>
        <w:ind w:left="935"/>
        <w:rPr>
          <w:del w:id="786" w:author="Autor" w:date="2021-09-03T21:28:00Z"/>
          <w:rFonts w:ascii="Calibri" w:eastAsia="Calibri" w:hAnsi="Calibri" w:cs="Calibri"/>
        </w:rPr>
      </w:pPr>
      <w:del w:id="787" w:author="Autor" w:date="2021-09-03T21:28:00Z">
        <w:r>
          <w:rPr>
            <w:rFonts w:ascii="Calibri" w:eastAsia="Calibri" w:hAnsi="Calibri" w:cs="Calibri"/>
          </w:rPr>
          <w:delText xml:space="preserve">kde </w:delText>
        </w:r>
      </w:del>
    </w:p>
    <w:p w14:paraId="4B57132D" w14:textId="77777777" w:rsidR="00CE1DE2" w:rsidRDefault="00942B7F">
      <w:pPr>
        <w:ind w:left="935"/>
        <w:rPr>
          <w:del w:id="788" w:author="Autor" w:date="2021-09-03T21:28:00Z"/>
          <w:rFonts w:ascii="Calibri" w:eastAsia="Calibri" w:hAnsi="Calibri" w:cs="Calibri"/>
        </w:rPr>
      </w:pPr>
      <w:del w:id="789" w:author="Autor" w:date="2021-09-03T21:28:00Z">
        <w:r>
          <w:rPr>
            <w:rFonts w:ascii="Calibri" w:eastAsia="Calibri" w:hAnsi="Calibri" w:cs="Calibri"/>
          </w:rPr>
          <w:delText>DOP</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rPr>
          <w:delText xml:space="preserve">je Doplatok za uplynulý kalendárny štvrťrok </w:delText>
        </w:r>
      </w:del>
    </w:p>
    <w:p w14:paraId="66879224" w14:textId="77777777" w:rsidR="00CE1DE2" w:rsidRDefault="00942B7F">
      <w:pPr>
        <w:ind w:left="935"/>
        <w:rPr>
          <w:del w:id="790" w:author="Autor" w:date="2021-09-03T21:28:00Z"/>
          <w:rFonts w:ascii="Calibri" w:eastAsia="Calibri" w:hAnsi="Calibri" w:cs="Calibri"/>
        </w:rPr>
      </w:pPr>
      <w:del w:id="791" w:author="Autor" w:date="2021-09-03T21:28:00Z">
        <w:r>
          <w:rPr>
            <w:rFonts w:ascii="Calibri" w:eastAsia="Calibri" w:hAnsi="Calibri" w:cs="Calibri"/>
          </w:rPr>
          <w:delText>CS</w:delText>
        </w:r>
        <w:r>
          <w:rPr>
            <w:rFonts w:ascii="Calibri" w:eastAsia="Calibri" w:hAnsi="Calibri" w:cs="Calibri"/>
            <w:vertAlign w:val="subscript"/>
          </w:rPr>
          <w:delText>QU</w:delTex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delText xml:space="preserve">je Cena Služby za uplynulý kalendárny štvrťrok </w:delText>
        </w:r>
      </w:del>
    </w:p>
    <w:p w14:paraId="79FE6563" w14:textId="77777777" w:rsidR="00CE1DE2" w:rsidRDefault="00942B7F">
      <w:pPr>
        <w:ind w:left="2124" w:hanging="1189"/>
        <w:rPr>
          <w:del w:id="792" w:author="Autor" w:date="2021-09-03T21:28:00Z"/>
          <w:rFonts w:ascii="Calibri" w:eastAsia="Calibri" w:hAnsi="Calibri" w:cs="Calibri"/>
          <w:color w:val="FF0000"/>
        </w:rPr>
      </w:pPr>
      <w:del w:id="793" w:author="Autor" w:date="2021-09-03T21:28:00Z">
        <w:r>
          <w:rPr>
            <w:rFonts w:ascii="Calibri" w:eastAsia="Calibri" w:hAnsi="Calibri" w:cs="Calibri"/>
          </w:rPr>
          <w:delText>T</w:delText>
        </w:r>
        <w:r>
          <w:rPr>
            <w:rFonts w:ascii="Calibri" w:eastAsia="Calibri" w:hAnsi="Calibri" w:cs="Calibri"/>
            <w:vertAlign w:val="subscript"/>
          </w:rPr>
          <w:delText xml:space="preserve">QU </w:delText>
        </w:r>
        <w:r>
          <w:rPr>
            <w:rFonts w:ascii="Calibri" w:eastAsia="Calibri" w:hAnsi="Calibri" w:cs="Calibri"/>
            <w:vertAlign w:val="subscript"/>
          </w:rPr>
          <w:tab/>
        </w:r>
        <w:r>
          <w:rPr>
            <w:rFonts w:ascii="Calibri" w:eastAsia="Calibri" w:hAnsi="Calibri" w:cs="Calibri"/>
          </w:rPr>
          <w:delText xml:space="preserve">sú Tržby a Iné výnosy za uplynulý kalendárny štvrťrok, </w:delText>
        </w:r>
      </w:del>
    </w:p>
    <w:p w14:paraId="2F847FE7" w14:textId="77777777" w:rsidR="00CE1DE2" w:rsidRDefault="00942B7F">
      <w:pPr>
        <w:ind w:left="935"/>
        <w:rPr>
          <w:del w:id="794" w:author="Autor" w:date="2021-09-03T21:28:00Z"/>
          <w:rFonts w:ascii="Calibri" w:eastAsia="Calibri" w:hAnsi="Calibri" w:cs="Calibri"/>
        </w:rPr>
      </w:pPr>
      <w:del w:id="795" w:author="Autor" w:date="2021-09-03T21:28:00Z">
        <w:r>
          <w:rPr>
            <w:rFonts w:ascii="Calibri" w:eastAsia="Calibri" w:hAnsi="Calibri" w:cs="Calibri"/>
          </w:rPr>
          <w:delText>Z</w:delText>
        </w:r>
        <w:r>
          <w:rPr>
            <w:rFonts w:ascii="Calibri" w:eastAsia="Calibri" w:hAnsi="Calibri" w:cs="Calibri"/>
            <w:vertAlign w:val="subscript"/>
          </w:rPr>
          <w:delText>QU</w:delText>
        </w:r>
        <w:r>
          <w:rPr>
            <w:rFonts w:ascii="Calibri" w:eastAsia="Calibri" w:hAnsi="Calibri" w:cs="Calibri"/>
          </w:rPr>
          <w:delText xml:space="preserve"> </w:delText>
        </w:r>
        <w:r>
          <w:rPr>
            <w:rFonts w:ascii="Calibri" w:eastAsia="Calibri" w:hAnsi="Calibri" w:cs="Calibri"/>
          </w:rPr>
          <w:tab/>
        </w:r>
        <w:r>
          <w:rPr>
            <w:rFonts w:ascii="Calibri" w:eastAsia="Calibri" w:hAnsi="Calibri" w:cs="Calibri"/>
          </w:rPr>
          <w:tab/>
          <w:delText xml:space="preserve">je súčet Záloh, poskytnutých za kalendárny štvrťrok </w:delText>
        </w:r>
      </w:del>
    </w:p>
    <w:p w14:paraId="092B7AFE" w14:textId="77777777" w:rsidR="00CE1DE2" w:rsidRDefault="00CE1DE2">
      <w:pPr>
        <w:ind w:left="935"/>
        <w:rPr>
          <w:del w:id="796" w:author="Autor" w:date="2021-09-03T21:28:00Z"/>
          <w:rFonts w:ascii="Calibri" w:eastAsia="Calibri" w:hAnsi="Calibri" w:cs="Calibri"/>
        </w:rPr>
      </w:pPr>
    </w:p>
    <w:p w14:paraId="641A0CFB" w14:textId="77777777" w:rsidR="00CE1DE2" w:rsidRDefault="00942B7F">
      <w:pPr>
        <w:ind w:left="935"/>
        <w:rPr>
          <w:del w:id="797" w:author="Autor" w:date="2021-09-03T21:28:00Z"/>
          <w:rFonts w:ascii="Calibri" w:eastAsia="Calibri" w:hAnsi="Calibri" w:cs="Calibri"/>
          <w:b/>
          <w:color w:val="000000"/>
          <w:sz w:val="22"/>
          <w:szCs w:val="22"/>
        </w:rPr>
      </w:pPr>
      <w:del w:id="798" w:author="Autor" w:date="2021-09-03T21:28:00Z">
        <w:r>
          <w:rPr>
            <w:rFonts w:ascii="Calibri" w:eastAsia="Calibri" w:hAnsi="Calibri" w:cs="Calibri"/>
            <w:b/>
            <w:color w:val="000000"/>
            <w:sz w:val="22"/>
            <w:szCs w:val="22"/>
          </w:rPr>
          <w:delText xml:space="preserve">Doplatok môže mať podobu buď nedoplatku Objednávateľa alebo preplatku Objednávateľa. </w:delText>
        </w:r>
      </w:del>
    </w:p>
    <w:p w14:paraId="5670E78D" w14:textId="77777777" w:rsidR="00CE1DE2" w:rsidRDefault="00CE1DE2">
      <w:pPr>
        <w:ind w:left="935"/>
        <w:rPr>
          <w:del w:id="799" w:author="Autor" w:date="2021-09-03T21:28:00Z"/>
          <w:rFonts w:ascii="Calibri" w:eastAsia="Calibri" w:hAnsi="Calibri" w:cs="Calibri"/>
          <w:b/>
          <w:sz w:val="22"/>
          <w:szCs w:val="22"/>
        </w:rPr>
      </w:pPr>
    </w:p>
    <w:p w14:paraId="446FFB6B" w14:textId="77777777" w:rsidR="00CE1DE2" w:rsidRDefault="00942B7F">
      <w:pPr>
        <w:spacing w:line="276" w:lineRule="auto"/>
        <w:ind w:left="709" w:hanging="709"/>
        <w:rPr>
          <w:del w:id="800" w:author="Autor" w:date="2021-09-03T21:28:00Z"/>
          <w:rFonts w:ascii="Calibri" w:eastAsia="Calibri" w:hAnsi="Calibri" w:cs="Calibri"/>
          <w:sz w:val="22"/>
          <w:szCs w:val="22"/>
        </w:rPr>
      </w:pPr>
      <w:bookmarkStart w:id="801" w:name="_heading=h.3rdcrjn" w:colFirst="0" w:colLast="0"/>
      <w:bookmarkEnd w:id="801"/>
      <w:del w:id="802" w:author="Autor" w:date="2021-09-03T21:28:00Z">
        <w:r>
          <w:rPr>
            <w:rFonts w:ascii="Calibri" w:eastAsia="Calibri" w:hAnsi="Calibri" w:cs="Calibri"/>
            <w:sz w:val="22"/>
            <w:szCs w:val="22"/>
          </w:rPr>
          <w:delText xml:space="preserve">6.8    Zmluvné strany sa </w:delText>
        </w:r>
        <w:r>
          <w:rPr>
            <w:rFonts w:ascii="Calibri" w:eastAsia="Calibri" w:hAnsi="Calibri" w:cs="Calibri"/>
            <w:b/>
            <w:sz w:val="22"/>
            <w:szCs w:val="22"/>
          </w:rPr>
          <w:delText>za účelom výpočtu Doplatku</w:delText>
        </w:r>
        <w:r>
          <w:rPr>
            <w:rFonts w:ascii="Calibri" w:eastAsia="Calibri" w:hAnsi="Calibri" w:cs="Calibri"/>
            <w:sz w:val="22"/>
            <w:szCs w:val="22"/>
          </w:rPr>
          <w:delText xml:space="preserve"> dohodli, že: </w:delText>
        </w:r>
      </w:del>
    </w:p>
    <w:p w14:paraId="170D00A1" w14:textId="77777777" w:rsidR="00CE1DE2" w:rsidRDefault="00CE1DE2">
      <w:pPr>
        <w:spacing w:line="276" w:lineRule="auto"/>
        <w:ind w:left="709" w:hanging="709"/>
        <w:rPr>
          <w:del w:id="803" w:author="Autor" w:date="2021-09-03T21:28:00Z"/>
          <w:rFonts w:ascii="Calibri" w:eastAsia="Calibri" w:hAnsi="Calibri" w:cs="Calibri"/>
          <w:sz w:val="22"/>
          <w:szCs w:val="22"/>
        </w:rPr>
      </w:pPr>
    </w:p>
    <w:p w14:paraId="11DB6A1F" w14:textId="77777777" w:rsidR="00C42294" w:rsidRDefault="00972AD3">
      <w:pPr>
        <w:spacing w:after="240" w:line="276" w:lineRule="auto"/>
        <w:ind w:left="709"/>
        <w:rPr>
          <w:ins w:id="804" w:author="Autor" w:date="2021-09-03T21:28:00Z"/>
          <w:rFonts w:ascii="Calibri" w:eastAsia="Calibri" w:hAnsi="Calibri" w:cs="Calibri"/>
          <w:sz w:val="22"/>
          <w:szCs w:val="22"/>
        </w:rPr>
      </w:pPr>
      <w:ins w:id="805" w:author="Autor" w:date="2021-09-03T21:28:00Z">
        <w:r>
          <w:rPr>
            <w:rFonts w:ascii="Calibri" w:eastAsia="Calibri" w:hAnsi="Calibri" w:cs="Calibri"/>
            <w:sz w:val="22"/>
            <w:szCs w:val="22"/>
          </w:rPr>
          <w:t xml:space="preserve">Počet vozidiel vo veľkostných kategóriách sa môže v závislosti od zmien rozsahu Služby, zmien Cestovných poriadkov alebo zmien veľkosti prepravných prúdov a s nimi súvisiacich Obehov, meniť postupom podľa bodov 5.12. </w:t>
        </w:r>
      </w:ins>
    </w:p>
    <w:p w14:paraId="2982CFCD" w14:textId="77777777" w:rsidR="00C42294" w:rsidRDefault="00972AD3">
      <w:pPr>
        <w:widowControl w:val="0"/>
        <w:numPr>
          <w:ilvl w:val="1"/>
          <w:numId w:val="40"/>
        </w:numPr>
        <w:pBdr>
          <w:top w:val="nil"/>
          <w:left w:val="nil"/>
          <w:bottom w:val="nil"/>
          <w:right w:val="nil"/>
          <w:between w:val="nil"/>
        </w:pBdr>
        <w:spacing w:after="240" w:line="276" w:lineRule="auto"/>
        <w:ind w:left="357" w:hanging="357"/>
        <w:jc w:val="center"/>
        <w:rPr>
          <w:ins w:id="806" w:author="Autor" w:date="2021-09-03T21:28:00Z"/>
          <w:rFonts w:ascii="Calibri" w:eastAsia="Calibri" w:hAnsi="Calibri" w:cs="Calibri"/>
          <w:b/>
          <w:color w:val="000000"/>
          <w:sz w:val="22"/>
          <w:szCs w:val="22"/>
        </w:rPr>
      </w:pPr>
      <w:ins w:id="807" w:author="Autor" w:date="2021-09-03T21:28:00Z">
        <w:r>
          <w:rPr>
            <w:rFonts w:ascii="Calibri" w:eastAsia="Calibri" w:hAnsi="Calibri" w:cs="Calibri"/>
            <w:b/>
            <w:color w:val="000000"/>
            <w:sz w:val="22"/>
            <w:szCs w:val="22"/>
          </w:rPr>
          <w:t>Štvrťročné ko</w:t>
        </w:r>
        <w:r>
          <w:rPr>
            <w:rFonts w:ascii="Calibri" w:eastAsia="Calibri" w:hAnsi="Calibri" w:cs="Calibri"/>
            <w:b/>
            <w:color w:val="000000"/>
            <w:sz w:val="22"/>
            <w:szCs w:val="22"/>
          </w:rPr>
          <w:t xml:space="preserve">ntroly skutočných nákladov a ročné zúčtovanie   </w:t>
        </w:r>
      </w:ins>
    </w:p>
    <w:p w14:paraId="1A6AA937" w14:textId="233E83B4" w:rsidR="00C42294" w:rsidRDefault="00972AD3">
      <w:pPr>
        <w:widowControl w:val="0"/>
        <w:numPr>
          <w:ilvl w:val="2"/>
          <w:numId w:val="40"/>
        </w:numPr>
        <w:pBdr>
          <w:top w:val="nil"/>
          <w:left w:val="nil"/>
          <w:bottom w:val="nil"/>
          <w:right w:val="nil"/>
          <w:between w:val="nil"/>
        </w:pBdr>
        <w:spacing w:after="240" w:line="276" w:lineRule="auto"/>
        <w:jc w:val="left"/>
        <w:rPr>
          <w:rFonts w:ascii="Calibri" w:eastAsia="Calibri" w:hAnsi="Calibri" w:cs="Calibri"/>
          <w:color w:val="000000"/>
          <w:sz w:val="22"/>
          <w:szCs w:val="22"/>
        </w:rPr>
      </w:pPr>
      <w:r>
        <w:rPr>
          <w:rFonts w:ascii="Calibri" w:eastAsia="Calibri" w:hAnsi="Calibri" w:cs="Calibri"/>
          <w:color w:val="000000"/>
          <w:sz w:val="22"/>
          <w:szCs w:val="22"/>
        </w:rPr>
        <w:t xml:space="preserve">Dopravca </w:t>
      </w:r>
      <w:del w:id="808" w:author="Autor" w:date="2021-09-03T21:28:00Z">
        <w:r w:rsidR="00942B7F">
          <w:rPr>
            <w:rFonts w:ascii="Calibri" w:eastAsia="Calibri" w:hAnsi="Calibri" w:cs="Calibri"/>
            <w:b/>
            <w:sz w:val="22"/>
            <w:szCs w:val="22"/>
          </w:rPr>
          <w:delText>je povinný</w:delText>
        </w:r>
        <w:r w:rsidR="00942B7F">
          <w:rPr>
            <w:rFonts w:ascii="Calibri" w:eastAsia="Calibri" w:hAnsi="Calibri" w:cs="Calibri"/>
            <w:sz w:val="22"/>
            <w:szCs w:val="22"/>
          </w:rPr>
          <w:delText xml:space="preserve"> na základe skutočnosti </w:delText>
        </w:r>
        <w:r w:rsidR="00942B7F">
          <w:rPr>
            <w:rFonts w:ascii="Calibri" w:eastAsia="Calibri" w:hAnsi="Calibri" w:cs="Calibri"/>
            <w:b/>
            <w:sz w:val="22"/>
            <w:szCs w:val="22"/>
          </w:rPr>
          <w:delText xml:space="preserve"> predkladať</w:delText>
        </w:r>
      </w:del>
      <w:ins w:id="809" w:author="Autor" w:date="2021-09-03T21:28:00Z">
        <w:r>
          <w:rPr>
            <w:rFonts w:ascii="Calibri" w:eastAsia="Calibri" w:hAnsi="Calibri" w:cs="Calibri"/>
            <w:color w:val="000000"/>
            <w:sz w:val="22"/>
            <w:szCs w:val="22"/>
          </w:rPr>
          <w:t>sa zaväzuje po uplynutí každého kalendárneho mesiaca predložiť</w:t>
        </w:r>
      </w:ins>
      <w:r>
        <w:rPr>
          <w:rFonts w:ascii="Calibri" w:eastAsia="Calibri" w:hAnsi="Calibri" w:cs="Calibri"/>
          <w:color w:val="000000"/>
          <w:sz w:val="22"/>
          <w:szCs w:val="22"/>
        </w:rPr>
        <w:t xml:space="preserve"> Objednávateľovi</w:t>
      </w:r>
      <w:del w:id="810" w:author="Autor" w:date="2021-09-03T21:28:00Z">
        <w:r w:rsidR="00942B7F">
          <w:rPr>
            <w:rFonts w:ascii="Calibri" w:eastAsia="Calibri" w:hAnsi="Calibri" w:cs="Calibri"/>
            <w:sz w:val="22"/>
            <w:szCs w:val="22"/>
          </w:rPr>
          <w:delText>:</w:delText>
        </w:r>
      </w:del>
      <w:ins w:id="811" w:author="Autor" w:date="2021-09-03T21:28:00Z">
        <w:r>
          <w:rPr>
            <w:rFonts w:ascii="Calibri" w:eastAsia="Calibri" w:hAnsi="Calibri" w:cs="Calibri"/>
            <w:color w:val="000000"/>
            <w:sz w:val="22"/>
            <w:szCs w:val="22"/>
          </w:rPr>
          <w:t xml:space="preserve"> nasledovné dokumenty: </w:t>
        </w:r>
      </w:ins>
    </w:p>
    <w:p w14:paraId="08EA703C" w14:textId="77777777" w:rsidR="00C42294" w:rsidRDefault="00972AD3">
      <w:pPr>
        <w:widowControl w:val="0"/>
        <w:pBdr>
          <w:top w:val="nil"/>
          <w:left w:val="nil"/>
          <w:bottom w:val="nil"/>
          <w:right w:val="nil"/>
          <w:between w:val="nil"/>
        </w:pBdr>
        <w:spacing w:after="240" w:line="276" w:lineRule="auto"/>
        <w:ind w:left="1275" w:hanging="425"/>
        <w:rPr>
          <w:ins w:id="812" w:author="Autor" w:date="2021-09-03T21:28:00Z"/>
          <w:rFonts w:ascii="Calibri" w:eastAsia="Calibri" w:hAnsi="Calibri" w:cs="Calibri"/>
          <w:sz w:val="22"/>
          <w:szCs w:val="22"/>
        </w:rPr>
      </w:pPr>
      <w:ins w:id="813" w:author="Autor" w:date="2021-09-03T21:28:00Z">
        <w:r>
          <w:rPr>
            <w:rFonts w:ascii="Calibri" w:eastAsia="Calibri" w:hAnsi="Calibri" w:cs="Calibri"/>
            <w:sz w:val="22"/>
            <w:szCs w:val="22"/>
          </w:rPr>
          <w:t>(i)</w:t>
        </w:r>
        <w:r>
          <w:rPr>
            <w:rFonts w:ascii="Calibri" w:eastAsia="Calibri" w:hAnsi="Calibri" w:cs="Calibri"/>
            <w:b/>
            <w:sz w:val="22"/>
            <w:szCs w:val="22"/>
          </w:rPr>
          <w:t xml:space="preserve"> </w:t>
        </w:r>
        <w:r>
          <w:rPr>
            <w:rFonts w:ascii="Calibri" w:eastAsia="Calibri" w:hAnsi="Calibri" w:cs="Calibri"/>
            <w:b/>
            <w:sz w:val="22"/>
            <w:szCs w:val="22"/>
          </w:rPr>
          <w:tab/>
          <w:t xml:space="preserve">Aktualizovanú Prílohu č. 12 </w:t>
        </w:r>
        <w:r>
          <w:rPr>
            <w:rFonts w:ascii="Calibri" w:eastAsia="Calibri" w:hAnsi="Calibri" w:cs="Calibri"/>
            <w:sz w:val="22"/>
            <w:szCs w:val="22"/>
          </w:rPr>
          <w:t>–</w:t>
        </w:r>
        <w:r>
          <w:rPr>
            <w:rFonts w:ascii="Calibri" w:eastAsia="Calibri" w:hAnsi="Calibri" w:cs="Calibri"/>
            <w:b/>
            <w:sz w:val="22"/>
            <w:szCs w:val="22"/>
          </w:rPr>
          <w:t xml:space="preserve"> Finančný plán a skutočné náklady</w:t>
        </w:r>
        <w:r>
          <w:rPr>
            <w:rFonts w:ascii="Calibri" w:eastAsia="Calibri" w:hAnsi="Calibri" w:cs="Calibri"/>
            <w:sz w:val="22"/>
            <w:szCs w:val="22"/>
          </w:rPr>
          <w:t>, v ktorom sa Dopravca zaväzuje uviesť skutočné náklady, ktoré Dopravcovi vznikli v príslušnom kalendárnom mesiaci a ktoré má evidované v účtovníctve, a to rozpísané podľa kategórií nákladov podľa Prílohy č. 12. Aktualizovanú Prílohu č. 12 Dopravca predlož</w:t>
        </w:r>
        <w:r>
          <w:rPr>
            <w:rFonts w:ascii="Calibri" w:eastAsia="Calibri" w:hAnsi="Calibri" w:cs="Calibri"/>
            <w:sz w:val="22"/>
            <w:szCs w:val="22"/>
          </w:rPr>
          <w:t xml:space="preserve">í Objednávateľovi do 20 kalendárnych dní po uplynutí príslušného kalendárneho mesiaca. </w:t>
        </w:r>
      </w:ins>
    </w:p>
    <w:p w14:paraId="24E06BB1" w14:textId="504AA1C3" w:rsidR="00C42294" w:rsidRDefault="00972AD3">
      <w:pPr>
        <w:widowControl w:val="0"/>
        <w:pBdr>
          <w:top w:val="nil"/>
          <w:left w:val="nil"/>
          <w:bottom w:val="nil"/>
          <w:right w:val="nil"/>
          <w:between w:val="nil"/>
        </w:pBdr>
        <w:spacing w:after="240" w:line="276" w:lineRule="auto"/>
        <w:ind w:left="1275" w:hanging="425"/>
        <w:rPr>
          <w:rFonts w:ascii="Calibri" w:eastAsia="Calibri" w:hAnsi="Calibri" w:cs="Calibri"/>
          <w:sz w:val="22"/>
          <w:szCs w:val="22"/>
        </w:rPr>
      </w:pPr>
      <w:ins w:id="814" w:author="Autor" w:date="2021-09-03T21:28:00Z">
        <w:r>
          <w:rPr>
            <w:rFonts w:ascii="Calibri" w:eastAsia="Calibri" w:hAnsi="Calibri" w:cs="Calibri"/>
            <w:sz w:val="22"/>
            <w:szCs w:val="22"/>
          </w:rPr>
          <w:t>(ii)</w:t>
        </w:r>
        <w:r>
          <w:rPr>
            <w:rFonts w:ascii="Calibri" w:eastAsia="Calibri" w:hAnsi="Calibri" w:cs="Calibri"/>
            <w:b/>
            <w:sz w:val="22"/>
            <w:szCs w:val="22"/>
          </w:rPr>
          <w:t xml:space="preserve"> </w:t>
        </w:r>
        <w:r>
          <w:rPr>
            <w:rFonts w:ascii="Calibri" w:eastAsia="Calibri" w:hAnsi="Calibri" w:cs="Calibri"/>
            <w:b/>
            <w:sz w:val="22"/>
            <w:szCs w:val="22"/>
          </w:rPr>
          <w:tab/>
        </w:r>
      </w:ins>
      <w:r>
        <w:rPr>
          <w:rFonts w:ascii="Calibri" w:eastAsia="Calibri" w:hAnsi="Calibri" w:cs="Calibri"/>
          <w:b/>
          <w:sz w:val="22"/>
          <w:szCs w:val="22"/>
        </w:rPr>
        <w:t>Výkaz výkonov</w:t>
      </w:r>
      <w:r>
        <w:rPr>
          <w:rFonts w:ascii="Calibri" w:eastAsia="Calibri" w:hAnsi="Calibri" w:cs="Calibri"/>
          <w:sz w:val="22"/>
          <w:szCs w:val="22"/>
        </w:rPr>
        <w:t xml:space="preserve"> </w:t>
      </w:r>
      <w:del w:id="815" w:author="Autor" w:date="2021-09-03T21:28:00Z">
        <w:r w:rsidR="00942B7F">
          <w:rPr>
            <w:rFonts w:ascii="Calibri" w:eastAsia="Calibri" w:hAnsi="Calibri" w:cs="Calibri"/>
            <w:color w:val="000000"/>
            <w:sz w:val="22"/>
            <w:szCs w:val="22"/>
          </w:rPr>
          <w:delText>vo </w:delText>
        </w:r>
        <w:r w:rsidR="00942B7F">
          <w:rPr>
            <w:rFonts w:ascii="Calibri" w:eastAsia="Calibri" w:hAnsi="Calibri" w:cs="Calibri"/>
            <w:sz w:val="22"/>
            <w:szCs w:val="22"/>
          </w:rPr>
          <w:delText xml:space="preserve">Výkonových </w:delText>
        </w:r>
        <w:r w:rsidR="00942B7F">
          <w:rPr>
            <w:rFonts w:ascii="Calibri" w:eastAsia="Calibri" w:hAnsi="Calibri" w:cs="Calibri"/>
            <w:color w:val="000000"/>
            <w:sz w:val="22"/>
            <w:szCs w:val="22"/>
          </w:rPr>
          <w:delText xml:space="preserve">kilometrov </w:delText>
        </w:r>
      </w:del>
      <w:r>
        <w:rPr>
          <w:rFonts w:ascii="Calibri" w:eastAsia="Calibri" w:hAnsi="Calibri" w:cs="Calibri"/>
          <w:sz w:val="22"/>
          <w:szCs w:val="22"/>
        </w:rPr>
        <w:t xml:space="preserve">za príslušný kalendárny mesiac, v ktorom </w:t>
      </w:r>
      <w:ins w:id="816" w:author="Autor" w:date="2021-09-03T21:28:00Z">
        <w:r>
          <w:rPr>
            <w:rFonts w:ascii="Calibri" w:eastAsia="Calibri" w:hAnsi="Calibri" w:cs="Calibri"/>
            <w:sz w:val="22"/>
            <w:szCs w:val="22"/>
          </w:rPr>
          <w:t>Dopravca</w:t>
        </w:r>
      </w:ins>
      <w:r>
        <w:rPr>
          <w:rFonts w:ascii="Calibri" w:eastAsia="Calibri" w:hAnsi="Calibri" w:cs="Calibri"/>
          <w:sz w:val="22"/>
          <w:szCs w:val="22"/>
        </w:rPr>
        <w:t xml:space="preserve"> samostatne vykáže </w:t>
      </w:r>
      <w:del w:id="817" w:author="Autor" w:date="2021-09-03T21:28:00Z">
        <w:r w:rsidR="00942B7F">
          <w:rPr>
            <w:rFonts w:ascii="Calibri" w:eastAsia="Calibri" w:hAnsi="Calibri" w:cs="Calibri"/>
            <w:sz w:val="22"/>
            <w:szCs w:val="22"/>
          </w:rPr>
          <w:delText>výkonové</w:delText>
        </w:r>
      </w:del>
      <w:ins w:id="818" w:author="Autor" w:date="2021-09-03T21:28:00Z">
        <w:r>
          <w:rPr>
            <w:rFonts w:ascii="Calibri" w:eastAsia="Calibri" w:hAnsi="Calibri" w:cs="Calibri"/>
            <w:sz w:val="22"/>
            <w:szCs w:val="22"/>
          </w:rPr>
          <w:t>celkové skutočné a opodstatnené ubehnuté</w:t>
        </w:r>
      </w:ins>
      <w:r>
        <w:rPr>
          <w:rFonts w:ascii="Calibri" w:eastAsia="Calibri" w:hAnsi="Calibri" w:cs="Calibri"/>
          <w:sz w:val="22"/>
          <w:szCs w:val="22"/>
        </w:rPr>
        <w:t xml:space="preserve"> kilometre pre každú veľkostnú </w:t>
      </w:r>
      <w:del w:id="819" w:author="Autor" w:date="2021-09-03T21:28:00Z">
        <w:r w:rsidR="00942B7F">
          <w:rPr>
            <w:rFonts w:ascii="Calibri" w:eastAsia="Calibri" w:hAnsi="Calibri" w:cs="Calibri"/>
            <w:sz w:val="22"/>
            <w:szCs w:val="22"/>
          </w:rPr>
          <w:delText>skupinu</w:delText>
        </w:r>
      </w:del>
      <w:ins w:id="820" w:author="Autor" w:date="2021-09-03T21:28:00Z">
        <w:r>
          <w:rPr>
            <w:rFonts w:ascii="Calibri" w:eastAsia="Calibri" w:hAnsi="Calibri" w:cs="Calibri"/>
            <w:sz w:val="22"/>
            <w:szCs w:val="22"/>
          </w:rPr>
          <w:t>kategóriu</w:t>
        </w:r>
      </w:ins>
      <w:r>
        <w:rPr>
          <w:rFonts w:ascii="Calibri" w:eastAsia="Calibri" w:hAnsi="Calibri" w:cs="Calibri"/>
          <w:sz w:val="22"/>
          <w:szCs w:val="22"/>
        </w:rPr>
        <w:t xml:space="preserve"> vozidiel</w:t>
      </w:r>
      <w:del w:id="821" w:author="Autor" w:date="2021-09-03T21:28:00Z">
        <w:r w:rsidR="00942B7F">
          <w:rPr>
            <w:rFonts w:ascii="Calibri" w:eastAsia="Calibri" w:hAnsi="Calibri" w:cs="Calibri"/>
            <w:sz w:val="22"/>
            <w:szCs w:val="22"/>
          </w:rPr>
          <w:delText xml:space="preserve">  a  palivo,  </w:delText>
        </w:r>
      </w:del>
      <w:ins w:id="822" w:author="Autor" w:date="2021-09-03T21:28:00Z">
        <w:r>
          <w:rPr>
            <w:rFonts w:ascii="Calibri" w:eastAsia="Calibri" w:hAnsi="Calibri" w:cs="Calibri"/>
            <w:sz w:val="22"/>
            <w:szCs w:val="22"/>
          </w:rPr>
          <w:t>,</w:t>
        </w:r>
      </w:ins>
      <w:r>
        <w:rPr>
          <w:rFonts w:ascii="Calibri" w:eastAsia="Calibri" w:hAnsi="Calibri" w:cs="Calibri"/>
          <w:sz w:val="22"/>
          <w:szCs w:val="22"/>
        </w:rPr>
        <w:t xml:space="preserve"> samostatne za nerealizované spoje z dôvodu podľa bodu 5.14</w:t>
      </w:r>
      <w:del w:id="823" w:author="Autor" w:date="2021-09-03T21:28:00Z">
        <w:r w:rsidR="00942B7F">
          <w:rPr>
            <w:rFonts w:ascii="Calibri" w:eastAsia="Calibri" w:hAnsi="Calibri" w:cs="Calibri"/>
            <w:color w:val="000000"/>
            <w:sz w:val="22"/>
            <w:szCs w:val="22"/>
          </w:rPr>
          <w:delText xml:space="preserve"> Zml</w:delText>
        </w:r>
        <w:r w:rsidR="00942B7F">
          <w:rPr>
            <w:rFonts w:ascii="Calibri" w:eastAsia="Calibri" w:hAnsi="Calibri" w:cs="Calibri"/>
            <w:sz w:val="22"/>
            <w:szCs w:val="22"/>
          </w:rPr>
          <w:delText>uvy</w:delText>
        </w:r>
      </w:del>
      <w:r>
        <w:rPr>
          <w:rFonts w:ascii="Calibri" w:eastAsia="Calibri" w:hAnsi="Calibri" w:cs="Calibri"/>
          <w:sz w:val="22"/>
          <w:szCs w:val="22"/>
        </w:rPr>
        <w:t>, samostatne za Posilové spoje, samostatne za Cyklobusy a samostatne za Skibusy</w:t>
      </w:r>
      <w:del w:id="824" w:author="Autor" w:date="2021-09-03T21:28:00Z">
        <w:r w:rsidR="00942B7F">
          <w:rPr>
            <w:rFonts w:ascii="Calibri" w:eastAsia="Calibri" w:hAnsi="Calibri" w:cs="Calibri"/>
            <w:sz w:val="22"/>
            <w:szCs w:val="22"/>
          </w:rPr>
          <w:delText>;</w:delText>
        </w:r>
      </w:del>
      <w:ins w:id="825" w:author="Autor" w:date="2021-09-03T21:28:00Z">
        <w:r>
          <w:rPr>
            <w:rFonts w:ascii="Calibri" w:eastAsia="Calibri" w:hAnsi="Calibri" w:cs="Calibri"/>
            <w:sz w:val="22"/>
            <w:szCs w:val="22"/>
          </w:rPr>
          <w:t>, a to najneskôr do 20-teho kalendárneho dňa po skončení príslušného kalendárneho mesiaca. Výkaz výkonov, kt</w:t>
        </w:r>
        <w:r>
          <w:rPr>
            <w:rFonts w:ascii="Calibri" w:eastAsia="Calibri" w:hAnsi="Calibri" w:cs="Calibri"/>
            <w:sz w:val="22"/>
            <w:szCs w:val="22"/>
          </w:rPr>
          <w:t>orý Dopravca predloží Objednávateľovi musí byť overený Organizátorom a musí byť predložený vo forme podľa Prílohy č. 9 Zmluvy. Objednávateľ má právo Prílohu č. 9 Zmluvy aktualizovať, pričom aktualizované znenie Dopravcovi písomne oznámi jeden mesiac vopred</w:t>
        </w:r>
        <w:r>
          <w:rPr>
            <w:rFonts w:ascii="Calibri" w:eastAsia="Calibri" w:hAnsi="Calibri" w:cs="Calibri"/>
            <w:sz w:val="22"/>
            <w:szCs w:val="22"/>
          </w:rPr>
          <w:t xml:space="preserve">. </w:t>
        </w:r>
      </w:ins>
    </w:p>
    <w:p w14:paraId="50901A20" w14:textId="7A6899B1" w:rsidR="00C42294" w:rsidRDefault="00972AD3">
      <w:pPr>
        <w:widowControl w:val="0"/>
        <w:pBdr>
          <w:top w:val="nil"/>
          <w:left w:val="nil"/>
          <w:bottom w:val="nil"/>
          <w:right w:val="nil"/>
          <w:between w:val="nil"/>
        </w:pBdr>
        <w:spacing w:after="240" w:line="276" w:lineRule="auto"/>
        <w:ind w:left="1275" w:hanging="425"/>
        <w:rPr>
          <w:rFonts w:ascii="Calibri" w:eastAsia="Calibri" w:hAnsi="Calibri" w:cs="Calibri"/>
          <w:sz w:val="22"/>
          <w:szCs w:val="22"/>
        </w:rPr>
      </w:pPr>
      <w:r>
        <w:rPr>
          <w:rFonts w:ascii="Calibri" w:eastAsia="Calibri" w:hAnsi="Calibri" w:cs="Calibri"/>
          <w:sz w:val="22"/>
          <w:szCs w:val="22"/>
        </w:rPr>
        <w:t>(ii</w:t>
      </w:r>
      <w:ins w:id="826" w:author="Autor" w:date="2021-09-03T21:28:00Z">
        <w:r>
          <w:rPr>
            <w:rFonts w:ascii="Calibri" w:eastAsia="Calibri" w:hAnsi="Calibri" w:cs="Calibri"/>
            <w:sz w:val="22"/>
            <w:szCs w:val="22"/>
          </w:rPr>
          <w:t>i</w:t>
        </w:r>
      </w:ins>
      <w:r>
        <w:rPr>
          <w:rFonts w:ascii="Calibri" w:eastAsia="Calibri" w:hAnsi="Calibri" w:cs="Calibri"/>
          <w:sz w:val="22"/>
          <w:szCs w:val="22"/>
        </w:rPr>
        <w:t xml:space="preserve">) </w:t>
      </w:r>
      <w:r>
        <w:rPr>
          <w:rFonts w:ascii="Calibri" w:eastAsia="Calibri" w:hAnsi="Calibri" w:cs="Calibri"/>
          <w:b/>
          <w:sz w:val="22"/>
          <w:szCs w:val="22"/>
        </w:rPr>
        <w:t>Výkaz tržieb a iných výnosov</w:t>
      </w:r>
      <w:r>
        <w:rPr>
          <w:rFonts w:ascii="Calibri" w:eastAsia="Calibri" w:hAnsi="Calibri" w:cs="Calibri"/>
          <w:sz w:val="22"/>
          <w:szCs w:val="22"/>
        </w:rPr>
        <w:t xml:space="preserve"> </w:t>
      </w:r>
      <w:del w:id="827" w:author="Autor" w:date="2021-09-03T21:28:00Z">
        <w:r w:rsidR="00942B7F">
          <w:rPr>
            <w:rFonts w:ascii="Calibri" w:eastAsia="Calibri" w:hAnsi="Calibri" w:cs="Calibri"/>
            <w:sz w:val="22"/>
            <w:szCs w:val="22"/>
          </w:rPr>
          <w:delText>-</w:delText>
        </w:r>
      </w:del>
      <w:ins w:id="828" w:author="Autor" w:date="2021-09-03T21:28:00Z">
        <w:r>
          <w:rPr>
            <w:rFonts w:ascii="Calibri" w:eastAsia="Calibri" w:hAnsi="Calibri" w:cs="Calibri"/>
            <w:sz w:val="22"/>
            <w:szCs w:val="22"/>
          </w:rPr>
          <w:t>–</w:t>
        </w:r>
      </w:ins>
      <w:r>
        <w:rPr>
          <w:rFonts w:ascii="Calibri" w:eastAsia="Calibri" w:hAnsi="Calibri" w:cs="Calibri"/>
          <w:sz w:val="22"/>
          <w:szCs w:val="22"/>
        </w:rPr>
        <w:t xml:space="preserve"> prehľad Tržieb z predaja cestovných lístkov a Iných výnosov získaných Dopravcom pri poskytovaní Služby za príslušný kalendárny mesiac s tým, že po zapojení Dopravcu do  DCS IDŽK (a to aj  v prípade, ak zapojenie do D</w:t>
      </w:r>
      <w:r>
        <w:rPr>
          <w:rFonts w:ascii="Calibri" w:eastAsia="Calibri" w:hAnsi="Calibri" w:cs="Calibri"/>
          <w:sz w:val="22"/>
          <w:szCs w:val="22"/>
        </w:rPr>
        <w:t>CS IDŽK nebude znamenať spustenie tarifnej integrácie a ostrej prevádzky IDS ŽSK) Dopravca bude vykazovať</w:t>
      </w:r>
      <w:r>
        <w:rPr>
          <w:rFonts w:ascii="Calibri" w:eastAsia="Calibri" w:hAnsi="Calibri" w:cs="Calibri"/>
          <w:b/>
          <w:sz w:val="22"/>
          <w:szCs w:val="22"/>
        </w:rPr>
        <w:t xml:space="preserve"> </w:t>
      </w:r>
      <w:r>
        <w:rPr>
          <w:rFonts w:ascii="Calibri" w:eastAsia="Calibri" w:hAnsi="Calibri" w:cs="Calibri"/>
          <w:sz w:val="22"/>
          <w:szCs w:val="22"/>
        </w:rPr>
        <w:t xml:space="preserve">voči Objednávateľovi samostatne všetky prijaté Tržby z predaja cestovných lístkov a  Iných  výnosov  pri poskytovaní Služby a samostatne tržby, ktoré </w:t>
      </w:r>
      <w:r>
        <w:rPr>
          <w:rFonts w:ascii="Calibri" w:eastAsia="Calibri" w:hAnsi="Calibri" w:cs="Calibri"/>
          <w:sz w:val="22"/>
          <w:szCs w:val="22"/>
        </w:rPr>
        <w:t xml:space="preserve">v súlade s metodikou deľby tržieb v IDS ŽSK Organizátor pomocou softvéru DCS IDŽK  pridelí Dopravcovi. Pre vylúčenie pochybností </w:t>
      </w:r>
      <w:del w:id="829" w:author="Autor" w:date="2021-09-03T21:28:00Z">
        <w:r w:rsidR="00942B7F">
          <w:rPr>
            <w:rFonts w:ascii="Calibri" w:eastAsia="Calibri" w:hAnsi="Calibri" w:cs="Calibri"/>
            <w:sz w:val="22"/>
            <w:szCs w:val="22"/>
          </w:rPr>
          <w:delText xml:space="preserve"> sa zmluvné strany dohodli</w:delText>
        </w:r>
      </w:del>
      <w:ins w:id="830" w:author="Autor" w:date="2021-09-03T21:28:00Z">
        <w:r>
          <w:rPr>
            <w:rFonts w:ascii="Calibri" w:eastAsia="Calibri" w:hAnsi="Calibri" w:cs="Calibri"/>
            <w:sz w:val="22"/>
            <w:szCs w:val="22"/>
          </w:rPr>
          <w:t>platí</w:t>
        </w:r>
      </w:ins>
      <w:r>
        <w:rPr>
          <w:rFonts w:ascii="Calibri" w:eastAsia="Calibri" w:hAnsi="Calibri" w:cs="Calibri"/>
          <w:sz w:val="22"/>
          <w:szCs w:val="22"/>
        </w:rPr>
        <w:t>, že Dopravca je povinný voči Objednávateľovi vykázať aj tie Tržby, ktoré si v súlade s metodikou deľby tržieb v IDS ŽSK D</w:t>
      </w:r>
      <w:r>
        <w:rPr>
          <w:rFonts w:ascii="Calibri" w:eastAsia="Calibri" w:hAnsi="Calibri" w:cs="Calibri"/>
          <w:sz w:val="22"/>
          <w:szCs w:val="22"/>
        </w:rPr>
        <w:t>opravca ponechá titulom provízie dopravcu ako predajcu za predaj cestovných lístkov alebo akékoľvek iné tržby, ktoré v zmysle metodiky deľby tržieb v IDS ŽSK nevstupujú do clearingu - deľby tržieb v rámci DCS  IDS ŽSK. Vo výkaze tržieb a iných výnosov je D</w:t>
      </w:r>
      <w:r>
        <w:rPr>
          <w:rFonts w:ascii="Calibri" w:eastAsia="Calibri" w:hAnsi="Calibri" w:cs="Calibri"/>
          <w:sz w:val="22"/>
          <w:szCs w:val="22"/>
        </w:rPr>
        <w:t xml:space="preserve">opravca povinný vykazovať aj prípadnú bezplatnú prepravu vybraných kategórií cestujúcich. </w:t>
      </w:r>
      <w:ins w:id="831" w:author="Autor" w:date="2021-09-03T21:28:00Z">
        <w:r>
          <w:rPr>
            <w:rFonts w:ascii="Calibri" w:eastAsia="Calibri" w:hAnsi="Calibri" w:cs="Calibri"/>
            <w:sz w:val="22"/>
            <w:szCs w:val="22"/>
          </w:rPr>
          <w:t>Výkaz tržieb a iných výnosov</w:t>
        </w:r>
        <w:r>
          <w:rPr>
            <w:rFonts w:ascii="Calibri" w:eastAsia="Calibri" w:hAnsi="Calibri" w:cs="Calibri"/>
            <w:b/>
            <w:sz w:val="22"/>
            <w:szCs w:val="22"/>
          </w:rPr>
          <w:t xml:space="preserve"> </w:t>
        </w:r>
        <w:r>
          <w:rPr>
            <w:rFonts w:ascii="Calibri" w:eastAsia="Calibri" w:hAnsi="Calibri" w:cs="Calibri"/>
            <w:sz w:val="22"/>
            <w:szCs w:val="22"/>
          </w:rPr>
          <w:t>bude</w:t>
        </w:r>
        <w:r>
          <w:rPr>
            <w:rFonts w:ascii="Calibri" w:eastAsia="Calibri" w:hAnsi="Calibri" w:cs="Calibri"/>
            <w:b/>
            <w:sz w:val="22"/>
            <w:szCs w:val="22"/>
          </w:rPr>
          <w:t xml:space="preserve"> </w:t>
        </w:r>
        <w:r>
          <w:rPr>
            <w:rFonts w:ascii="Calibri" w:eastAsia="Calibri" w:hAnsi="Calibri" w:cs="Calibri"/>
            <w:sz w:val="22"/>
            <w:szCs w:val="22"/>
          </w:rPr>
          <w:t>Dopravca Objednávateľovi predkladať mesačne najneskôr do 20-teho kalendárneho dňa po skončení príslušného kalendárneho mesiaca. Výka</w:t>
        </w:r>
        <w:r>
          <w:rPr>
            <w:rFonts w:ascii="Calibri" w:eastAsia="Calibri" w:hAnsi="Calibri" w:cs="Calibri"/>
            <w:sz w:val="22"/>
            <w:szCs w:val="22"/>
          </w:rPr>
          <w:t xml:space="preserve">z tržieb a iných výnosov Dopravca predloží vo forme podľa Prílohy č. 9 Zmluvy. Objednávateľ má právo Prílohu č. 9 Zmluvy aktualizovať, pričom aktualizované znenie  Dopravcovi písomne oznámi jeden mesiac vopred. </w:t>
        </w:r>
      </w:ins>
    </w:p>
    <w:p w14:paraId="434719A3" w14:textId="77777777" w:rsidR="00C42294" w:rsidRDefault="00972AD3">
      <w:pPr>
        <w:widowControl w:val="0"/>
        <w:pBdr>
          <w:top w:val="nil"/>
          <w:left w:val="nil"/>
          <w:bottom w:val="nil"/>
          <w:right w:val="nil"/>
          <w:between w:val="nil"/>
        </w:pBdr>
        <w:spacing w:after="240" w:line="276" w:lineRule="auto"/>
        <w:ind w:left="1275" w:hanging="425"/>
        <w:rPr>
          <w:ins w:id="832" w:author="Autor" w:date="2021-09-03T21:28:00Z"/>
          <w:rFonts w:ascii="Calibri" w:eastAsia="Calibri" w:hAnsi="Calibri" w:cs="Calibri"/>
          <w:sz w:val="22"/>
          <w:szCs w:val="22"/>
        </w:rPr>
      </w:pPr>
      <w:ins w:id="833" w:author="Autor" w:date="2021-09-03T21:28:00Z">
        <w:r>
          <w:rPr>
            <w:rFonts w:ascii="Calibri" w:eastAsia="Calibri" w:hAnsi="Calibri" w:cs="Calibri"/>
            <w:sz w:val="22"/>
            <w:szCs w:val="22"/>
          </w:rPr>
          <w:t>(v)</w:t>
        </w:r>
        <w:r>
          <w:rPr>
            <w:rFonts w:ascii="Calibri" w:eastAsia="Calibri" w:hAnsi="Calibri" w:cs="Calibri"/>
            <w:b/>
            <w:sz w:val="22"/>
            <w:szCs w:val="22"/>
          </w:rPr>
          <w:t xml:space="preserve"> </w:t>
        </w:r>
        <w:r>
          <w:rPr>
            <w:rFonts w:ascii="Calibri" w:eastAsia="Calibri" w:hAnsi="Calibri" w:cs="Calibri"/>
            <w:b/>
            <w:sz w:val="22"/>
            <w:szCs w:val="22"/>
          </w:rPr>
          <w:tab/>
          <w:t xml:space="preserve">Dáta o predaji cestovných lístkov </w:t>
        </w:r>
        <w:r>
          <w:rPr>
            <w:rFonts w:ascii="Calibri" w:eastAsia="Calibri" w:hAnsi="Calibri" w:cs="Calibri"/>
            <w:sz w:val="22"/>
            <w:szCs w:val="22"/>
          </w:rPr>
          <w:t>v ele</w:t>
        </w:r>
        <w:r>
          <w:rPr>
            <w:rFonts w:ascii="Calibri" w:eastAsia="Calibri" w:hAnsi="Calibri" w:cs="Calibri"/>
            <w:sz w:val="22"/>
            <w:szCs w:val="22"/>
          </w:rPr>
          <w:t>ktronickej podobe vo formáte CSV v nezmenenej podobe tak, ako boli zapísané a vyčítané z odbavovacieho a predajného zariadenia, a to najneskôr do piatich pracovných dní po skončení príslušného kalendárneho mesiaca. Do týchto dát Dopravca nesmie akokoľvek z</w:t>
        </w:r>
        <w:r>
          <w:rPr>
            <w:rFonts w:ascii="Calibri" w:eastAsia="Calibri" w:hAnsi="Calibri" w:cs="Calibri"/>
            <w:sz w:val="22"/>
            <w:szCs w:val="22"/>
          </w:rPr>
          <w:t xml:space="preserve">asahovať, alebo ich dodatočne pozmeňovať. Dopravca nebude povinný predkladať Objednávateľovi Dáta o predaji cestovných lístkov, ak tieto dáta budú súčasťou DCS IDŽK.   </w:t>
        </w:r>
      </w:ins>
    </w:p>
    <w:p w14:paraId="19AF5E28" w14:textId="19DD0806" w:rsidR="00C42294" w:rsidRDefault="00972AD3">
      <w:pPr>
        <w:widowControl w:val="0"/>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color w:val="000000"/>
          <w:sz w:val="22"/>
          <w:szCs w:val="22"/>
        </w:rPr>
        <w:t>Výkaz tržieb a iných výnosov bude obsahovať aj prehľad iných výnosov</w:t>
      </w:r>
      <w:r>
        <w:rPr>
          <w:rFonts w:ascii="Calibri" w:eastAsia="Calibri" w:hAnsi="Calibri" w:cs="Calibri"/>
          <w:b/>
          <w:color w:val="000000"/>
          <w:sz w:val="22"/>
          <w:szCs w:val="22"/>
        </w:rPr>
        <w:t xml:space="preserve"> </w:t>
      </w:r>
      <w:r>
        <w:rPr>
          <w:rFonts w:ascii="Calibri" w:eastAsia="Calibri" w:hAnsi="Calibri" w:cs="Calibri"/>
          <w:color w:val="000000"/>
          <w:sz w:val="22"/>
          <w:szCs w:val="22"/>
        </w:rPr>
        <w:t>Dopravcu vytvorený</w:t>
      </w:r>
      <w:r>
        <w:rPr>
          <w:rFonts w:ascii="Calibri" w:eastAsia="Calibri" w:hAnsi="Calibri" w:cs="Calibri"/>
          <w:color w:val="000000"/>
          <w:sz w:val="22"/>
          <w:szCs w:val="22"/>
        </w:rPr>
        <w:t>ch pri poskytovaní Služby za príslušný kalendárny mesiac, a to vrátane výnosov získaných z verejných zdrojov (napr. na nákup autobusov alebo iného hmotného alebo nehmotného majetku Dopravcu spolufinancovaných zo štátneho rozpočtu, rozpočtu EÚ, alebo z inéh</w:t>
      </w:r>
      <w:r>
        <w:rPr>
          <w:rFonts w:ascii="Calibri" w:eastAsia="Calibri" w:hAnsi="Calibri" w:cs="Calibri"/>
          <w:color w:val="000000"/>
          <w:sz w:val="22"/>
          <w:szCs w:val="22"/>
        </w:rPr>
        <w:t xml:space="preserve">o verejného rozpočtu) a poskytnutej štátnej pomoci na prekonanie ekonomických dopadov alebo na kompenzáciu nákladov súvisiacich s opatreniami pre zamedzenie šírenia prenosného </w:t>
      </w:r>
      <w:del w:id="834" w:author="Autor" w:date="2021-09-03T21:28:00Z">
        <w:r w:rsidR="00942B7F">
          <w:rPr>
            <w:rFonts w:ascii="Calibri" w:eastAsia="Calibri" w:hAnsi="Calibri" w:cs="Calibri"/>
            <w:sz w:val="22"/>
            <w:szCs w:val="22"/>
          </w:rPr>
          <w:delText>respiračného, vírusového alebo iného obdobného ochorenia. Poskytnutie výnosov získaných z verejných zdrojov bude dopravca deklarovať prostredníctvom Prílohy č. 11. Deklaratívny dokument o poskytnutí finančnej výpomoci, ktorá súvisí so Zmluvou o službách vo verejnom záujme v prímestskej autobusovej doprave.</w:delText>
        </w:r>
      </w:del>
      <w:ins w:id="835" w:author="Autor" w:date="2021-09-03T21:28:00Z">
        <w:r>
          <w:rPr>
            <w:rFonts w:ascii="Calibri" w:eastAsia="Calibri" w:hAnsi="Calibri" w:cs="Calibri"/>
            <w:color w:val="000000"/>
            <w:sz w:val="22"/>
            <w:szCs w:val="22"/>
          </w:rPr>
          <w:t xml:space="preserve">ochorenia. </w:t>
        </w:r>
      </w:ins>
    </w:p>
    <w:p w14:paraId="4F89973C" w14:textId="77777777" w:rsidR="00CE1DE2" w:rsidRDefault="00CE1DE2">
      <w:pPr>
        <w:spacing w:line="276" w:lineRule="auto"/>
        <w:ind w:left="1417" w:hanging="720"/>
        <w:rPr>
          <w:del w:id="836" w:author="Autor" w:date="2021-09-03T21:28:00Z"/>
          <w:rFonts w:ascii="Calibri" w:eastAsia="Calibri" w:hAnsi="Calibri" w:cs="Calibri"/>
          <w:sz w:val="22"/>
          <w:szCs w:val="22"/>
        </w:rPr>
      </w:pPr>
    </w:p>
    <w:p w14:paraId="6C7BB674" w14:textId="77777777" w:rsidR="00CE1DE2" w:rsidRDefault="00942B7F">
      <w:pPr>
        <w:spacing w:line="276" w:lineRule="auto"/>
        <w:ind w:left="705"/>
        <w:rPr>
          <w:del w:id="837" w:author="Autor" w:date="2021-09-03T21:28:00Z"/>
          <w:rFonts w:ascii="Calibri" w:eastAsia="Calibri" w:hAnsi="Calibri" w:cs="Calibri"/>
          <w:sz w:val="22"/>
          <w:szCs w:val="22"/>
        </w:rPr>
      </w:pPr>
      <w:del w:id="838" w:author="Autor" w:date="2021-09-03T21:28:00Z">
        <w:r>
          <w:rPr>
            <w:rFonts w:ascii="Calibri" w:eastAsia="Calibri" w:hAnsi="Calibri" w:cs="Calibri"/>
            <w:b/>
            <w:sz w:val="22"/>
            <w:szCs w:val="22"/>
          </w:rPr>
          <w:delText xml:space="preserve">          (iii)          Prehľad vozidlového parku</w:delText>
        </w:r>
        <w:r>
          <w:rPr>
            <w:rFonts w:ascii="Calibri" w:eastAsia="Calibri" w:hAnsi="Calibri" w:cs="Calibri"/>
            <w:sz w:val="22"/>
            <w:szCs w:val="22"/>
          </w:rPr>
          <w:delText xml:space="preserve">, ktorý bol použitý pri poskytovaní Služby , vrátane uvedenia roku a mesiaca prvej evidencie každého vozidla a výpočtu priemerného veku vozidlového parku;  </w:delText>
        </w:r>
      </w:del>
    </w:p>
    <w:p w14:paraId="6113824A" w14:textId="77777777" w:rsidR="00CE1DE2" w:rsidRDefault="00CE1DE2">
      <w:pPr>
        <w:spacing w:line="276" w:lineRule="auto"/>
        <w:ind w:left="705"/>
        <w:rPr>
          <w:del w:id="839" w:author="Autor" w:date="2021-09-03T21:28:00Z"/>
          <w:rFonts w:ascii="Calibri" w:eastAsia="Calibri" w:hAnsi="Calibri" w:cs="Calibri"/>
          <w:sz w:val="22"/>
          <w:szCs w:val="22"/>
          <w:highlight w:val="yellow"/>
        </w:rPr>
      </w:pPr>
    </w:p>
    <w:p w14:paraId="447A3E5A" w14:textId="77777777" w:rsidR="00CE1DE2" w:rsidRDefault="00942B7F">
      <w:pPr>
        <w:spacing w:line="276" w:lineRule="auto"/>
        <w:ind w:left="705"/>
        <w:rPr>
          <w:del w:id="840" w:author="Autor" w:date="2021-09-03T21:28:00Z"/>
          <w:rFonts w:ascii="Calibri" w:eastAsia="Calibri" w:hAnsi="Calibri" w:cs="Calibri"/>
          <w:strike/>
          <w:sz w:val="22"/>
          <w:szCs w:val="22"/>
        </w:rPr>
      </w:pPr>
      <w:del w:id="841" w:author="Autor" w:date="2021-09-03T21:28:00Z">
        <w:r>
          <w:rPr>
            <w:rFonts w:ascii="Calibri" w:eastAsia="Calibri" w:hAnsi="Calibri" w:cs="Calibri"/>
            <w:sz w:val="22"/>
            <w:szCs w:val="22"/>
          </w:rPr>
          <w:delText xml:space="preserve">         </w:delText>
        </w:r>
        <w:r>
          <w:rPr>
            <w:rFonts w:ascii="Calibri" w:eastAsia="Calibri" w:hAnsi="Calibri" w:cs="Calibri"/>
            <w:b/>
            <w:sz w:val="22"/>
            <w:szCs w:val="22"/>
          </w:rPr>
          <w:delText xml:space="preserve"> (iiii)  </w:delText>
        </w:r>
        <w:r>
          <w:rPr>
            <w:rFonts w:ascii="Calibri" w:eastAsia="Calibri" w:hAnsi="Calibri" w:cs="Calibri"/>
            <w:sz w:val="22"/>
            <w:szCs w:val="22"/>
          </w:rPr>
          <w:delText xml:space="preserve"> </w:delText>
        </w:r>
        <w:r>
          <w:rPr>
            <w:rFonts w:ascii="Calibri" w:eastAsia="Calibri" w:hAnsi="Calibri" w:cs="Calibri"/>
            <w:b/>
            <w:sz w:val="22"/>
            <w:szCs w:val="22"/>
          </w:rPr>
          <w:delText xml:space="preserve">Dáta o predaji  cestovných lístkov  </w:delText>
        </w:r>
        <w:r>
          <w:rPr>
            <w:rFonts w:ascii="Calibri" w:eastAsia="Calibri" w:hAnsi="Calibri" w:cs="Calibri"/>
            <w:sz w:val="22"/>
            <w:szCs w:val="22"/>
          </w:rPr>
          <w:delText xml:space="preserve"> v elektronickej podobe vo formáte CSV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cestovných lístkov. V prípade, že tieto dáta budú súčasťou DCS IDŽK, , táto povinnosť Dopravcovi odpadá.</w:delText>
        </w:r>
      </w:del>
    </w:p>
    <w:p w14:paraId="20B6EAFF" w14:textId="77777777" w:rsidR="00CE1DE2" w:rsidRDefault="00CE1DE2">
      <w:pPr>
        <w:spacing w:line="276" w:lineRule="auto"/>
        <w:ind w:left="705"/>
        <w:rPr>
          <w:del w:id="842" w:author="Autor" w:date="2021-09-03T21:28:00Z"/>
          <w:rFonts w:ascii="Calibri" w:eastAsia="Calibri" w:hAnsi="Calibri" w:cs="Calibri"/>
          <w:sz w:val="22"/>
          <w:szCs w:val="22"/>
        </w:rPr>
      </w:pPr>
    </w:p>
    <w:p w14:paraId="24620C7C" w14:textId="77777777" w:rsidR="00CE1DE2" w:rsidRDefault="00942B7F">
      <w:pPr>
        <w:spacing w:line="276" w:lineRule="auto"/>
        <w:ind w:left="1417" w:hanging="720"/>
        <w:rPr>
          <w:del w:id="843" w:author="Autor" w:date="2021-09-03T21:28:00Z"/>
          <w:rFonts w:ascii="Calibri" w:eastAsia="Calibri" w:hAnsi="Calibri" w:cs="Calibri"/>
          <w:b/>
          <w:sz w:val="22"/>
          <w:szCs w:val="22"/>
        </w:rPr>
      </w:pPr>
      <w:del w:id="844" w:author="Autor" w:date="2021-09-03T21:28:00Z">
        <w:r>
          <w:rPr>
            <w:rFonts w:ascii="Calibri" w:eastAsia="Calibri" w:hAnsi="Calibri" w:cs="Calibri"/>
            <w:b/>
            <w:sz w:val="22"/>
            <w:szCs w:val="22"/>
          </w:rPr>
          <w:delText xml:space="preserve">a to nasledovne: </w:delText>
        </w:r>
      </w:del>
    </w:p>
    <w:p w14:paraId="6085AE56" w14:textId="77777777" w:rsidR="00CE1DE2" w:rsidRDefault="00942B7F">
      <w:pPr>
        <w:spacing w:line="276" w:lineRule="auto"/>
        <w:ind w:left="2160"/>
        <w:rPr>
          <w:del w:id="845" w:author="Autor" w:date="2021-09-03T21:28:00Z"/>
          <w:rFonts w:ascii="Calibri" w:eastAsia="Calibri" w:hAnsi="Calibri" w:cs="Calibri"/>
          <w:sz w:val="22"/>
          <w:szCs w:val="22"/>
        </w:rPr>
      </w:pPr>
      <w:del w:id="846" w:author="Autor" w:date="2021-09-03T21:28:00Z">
        <w:r>
          <w:rPr>
            <w:rFonts w:ascii="Calibri" w:eastAsia="Calibri" w:hAnsi="Calibri" w:cs="Calibri"/>
            <w:i/>
            <w:sz w:val="22"/>
            <w:szCs w:val="22"/>
          </w:rPr>
          <w:delText>Obidva výkazy - “</w:delText>
        </w:r>
        <w:r>
          <w:rPr>
            <w:rFonts w:ascii="Calibri" w:eastAsia="Calibri" w:hAnsi="Calibri" w:cs="Calibri"/>
            <w:b/>
            <w:sz w:val="22"/>
            <w:szCs w:val="22"/>
          </w:rPr>
          <w:delText xml:space="preserve">Výkaz výkonov” a “Výkaz tržieb a iných výnosov” </w:delText>
        </w:r>
        <w:r>
          <w:rPr>
            <w:rFonts w:ascii="Calibri" w:eastAsia="Calibri" w:hAnsi="Calibri" w:cs="Calibri"/>
            <w:sz w:val="22"/>
            <w:szCs w:val="22"/>
          </w:rPr>
          <w:delText xml:space="preserve">predkladá Dopravca Objednávateľovi mesačne najneskôr   do  20 (dvadsiateho) kalendárneho dňa  po skončení príslušného kalendárneho mesiaca.   Výkaz výkonov predkladá Dopravca overený Organizátorom. </w:delText>
        </w:r>
      </w:del>
    </w:p>
    <w:p w14:paraId="037E096A" w14:textId="77777777" w:rsidR="00CE1DE2" w:rsidRDefault="00942B7F">
      <w:pPr>
        <w:spacing w:line="276" w:lineRule="auto"/>
        <w:ind w:left="2160"/>
        <w:rPr>
          <w:del w:id="847" w:author="Autor" w:date="2021-09-03T21:28:00Z"/>
          <w:rFonts w:ascii="Calibri" w:eastAsia="Calibri" w:hAnsi="Calibri" w:cs="Calibri"/>
          <w:sz w:val="22"/>
          <w:szCs w:val="22"/>
        </w:rPr>
      </w:pPr>
      <w:del w:id="848" w:author="Autor" w:date="2021-09-03T21:28:00Z">
        <w:r>
          <w:rPr>
            <w:rFonts w:ascii="Calibri" w:eastAsia="Calibri" w:hAnsi="Calibri" w:cs="Calibri"/>
            <w:i/>
            <w:sz w:val="22"/>
            <w:szCs w:val="22"/>
          </w:rPr>
          <w:delText xml:space="preserve">Prehľad vozidlového parku </w:delText>
        </w:r>
        <w:r>
          <w:rPr>
            <w:rFonts w:ascii="Calibri" w:eastAsia="Calibri" w:hAnsi="Calibri" w:cs="Calibri"/>
            <w:sz w:val="22"/>
            <w:szCs w:val="22"/>
          </w:rPr>
          <w:delText>Dopravca predloží iba vtedy, ak tieto údaje nebudú súčasťou DCS IDŽK a v takom prípade tento prehľad predkladá Objednávateľovi štvrťročne najneskôr do 20 (dvadsiateho) kalendárneho dňa  po skončení príslušného kalendárneho mesiaca.</w:delText>
        </w:r>
      </w:del>
    </w:p>
    <w:p w14:paraId="153BD7C4" w14:textId="77777777" w:rsidR="00CE1DE2" w:rsidRDefault="00942B7F">
      <w:pPr>
        <w:spacing w:line="276" w:lineRule="auto"/>
        <w:ind w:left="705"/>
        <w:rPr>
          <w:del w:id="849" w:author="Autor" w:date="2021-09-03T21:28:00Z"/>
          <w:rFonts w:ascii="Calibri" w:eastAsia="Calibri" w:hAnsi="Calibri" w:cs="Calibri"/>
          <w:sz w:val="22"/>
          <w:szCs w:val="22"/>
        </w:rPr>
      </w:pPr>
      <w:del w:id="850" w:author="Autor" w:date="2021-09-03T21:28:00Z">
        <w:r>
          <w:rPr>
            <w:rFonts w:ascii="Calibri" w:eastAsia="Calibri" w:hAnsi="Calibri" w:cs="Calibri"/>
            <w:sz w:val="22"/>
            <w:szCs w:val="22"/>
          </w:rPr>
          <w:delText xml:space="preserve">                                 </w:delText>
        </w:r>
        <w:r>
          <w:rPr>
            <w:rFonts w:ascii="Calibri" w:eastAsia="Calibri" w:hAnsi="Calibri" w:cs="Calibri"/>
            <w:i/>
            <w:sz w:val="22"/>
            <w:szCs w:val="22"/>
          </w:rPr>
          <w:delText xml:space="preserve">  Dáta o predaji cestovných lístkov  </w:delText>
        </w:r>
        <w:r>
          <w:rPr>
            <w:rFonts w:ascii="Calibri" w:eastAsia="Calibri" w:hAnsi="Calibri" w:cs="Calibri"/>
            <w:sz w:val="22"/>
            <w:szCs w:val="22"/>
          </w:rPr>
          <w:delText xml:space="preserve"> Dopravca predloží iba vtedy, atieto údaje nebudú súčasťou DCS IDŽK a v takom prípade tieto dáta predkladá  najneskôr do 5 ( piatich) pracovných dní po skončení príslušného kalendárneho mesiaca.</w:delText>
        </w:r>
      </w:del>
    </w:p>
    <w:p w14:paraId="33D12CC8" w14:textId="77777777" w:rsidR="00CE1DE2" w:rsidRDefault="00CE1DE2">
      <w:pPr>
        <w:spacing w:line="276" w:lineRule="auto"/>
        <w:ind w:left="705"/>
        <w:rPr>
          <w:del w:id="851" w:author="Autor" w:date="2021-09-03T21:28:00Z"/>
          <w:rFonts w:ascii="Calibri" w:eastAsia="Calibri" w:hAnsi="Calibri" w:cs="Calibri"/>
          <w:sz w:val="22"/>
          <w:szCs w:val="22"/>
        </w:rPr>
      </w:pPr>
    </w:p>
    <w:p w14:paraId="7AAFBF6E" w14:textId="77777777" w:rsidR="00CE1DE2" w:rsidRDefault="00942B7F">
      <w:pPr>
        <w:spacing w:line="276" w:lineRule="auto"/>
        <w:ind w:left="705"/>
        <w:rPr>
          <w:del w:id="852" w:author="Autor" w:date="2021-09-03T21:28:00Z"/>
          <w:rFonts w:ascii="Calibri" w:eastAsia="Calibri" w:hAnsi="Calibri" w:cs="Calibri"/>
          <w:sz w:val="22"/>
          <w:szCs w:val="22"/>
        </w:rPr>
      </w:pPr>
      <w:del w:id="853" w:author="Autor" w:date="2021-09-03T21:28:00Z">
        <w:r>
          <w:rPr>
            <w:rFonts w:ascii="Calibri" w:eastAsia="Calibri" w:hAnsi="Calibri" w:cs="Calibri"/>
            <w:sz w:val="22"/>
            <w:szCs w:val="22"/>
          </w:rPr>
          <w:delText xml:space="preserve">Vzorové formuláre Výkazov výkonov, Výkazov tržieb a iných výnosov a  Prehľad vozidlového parku tvoria </w:delText>
        </w:r>
        <w:r>
          <w:rPr>
            <w:rFonts w:ascii="Calibri" w:eastAsia="Calibri" w:hAnsi="Calibri" w:cs="Calibri"/>
            <w:b/>
            <w:sz w:val="22"/>
            <w:szCs w:val="22"/>
          </w:rPr>
          <w:delText>Prílohu č. 10 - Vzorové formuláre</w:delText>
        </w:r>
        <w:r>
          <w:rPr>
            <w:rFonts w:ascii="Calibri" w:eastAsia="Calibri" w:hAnsi="Calibri" w:cs="Calibri"/>
            <w:sz w:val="22"/>
            <w:szCs w:val="22"/>
          </w:rPr>
          <w:delText xml:space="preserve">  Zmluvy.   Objednávateľ si vyhradzuje právo  Prílohu č. 10 - Vzorové formuláre Zmluvy  jednostranne aktualizovať počas trvania Zmluvy,  pričom aktualizované znenie  Dopravcovi písomne oznámi jeden mesiac vopred. </w:delText>
        </w:r>
      </w:del>
    </w:p>
    <w:p w14:paraId="434FE9CE" w14:textId="77777777" w:rsidR="00CE1DE2" w:rsidRDefault="00CE1DE2">
      <w:pPr>
        <w:spacing w:line="276" w:lineRule="auto"/>
        <w:ind w:left="2125"/>
        <w:rPr>
          <w:del w:id="854" w:author="Autor" w:date="2021-09-03T21:28:00Z"/>
          <w:rFonts w:ascii="Calibri" w:eastAsia="Calibri" w:hAnsi="Calibri" w:cs="Calibri"/>
          <w:sz w:val="22"/>
          <w:szCs w:val="22"/>
        </w:rPr>
      </w:pPr>
    </w:p>
    <w:p w14:paraId="6BC94DA3" w14:textId="77777777" w:rsidR="00CE1DE2" w:rsidRDefault="00942B7F">
      <w:pPr>
        <w:spacing w:line="276" w:lineRule="auto"/>
        <w:ind w:left="1418" w:hanging="709"/>
        <w:rPr>
          <w:del w:id="855" w:author="Autor" w:date="2021-09-03T21:28:00Z"/>
          <w:rFonts w:ascii="Calibri" w:eastAsia="Calibri" w:hAnsi="Calibri" w:cs="Calibri"/>
          <w:sz w:val="22"/>
          <w:szCs w:val="22"/>
        </w:rPr>
      </w:pPr>
      <w:del w:id="856" w:author="Autor" w:date="2021-09-03T21:28:00Z">
        <w:r>
          <w:rPr>
            <w:rFonts w:ascii="Calibri" w:eastAsia="Calibri" w:hAnsi="Calibri" w:cs="Calibri"/>
            <w:sz w:val="22"/>
            <w:szCs w:val="22"/>
          </w:rPr>
          <w:delText xml:space="preserve">(b)      </w:delText>
        </w:r>
        <w:r>
          <w:rPr>
            <w:rFonts w:ascii="Calibri" w:eastAsia="Calibri" w:hAnsi="Calibri" w:cs="Calibri"/>
            <w:b/>
            <w:sz w:val="22"/>
            <w:szCs w:val="22"/>
          </w:rPr>
          <w:delText>Dopravca je povinný</w:delText>
        </w:r>
        <w:r>
          <w:rPr>
            <w:rFonts w:ascii="Calibri" w:eastAsia="Calibri" w:hAnsi="Calibri" w:cs="Calibri"/>
            <w:sz w:val="22"/>
            <w:szCs w:val="22"/>
          </w:rPr>
          <w:delText xml:space="preserve"> na základe skutočnosti a na základe predložených mesačných Výkazov výkonov a Výkazov tržieb a iných výnosov  </w:delText>
        </w:r>
        <w:r>
          <w:rPr>
            <w:rFonts w:ascii="Calibri" w:eastAsia="Calibri" w:hAnsi="Calibri" w:cs="Calibri"/>
            <w:b/>
            <w:sz w:val="22"/>
            <w:szCs w:val="22"/>
          </w:rPr>
          <w:delText xml:space="preserve"> vykonať  štvrťročné zúčtovanie </w:delText>
        </w:r>
        <w:r>
          <w:rPr>
            <w:rFonts w:ascii="Calibri" w:eastAsia="Calibri" w:hAnsi="Calibri" w:cs="Calibri"/>
            <w:b/>
            <w:i/>
            <w:sz w:val="22"/>
            <w:szCs w:val="22"/>
          </w:rPr>
          <w:delText xml:space="preserve">vrátane aktualizácie   ceny za poskytovanie Služby </w:delText>
        </w:r>
        <w:r>
          <w:rPr>
            <w:rFonts w:ascii="Calibri" w:eastAsia="Calibri" w:hAnsi="Calibri" w:cs="Calibri"/>
            <w:sz w:val="22"/>
            <w:szCs w:val="22"/>
          </w:rPr>
          <w:delText xml:space="preserve"> v zmysle bodu  6.2 Zmluvy a jeho podbodov  a predložiť ho Objednávateľovi  na kontrolu   do 25 (dvadsiateho piateho)  kalendárneho dňa  po skončení kalendárneho štvrťroka. </w:delText>
        </w:r>
      </w:del>
    </w:p>
    <w:p w14:paraId="77BBD322" w14:textId="24B46332" w:rsidR="00C42294" w:rsidRDefault="00942B7F">
      <w:pPr>
        <w:widowControl w:val="0"/>
        <w:numPr>
          <w:ilvl w:val="2"/>
          <w:numId w:val="40"/>
        </w:numPr>
        <w:pBdr>
          <w:top w:val="nil"/>
          <w:left w:val="nil"/>
          <w:bottom w:val="nil"/>
          <w:right w:val="nil"/>
          <w:between w:val="nil"/>
        </w:pBdr>
        <w:spacing w:after="240" w:line="276" w:lineRule="auto"/>
        <w:rPr>
          <w:ins w:id="857" w:author="Autor" w:date="2021-09-03T21:28:00Z"/>
          <w:rFonts w:ascii="Calibri" w:eastAsia="Calibri" w:hAnsi="Calibri" w:cs="Calibri"/>
          <w:color w:val="000000"/>
          <w:sz w:val="22"/>
          <w:szCs w:val="22"/>
        </w:rPr>
      </w:pPr>
      <w:del w:id="858" w:author="Autor" w:date="2021-09-03T21:28:00Z">
        <w:r>
          <w:rPr>
            <w:rFonts w:ascii="Calibri" w:eastAsia="Calibri" w:hAnsi="Calibri" w:cs="Calibri"/>
            <w:sz w:val="22"/>
            <w:szCs w:val="22"/>
          </w:rPr>
          <w:delText xml:space="preserve">Vzorový formulár </w:delText>
        </w:r>
        <w:r>
          <w:rPr>
            <w:rFonts w:ascii="Calibri" w:eastAsia="Calibri" w:hAnsi="Calibri" w:cs="Calibri"/>
            <w:i/>
            <w:sz w:val="22"/>
            <w:szCs w:val="22"/>
          </w:rPr>
          <w:delText xml:space="preserve"> </w:delText>
        </w:r>
        <w:r>
          <w:rPr>
            <w:rFonts w:ascii="Calibri" w:eastAsia="Calibri" w:hAnsi="Calibri" w:cs="Calibri"/>
            <w:sz w:val="22"/>
            <w:szCs w:val="22"/>
          </w:rPr>
          <w:delText>štvrťročného</w:delText>
        </w:r>
      </w:del>
      <w:ins w:id="859" w:author="Autor" w:date="2021-09-03T21:28:00Z">
        <w:r w:rsidR="00972AD3">
          <w:rPr>
            <w:rFonts w:ascii="Calibri" w:eastAsia="Calibri" w:hAnsi="Calibri" w:cs="Calibri"/>
            <w:color w:val="000000"/>
            <w:sz w:val="22"/>
            <w:szCs w:val="22"/>
          </w:rPr>
          <w:t>Objednávateľ bude vykonávať štvrťročnú kontrolu skutočných nákladov,</w:t>
        </w:r>
        <w:r w:rsidR="00972AD3">
          <w:rPr>
            <w:rFonts w:ascii="Calibri" w:eastAsia="Calibri" w:hAnsi="Calibri" w:cs="Calibri"/>
            <w:color w:val="000000"/>
            <w:sz w:val="22"/>
            <w:szCs w:val="22"/>
          </w:rPr>
          <w:t xml:space="preserve"> ktoré Dopravca uviedol v aktualizovanej Prílohe č. 12 Zmluvy podľa bodu 6.4.1 (i) a to v rozsahu či deklarované skutočné náklady zodpovedajú tomu, čo má Dopravca evidované v účtovníctve a tiež, či skutočné náklady boli dôvodne a opodstatnene vynaložené aj</w:t>
        </w:r>
        <w:r w:rsidR="00972AD3">
          <w:rPr>
            <w:rFonts w:ascii="Calibri" w:eastAsia="Calibri" w:hAnsi="Calibri" w:cs="Calibri"/>
            <w:color w:val="000000"/>
            <w:sz w:val="22"/>
            <w:szCs w:val="22"/>
          </w:rPr>
          <w:t xml:space="preserve"> s prihliadnutím na obvyklosť cien v danom mieste a čase. Takéto náklady je Objednávateľ oprávnený neuznať. Okrem toho, je Objednávateľ oprávnený </w:t>
        </w:r>
        <w:r w:rsidR="00972AD3">
          <w:rPr>
            <w:rFonts w:ascii="Calibri" w:eastAsia="Calibri" w:hAnsi="Calibri" w:cs="Calibri"/>
            <w:sz w:val="22"/>
            <w:szCs w:val="22"/>
          </w:rPr>
          <w:t>neu</w:t>
        </w:r>
        <w:r w:rsidR="00972AD3">
          <w:rPr>
            <w:rFonts w:ascii="Calibri" w:eastAsia="Calibri" w:hAnsi="Calibri" w:cs="Calibri"/>
            <w:color w:val="000000"/>
            <w:sz w:val="22"/>
            <w:szCs w:val="22"/>
          </w:rPr>
          <w:t xml:space="preserve">znať Dopravcovi: </w:t>
        </w:r>
      </w:ins>
    </w:p>
    <w:p w14:paraId="7B9FBECD" w14:textId="77777777" w:rsidR="00C42294" w:rsidRDefault="00972AD3">
      <w:pPr>
        <w:widowControl w:val="0"/>
        <w:spacing w:after="200" w:line="276" w:lineRule="auto"/>
        <w:ind w:left="1275" w:hanging="566"/>
        <w:rPr>
          <w:ins w:id="860" w:author="Autor" w:date="2021-09-03T21:28:00Z"/>
          <w:rFonts w:ascii="Calibri" w:eastAsia="Calibri" w:hAnsi="Calibri" w:cs="Calibri"/>
          <w:sz w:val="22"/>
          <w:szCs w:val="22"/>
        </w:rPr>
      </w:pPr>
      <w:ins w:id="861" w:author="Autor" w:date="2021-09-03T21:28:00Z">
        <w:r>
          <w:rPr>
            <w:rFonts w:ascii="Calibri" w:eastAsia="Calibri" w:hAnsi="Calibri" w:cs="Calibri"/>
            <w:sz w:val="22"/>
            <w:szCs w:val="22"/>
          </w:rPr>
          <w:t xml:space="preserve">(i) </w:t>
        </w:r>
        <w:r>
          <w:rPr>
            <w:rFonts w:ascii="Calibri" w:eastAsia="Calibri" w:hAnsi="Calibri" w:cs="Calibri"/>
            <w:sz w:val="22"/>
            <w:szCs w:val="22"/>
          </w:rPr>
          <w:tab/>
        </w:r>
        <w:r>
          <w:rPr>
            <w:rFonts w:ascii="Calibri" w:eastAsia="Calibri" w:hAnsi="Calibri" w:cs="Calibri"/>
            <w:sz w:val="22"/>
            <w:szCs w:val="22"/>
          </w:rPr>
          <w:t>pri ročnom zúčtovaní skutočné náklady v časti nákladov na PHM, Mzdové náklady a Ostatné náklady (platí pre každú kategóriu jednotlivo), ktoré prekročili príslušnú časť ceny na PHM, Mzdové náklady a Ostatné náklady, ktoré Dopravca uviedol vo svojej Ponuke p</w:t>
        </w:r>
        <w:r>
          <w:rPr>
            <w:rFonts w:ascii="Calibri" w:eastAsia="Calibri" w:hAnsi="Calibri" w:cs="Calibri"/>
            <w:sz w:val="22"/>
            <w:szCs w:val="22"/>
          </w:rPr>
          <w:t>o valorizácii v príslušnom kalendárnom roku podľa bodov 6.3.4 až 6.3.8 (C</w:t>
        </w:r>
        <w:r>
          <w:rPr>
            <w:rFonts w:ascii="Calibri" w:eastAsia="Calibri" w:hAnsi="Calibri" w:cs="Calibri"/>
            <w:sz w:val="22"/>
            <w:szCs w:val="22"/>
            <w:vertAlign w:val="subscript"/>
          </w:rPr>
          <w:t>SPOLUX</w:t>
        </w:r>
        <w:r>
          <w:rPr>
            <w:rFonts w:ascii="Calibri" w:eastAsia="Calibri" w:hAnsi="Calibri" w:cs="Calibri"/>
            <w:sz w:val="22"/>
            <w:szCs w:val="22"/>
          </w:rPr>
          <w:t>) a po zohľadnení zmeny počtu skutočne ubehnutých kilometrov oproti východiskovému počtu kilometrov (KM</w:t>
        </w:r>
        <w:r>
          <w:rPr>
            <w:rFonts w:ascii="Calibri" w:eastAsia="Calibri" w:hAnsi="Calibri" w:cs="Calibri"/>
            <w:sz w:val="22"/>
            <w:szCs w:val="22"/>
            <w:vertAlign w:val="subscript"/>
          </w:rPr>
          <w:t>CPX</w:t>
        </w:r>
        <w:r>
          <w:rPr>
            <w:rFonts w:ascii="Calibri" w:eastAsia="Calibri" w:hAnsi="Calibri" w:cs="Calibri"/>
            <w:sz w:val="22"/>
            <w:szCs w:val="22"/>
          </w:rPr>
          <w:t>/KM</w:t>
        </w:r>
        <w:r>
          <w:rPr>
            <w:rFonts w:ascii="Calibri" w:eastAsia="Calibri" w:hAnsi="Calibri" w:cs="Calibri"/>
            <w:sz w:val="22"/>
            <w:szCs w:val="22"/>
            <w:vertAlign w:val="subscript"/>
          </w:rPr>
          <w:t xml:space="preserve">VP0X </w:t>
        </w:r>
        <w:r>
          <w:rPr>
            <w:rFonts w:ascii="Calibri" w:eastAsia="Calibri" w:hAnsi="Calibri" w:cs="Calibri"/>
            <w:sz w:val="22"/>
            <w:szCs w:val="22"/>
          </w:rPr>
          <w:t>);</w:t>
        </w:r>
      </w:ins>
    </w:p>
    <w:p w14:paraId="3A67BDA0" w14:textId="77777777" w:rsidR="00C42294" w:rsidRDefault="00972AD3">
      <w:pPr>
        <w:widowControl w:val="0"/>
        <w:pBdr>
          <w:top w:val="nil"/>
          <w:left w:val="nil"/>
          <w:bottom w:val="nil"/>
          <w:right w:val="nil"/>
          <w:between w:val="nil"/>
        </w:pBdr>
        <w:spacing w:after="200" w:line="276" w:lineRule="auto"/>
        <w:ind w:left="1275" w:hanging="566"/>
        <w:rPr>
          <w:ins w:id="862" w:author="Autor" w:date="2021-09-03T21:28:00Z"/>
          <w:rFonts w:ascii="Calibri" w:eastAsia="Calibri" w:hAnsi="Calibri" w:cs="Calibri"/>
          <w:sz w:val="22"/>
          <w:szCs w:val="22"/>
        </w:rPr>
      </w:pPr>
      <w:ins w:id="863" w:author="Autor" w:date="2021-09-03T21:28:00Z">
        <w:r>
          <w:rPr>
            <w:rFonts w:ascii="Calibri" w:eastAsia="Calibri" w:hAnsi="Calibri" w:cs="Calibri"/>
            <w:sz w:val="22"/>
            <w:szCs w:val="22"/>
          </w:rPr>
          <w:t xml:space="preserve">(ii) </w:t>
        </w:r>
        <w:r>
          <w:rPr>
            <w:rFonts w:ascii="Calibri" w:eastAsia="Calibri" w:hAnsi="Calibri" w:cs="Calibri"/>
            <w:sz w:val="22"/>
            <w:szCs w:val="22"/>
          </w:rPr>
          <w:tab/>
        </w:r>
        <w:r>
          <w:rPr>
            <w:rFonts w:ascii="Calibri" w:eastAsia="Calibri" w:hAnsi="Calibri" w:cs="Calibri"/>
            <w:sz w:val="22"/>
            <w:szCs w:val="22"/>
          </w:rPr>
          <w:t>pri štvrťročných kontrolách skutočné Iné náklady (položka 2.4.8. v Prílohe č. 12), ktoré prekročili 10% zo skutočných Prevádzkových nákladov (položka 2.0.0. v Prílohe č. 12) bez Operatívneho lízingu (položka 2.4.1. v Prílohe č. 12), Nákladov na zmluvných v</w:t>
        </w:r>
        <w:r>
          <w:rPr>
            <w:rFonts w:ascii="Calibri" w:eastAsia="Calibri" w:hAnsi="Calibri" w:cs="Calibri"/>
            <w:sz w:val="22"/>
            <w:szCs w:val="22"/>
          </w:rPr>
          <w:t>odičov (položka 2.4.6. v Prílohe č. 12) a Nákladov na zmluvných pracovníkov (2.4.7. v Prílohe č. 12);</w:t>
        </w:r>
      </w:ins>
    </w:p>
    <w:p w14:paraId="38E28668" w14:textId="77777777" w:rsidR="00C42294" w:rsidRDefault="00972AD3">
      <w:pPr>
        <w:widowControl w:val="0"/>
        <w:pBdr>
          <w:top w:val="nil"/>
          <w:left w:val="nil"/>
          <w:bottom w:val="nil"/>
          <w:right w:val="nil"/>
          <w:between w:val="nil"/>
        </w:pBdr>
        <w:spacing w:after="240" w:line="276" w:lineRule="auto"/>
        <w:ind w:left="1276" w:hanging="567"/>
        <w:rPr>
          <w:ins w:id="864" w:author="Autor" w:date="2021-09-03T21:28:00Z"/>
          <w:rFonts w:ascii="Calibri" w:eastAsia="Calibri" w:hAnsi="Calibri" w:cs="Calibri"/>
          <w:sz w:val="22"/>
          <w:szCs w:val="22"/>
        </w:rPr>
      </w:pPr>
      <w:ins w:id="865" w:author="Autor" w:date="2021-09-03T21:28:00Z">
        <w:r>
          <w:rPr>
            <w:rFonts w:ascii="Calibri" w:eastAsia="Calibri" w:hAnsi="Calibri" w:cs="Calibri"/>
            <w:sz w:val="22"/>
            <w:szCs w:val="22"/>
          </w:rPr>
          <w:t xml:space="preserve">(iii) </w:t>
        </w:r>
        <w:r>
          <w:rPr>
            <w:rFonts w:ascii="Calibri" w:eastAsia="Calibri" w:hAnsi="Calibri" w:cs="Calibri"/>
            <w:sz w:val="22"/>
            <w:szCs w:val="22"/>
          </w:rPr>
          <w:tab/>
          <w:t xml:space="preserve">pri štvrťročných kontrolách skutočné Osobné náklady na ostatných zamestnancov (položka 3.2.0. v Prílohe č. 12), ktoré prekročili 15% zo skutočných </w:t>
        </w:r>
        <w:r>
          <w:rPr>
            <w:rFonts w:ascii="Calibri" w:eastAsia="Calibri" w:hAnsi="Calibri" w:cs="Calibri"/>
            <w:sz w:val="22"/>
            <w:szCs w:val="22"/>
          </w:rPr>
          <w:t xml:space="preserve">Osobných nákladov (položka 3.0.0. v Prílohe č. 12). </w:t>
        </w:r>
      </w:ins>
    </w:p>
    <w:p w14:paraId="654B111B" w14:textId="77777777" w:rsidR="00C42294" w:rsidRDefault="00972AD3">
      <w:pPr>
        <w:widowControl w:val="0"/>
        <w:numPr>
          <w:ilvl w:val="2"/>
          <w:numId w:val="40"/>
        </w:numPr>
        <w:pBdr>
          <w:top w:val="nil"/>
          <w:left w:val="nil"/>
          <w:bottom w:val="nil"/>
          <w:right w:val="nil"/>
          <w:between w:val="nil"/>
        </w:pBdr>
        <w:spacing w:after="240" w:line="276" w:lineRule="auto"/>
        <w:rPr>
          <w:ins w:id="866" w:author="Autor" w:date="2021-09-03T21:28:00Z"/>
          <w:rFonts w:ascii="Calibri" w:eastAsia="Calibri" w:hAnsi="Calibri" w:cs="Calibri"/>
          <w:color w:val="000000"/>
          <w:sz w:val="22"/>
          <w:szCs w:val="22"/>
        </w:rPr>
      </w:pPr>
      <w:ins w:id="867" w:author="Autor" w:date="2021-09-03T21:28:00Z">
        <w:r>
          <w:rPr>
            <w:rFonts w:ascii="Calibri" w:eastAsia="Calibri" w:hAnsi="Calibri" w:cs="Calibri"/>
            <w:color w:val="000000"/>
            <w:sz w:val="22"/>
            <w:szCs w:val="22"/>
          </w:rPr>
          <w:t>Pri vykonávaní štvrťročnej kontroly sa Dopravca zaväzuje poskytnúť Objednávateľovi všetku potrebnú súčinnosť na to, aby Objednávateľ dokázal skontrolovať správnosť a úplnosť aktualizovanej Prílohy č. 12,</w:t>
        </w:r>
        <w:r>
          <w:rPr>
            <w:rFonts w:ascii="Calibri" w:eastAsia="Calibri" w:hAnsi="Calibri" w:cs="Calibri"/>
            <w:color w:val="000000"/>
            <w:sz w:val="22"/>
            <w:szCs w:val="22"/>
          </w:rPr>
          <w:t xml:space="preserve">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w:t>
        </w:r>
        <w:r>
          <w:rPr>
            <w:rFonts w:ascii="Calibri" w:eastAsia="Calibri" w:hAnsi="Calibri" w:cs="Calibri"/>
            <w:color w:val="000000"/>
            <w:sz w:val="22"/>
            <w:szCs w:val="22"/>
          </w:rPr>
          <w:t xml:space="preserve"> dôvodne a opodstatnene vynaložené aj s prihliadnutím na obvyklosť cien v danom mieste a čase, za ktoré Dopravca obstaral tovary a služby, ktorých sa náklady týkajú.</w:t>
        </w:r>
      </w:ins>
    </w:p>
    <w:p w14:paraId="0BDC2409" w14:textId="77777777" w:rsidR="00C42294" w:rsidRDefault="00972AD3">
      <w:pPr>
        <w:widowControl w:val="0"/>
        <w:numPr>
          <w:ilvl w:val="2"/>
          <w:numId w:val="40"/>
        </w:numPr>
        <w:pBdr>
          <w:top w:val="nil"/>
          <w:left w:val="nil"/>
          <w:bottom w:val="nil"/>
          <w:right w:val="nil"/>
          <w:between w:val="nil"/>
        </w:pBdr>
        <w:spacing w:after="240" w:line="276" w:lineRule="auto"/>
        <w:rPr>
          <w:ins w:id="868" w:author="Autor" w:date="2021-09-03T21:28:00Z"/>
          <w:rFonts w:ascii="Calibri" w:eastAsia="Calibri" w:hAnsi="Calibri" w:cs="Calibri"/>
          <w:color w:val="000000"/>
          <w:sz w:val="22"/>
          <w:szCs w:val="22"/>
        </w:rPr>
      </w:pPr>
      <w:ins w:id="869" w:author="Autor" w:date="2021-09-03T21:28:00Z">
        <w:r>
          <w:rPr>
            <w:rFonts w:ascii="Calibri" w:eastAsia="Calibri" w:hAnsi="Calibri" w:cs="Calibri"/>
            <w:color w:val="000000"/>
            <w:sz w:val="22"/>
            <w:szCs w:val="22"/>
          </w:rPr>
          <w:t>Objednávateľ začne s vykonávaním štvrťročnej kontroly do 10 kalendárnych dní odo dňa doruč</w:t>
        </w:r>
        <w:r>
          <w:rPr>
            <w:rFonts w:ascii="Calibri" w:eastAsia="Calibri" w:hAnsi="Calibri" w:cs="Calibri"/>
            <w:color w:val="000000"/>
            <w:sz w:val="22"/>
            <w:szCs w:val="22"/>
          </w:rPr>
          <w:t>enia všetkých dokumentov podľa bodu 6.4.1 a kontrolu ukončí vydaním protokolu do 30 kalendárnych dní odo dňa začatia kontroly. Dopravca sa k protokolu o výsledku kontroly vyjadrí v lehote päť kalendárnych dní. Pokiaľ Dopravca nebude súhlasiť s výsledkom ko</w:t>
        </w:r>
        <w:r>
          <w:rPr>
            <w:rFonts w:ascii="Calibri" w:eastAsia="Calibri" w:hAnsi="Calibri" w:cs="Calibri"/>
            <w:color w:val="000000"/>
            <w:sz w:val="22"/>
            <w:szCs w:val="22"/>
          </w:rPr>
          <w:t>ntroly, je povinný vo vyjadrení uviesť dostatočné odôvodnenie. Do 5 kalendárnych dní odo dňa doručenia vyjadrenia Dopravcu, Objednávateľ zhodnotí či akceptuje vyjadrenie Dopravcu, ktorým rozporuje závery vykonanej štvrťročnej kontroly. Pokiaľ vyjadrenie Do</w:t>
        </w:r>
        <w:r>
          <w:rPr>
            <w:rFonts w:ascii="Calibri" w:eastAsia="Calibri" w:hAnsi="Calibri" w:cs="Calibri"/>
            <w:color w:val="000000"/>
            <w:sz w:val="22"/>
            <w:szCs w:val="22"/>
          </w:rPr>
          <w:t>pravcu Objednávateľ akceptuje vyhotoví bezodkladne opravný protokol. Pokiaľ vyjadrenie Dopravcu Objednávateľ neakceptuje, o spore rozhodne súdny znalec. Náklady na znalca bude znášať tá strana, ktorej budú výsledky znaleckého posudku na ťarchu. Pokiaľ sa s</w:t>
        </w:r>
        <w:r>
          <w:rPr>
            <w:rFonts w:ascii="Calibri" w:eastAsia="Calibri" w:hAnsi="Calibri" w:cs="Calibri"/>
            <w:color w:val="000000"/>
            <w:sz w:val="22"/>
            <w:szCs w:val="22"/>
          </w:rPr>
          <w:t>trany nedohodnú na osobe znalca, Zmluvné strany budú znalca losovať, pričom každá Zmluvná strana navrhne jedného kandidáta. Pokiaľ sa strany nedohodnú na tom, kto bude z dvoch kandidátov losovať, losovať bude štatutárny orgán Objednávateľa. Pokiaľ niektorá</w:t>
        </w:r>
        <w:r>
          <w:rPr>
            <w:rFonts w:ascii="Calibri" w:eastAsia="Calibri" w:hAnsi="Calibri" w:cs="Calibri"/>
            <w:color w:val="000000"/>
            <w:sz w:val="22"/>
            <w:szCs w:val="22"/>
          </w:rPr>
          <w:t xml:space="preserve"> zo strán nepredloží kandidáta, platí, že vybraným súdnym znalcom bude predložený kandidát druhej strany. Zmluvný vzťah so znalcom uzavrie Objednávateľ. Pokiaľ výsledok znaleckého posudku pôjde na ťarchu Dopravcu a Dopravca na výzvu Objednávateľ neuhradí n</w:t>
        </w:r>
        <w:r>
          <w:rPr>
            <w:rFonts w:ascii="Calibri" w:eastAsia="Calibri" w:hAnsi="Calibri" w:cs="Calibri"/>
            <w:color w:val="000000"/>
            <w:sz w:val="22"/>
            <w:szCs w:val="22"/>
          </w:rPr>
          <w:t xml:space="preserve">áklady na znalca, Objednávateľ bude oprávnený započítať túto pohľadávku voči Dopravcovi proti pohľadávke Dopravcu na uhradenie nedoplatku.  </w:t>
        </w:r>
      </w:ins>
    </w:p>
    <w:p w14:paraId="175F1DFA" w14:textId="77777777" w:rsidR="00C42294" w:rsidRDefault="00972AD3">
      <w:pPr>
        <w:widowControl w:val="0"/>
        <w:numPr>
          <w:ilvl w:val="2"/>
          <w:numId w:val="40"/>
        </w:numPr>
        <w:pBdr>
          <w:top w:val="nil"/>
          <w:left w:val="nil"/>
          <w:bottom w:val="nil"/>
          <w:right w:val="nil"/>
          <w:between w:val="nil"/>
        </w:pBdr>
        <w:spacing w:after="240" w:line="276" w:lineRule="auto"/>
        <w:rPr>
          <w:ins w:id="870" w:author="Autor" w:date="2021-09-03T21:28:00Z"/>
          <w:rFonts w:ascii="Calibri" w:eastAsia="Calibri" w:hAnsi="Calibri" w:cs="Calibri"/>
          <w:color w:val="000000"/>
          <w:sz w:val="22"/>
          <w:szCs w:val="22"/>
        </w:rPr>
      </w:pPr>
      <w:ins w:id="871" w:author="Autor" w:date="2021-09-03T21:28:00Z">
        <w:r>
          <w:rPr>
            <w:rFonts w:ascii="Calibri" w:eastAsia="Calibri" w:hAnsi="Calibri" w:cs="Calibri"/>
            <w:color w:val="000000"/>
            <w:sz w:val="22"/>
            <w:szCs w:val="22"/>
          </w:rPr>
          <w:t>Do troch kalendárnych dní po doručení protokolu zo štvrťročnej kontroly posledného kalendárneho štvrťroku, ktorý Do</w:t>
        </w:r>
        <w:r>
          <w:rPr>
            <w:rFonts w:ascii="Calibri" w:eastAsia="Calibri" w:hAnsi="Calibri" w:cs="Calibri"/>
            <w:color w:val="000000"/>
            <w:sz w:val="22"/>
            <w:szCs w:val="22"/>
          </w:rPr>
          <w:t>pravca potvr</w:t>
        </w:r>
        <w:r>
          <w:rPr>
            <w:rFonts w:ascii="Calibri" w:eastAsia="Calibri" w:hAnsi="Calibri" w:cs="Calibri"/>
            <w:color w:val="000000"/>
            <w:sz w:val="22"/>
            <w:szCs w:val="22"/>
          </w:rPr>
          <w:t xml:space="preserve">dil alebo o ktorom rozhodol znalec, </w:t>
        </w:r>
        <w:r>
          <w:rPr>
            <w:rFonts w:ascii="Calibri" w:eastAsia="Calibri" w:hAnsi="Calibri" w:cs="Calibri"/>
            <w:color w:val="000000"/>
            <w:sz w:val="22"/>
            <w:szCs w:val="22"/>
          </w:rPr>
          <w:t xml:space="preserve">Dopravca vykoná ročné zúčtovanie za príslušný kalendárny rok podľa nasledujúceho vzorca: </w:t>
        </w:r>
      </w:ins>
    </w:p>
    <w:p w14:paraId="370DB5D8" w14:textId="77777777" w:rsidR="00C42294" w:rsidRDefault="00972AD3">
      <w:pPr>
        <w:spacing w:line="276" w:lineRule="auto"/>
        <w:ind w:left="935"/>
        <w:jc w:val="center"/>
        <w:rPr>
          <w:ins w:id="872" w:author="Autor" w:date="2021-09-03T21:28:00Z"/>
          <w:rFonts w:ascii="Calibri" w:eastAsia="Calibri" w:hAnsi="Calibri" w:cs="Calibri"/>
          <w:b/>
          <w:sz w:val="22"/>
          <w:szCs w:val="22"/>
          <w:vertAlign w:val="subscript"/>
        </w:rPr>
      </w:pPr>
      <w:ins w:id="873" w:author="Autor" w:date="2021-09-03T21:28:00Z">
        <w:r>
          <w:rPr>
            <w:rFonts w:ascii="Calibri" w:eastAsia="Calibri" w:hAnsi="Calibri" w:cs="Calibri"/>
            <w:b/>
            <w:sz w:val="22"/>
            <w:szCs w:val="22"/>
          </w:rPr>
          <w:t>ZUC</w:t>
        </w:r>
        <w:r>
          <w:rPr>
            <w:rFonts w:ascii="Calibri" w:eastAsia="Calibri" w:hAnsi="Calibri" w:cs="Calibri"/>
            <w:b/>
            <w:sz w:val="22"/>
            <w:szCs w:val="22"/>
            <w:vertAlign w:val="subscript"/>
          </w:rPr>
          <w:t xml:space="preserve">U </w:t>
        </w:r>
        <w:r>
          <w:rPr>
            <w:rFonts w:ascii="Calibri" w:eastAsia="Calibri" w:hAnsi="Calibri" w:cs="Calibri"/>
            <w:b/>
            <w:sz w:val="22"/>
            <w:szCs w:val="22"/>
          </w:rPr>
          <w:t>= CS</w:t>
        </w:r>
        <w:r>
          <w:rPr>
            <w:rFonts w:ascii="Calibri" w:eastAsia="Calibri" w:hAnsi="Calibri" w:cs="Calibri"/>
            <w:b/>
            <w:sz w:val="22"/>
            <w:szCs w:val="22"/>
            <w:vertAlign w:val="subscript"/>
          </w:rPr>
          <w:t xml:space="preserve">U </w:t>
        </w:r>
        <w:r>
          <w:rPr>
            <w:rFonts w:ascii="Calibri" w:eastAsia="Calibri" w:hAnsi="Calibri" w:cs="Calibri"/>
            <w:b/>
            <w:sz w:val="22"/>
            <w:szCs w:val="22"/>
          </w:rPr>
          <w:t>- T</w:t>
        </w:r>
        <w:r>
          <w:rPr>
            <w:rFonts w:ascii="Calibri" w:eastAsia="Calibri" w:hAnsi="Calibri" w:cs="Calibri"/>
            <w:b/>
            <w:sz w:val="22"/>
            <w:szCs w:val="22"/>
            <w:vertAlign w:val="subscript"/>
          </w:rPr>
          <w:t xml:space="preserve">U </w:t>
        </w:r>
        <w:r>
          <w:rPr>
            <w:rFonts w:ascii="Calibri" w:eastAsia="Calibri" w:hAnsi="Calibri" w:cs="Calibri"/>
            <w:b/>
            <w:sz w:val="22"/>
            <w:szCs w:val="22"/>
          </w:rPr>
          <w:t>- Z</w:t>
        </w:r>
        <w:r>
          <w:rPr>
            <w:rFonts w:ascii="Calibri" w:eastAsia="Calibri" w:hAnsi="Calibri" w:cs="Calibri"/>
            <w:b/>
            <w:sz w:val="22"/>
            <w:szCs w:val="22"/>
            <w:vertAlign w:val="subscript"/>
          </w:rPr>
          <w:t>U</w:t>
        </w:r>
      </w:ins>
    </w:p>
    <w:p w14:paraId="2405F7E3" w14:textId="77777777" w:rsidR="00C42294" w:rsidRDefault="00972AD3">
      <w:pPr>
        <w:spacing w:line="276" w:lineRule="auto"/>
        <w:ind w:left="935"/>
        <w:rPr>
          <w:ins w:id="874" w:author="Autor" w:date="2021-09-03T21:28:00Z"/>
          <w:rFonts w:ascii="Calibri" w:eastAsia="Calibri" w:hAnsi="Calibri" w:cs="Calibri"/>
          <w:sz w:val="22"/>
          <w:szCs w:val="22"/>
        </w:rPr>
      </w:pPr>
      <w:ins w:id="875" w:author="Autor" w:date="2021-09-03T21:28:00Z">
        <w:r>
          <w:rPr>
            <w:rFonts w:ascii="Calibri" w:eastAsia="Calibri" w:hAnsi="Calibri" w:cs="Calibri"/>
            <w:sz w:val="22"/>
            <w:szCs w:val="22"/>
          </w:rPr>
          <w:t xml:space="preserve"> </w:t>
        </w:r>
      </w:ins>
    </w:p>
    <w:p w14:paraId="14037FD5" w14:textId="77777777" w:rsidR="00C42294" w:rsidRDefault="00972AD3">
      <w:pPr>
        <w:spacing w:line="276" w:lineRule="auto"/>
        <w:ind w:left="935"/>
        <w:rPr>
          <w:ins w:id="876" w:author="Autor" w:date="2021-09-03T21:28:00Z"/>
          <w:rFonts w:ascii="Calibri" w:eastAsia="Calibri" w:hAnsi="Calibri" w:cs="Calibri"/>
          <w:sz w:val="22"/>
          <w:szCs w:val="22"/>
        </w:rPr>
      </w:pPr>
      <w:ins w:id="877" w:author="Autor" w:date="2021-09-03T21:28:00Z">
        <w:r>
          <w:rPr>
            <w:rFonts w:ascii="Calibri" w:eastAsia="Calibri" w:hAnsi="Calibri" w:cs="Calibri"/>
            <w:b/>
            <w:sz w:val="22"/>
            <w:szCs w:val="22"/>
          </w:rPr>
          <w:t>ZUC</w:t>
        </w:r>
        <w:r>
          <w:rPr>
            <w:rFonts w:ascii="Calibri" w:eastAsia="Calibri" w:hAnsi="Calibri" w:cs="Calibri"/>
            <w:b/>
            <w:sz w:val="22"/>
            <w:szCs w:val="22"/>
            <w:vertAlign w:val="subscript"/>
          </w:rPr>
          <w:t>U</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 xml:space="preserve">je preplatok alebo nedoplatok za uplynulý kalendárny rok </w:t>
        </w:r>
      </w:ins>
    </w:p>
    <w:p w14:paraId="654BC2FA" w14:textId="77777777" w:rsidR="00C42294" w:rsidRDefault="00972AD3">
      <w:pPr>
        <w:spacing w:line="276" w:lineRule="auto"/>
        <w:ind w:left="935"/>
        <w:rPr>
          <w:ins w:id="878" w:author="Autor" w:date="2021-09-03T21:28:00Z"/>
          <w:rFonts w:ascii="Calibri" w:eastAsia="Calibri" w:hAnsi="Calibri" w:cs="Calibri"/>
          <w:b/>
          <w:sz w:val="22"/>
          <w:szCs w:val="22"/>
        </w:rPr>
      </w:pPr>
      <w:ins w:id="879" w:author="Autor" w:date="2021-09-03T21:28:00Z">
        <w:r>
          <w:rPr>
            <w:rFonts w:ascii="Calibri" w:eastAsia="Calibri" w:hAnsi="Calibri" w:cs="Calibri"/>
            <w:b/>
            <w:sz w:val="22"/>
            <w:szCs w:val="22"/>
          </w:rPr>
          <w:t>CS</w:t>
        </w:r>
        <w:r>
          <w:rPr>
            <w:rFonts w:ascii="Calibri" w:eastAsia="Calibri" w:hAnsi="Calibri" w:cs="Calibri"/>
            <w:b/>
            <w:sz w:val="22"/>
            <w:szCs w:val="22"/>
            <w:vertAlign w:val="subscript"/>
          </w:rPr>
          <w:t>U</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 xml:space="preserve">je Cena Služby za uplynulý kalendárny rok podľa bodu 6.1.1 </w:t>
        </w:r>
      </w:ins>
    </w:p>
    <w:p w14:paraId="2683DE4B" w14:textId="77777777" w:rsidR="00C42294" w:rsidRDefault="00972AD3">
      <w:pPr>
        <w:spacing w:line="276" w:lineRule="auto"/>
        <w:ind w:left="2124" w:hanging="1189"/>
        <w:rPr>
          <w:ins w:id="880" w:author="Autor" w:date="2021-09-03T21:28:00Z"/>
          <w:rFonts w:ascii="Calibri" w:eastAsia="Calibri" w:hAnsi="Calibri" w:cs="Calibri"/>
          <w:color w:val="FF0000"/>
          <w:sz w:val="22"/>
          <w:szCs w:val="22"/>
        </w:rPr>
      </w:pPr>
      <w:ins w:id="881" w:author="Autor" w:date="2021-09-03T21:28:00Z">
        <w:r>
          <w:rPr>
            <w:rFonts w:ascii="Calibri" w:eastAsia="Calibri" w:hAnsi="Calibri" w:cs="Calibri"/>
            <w:b/>
            <w:sz w:val="22"/>
            <w:szCs w:val="22"/>
          </w:rPr>
          <w:t>T</w:t>
        </w:r>
        <w:r>
          <w:rPr>
            <w:rFonts w:ascii="Calibri" w:eastAsia="Calibri" w:hAnsi="Calibri" w:cs="Calibri"/>
            <w:b/>
            <w:sz w:val="22"/>
            <w:szCs w:val="22"/>
            <w:vertAlign w:val="subscript"/>
          </w:rPr>
          <w:t xml:space="preserve">U </w:t>
        </w:r>
        <w:r>
          <w:rPr>
            <w:rFonts w:ascii="Calibri" w:eastAsia="Calibri" w:hAnsi="Calibri" w:cs="Calibri"/>
            <w:sz w:val="22"/>
            <w:szCs w:val="22"/>
            <w:vertAlign w:val="subscript"/>
          </w:rPr>
          <w:tab/>
        </w:r>
        <w:r>
          <w:rPr>
            <w:rFonts w:ascii="Calibri" w:eastAsia="Calibri" w:hAnsi="Calibri" w:cs="Calibri"/>
            <w:sz w:val="22"/>
            <w:szCs w:val="22"/>
          </w:rPr>
          <w:t>sú Tržby z cestovného a Iné výnosy za uplynulý kalendárny rok</w:t>
        </w:r>
      </w:ins>
    </w:p>
    <w:p w14:paraId="2BF3A52F" w14:textId="77777777" w:rsidR="00C42294" w:rsidRDefault="00972AD3">
      <w:pPr>
        <w:spacing w:after="240" w:line="276" w:lineRule="auto"/>
        <w:ind w:left="936"/>
        <w:rPr>
          <w:ins w:id="882" w:author="Autor" w:date="2021-09-03T21:28:00Z"/>
          <w:rFonts w:ascii="Calibri" w:eastAsia="Calibri" w:hAnsi="Calibri" w:cs="Calibri"/>
          <w:sz w:val="22"/>
          <w:szCs w:val="22"/>
        </w:rPr>
      </w:pPr>
      <w:ins w:id="883" w:author="Autor" w:date="2021-09-03T21:28:00Z">
        <w:r>
          <w:rPr>
            <w:rFonts w:ascii="Calibri" w:eastAsia="Calibri" w:hAnsi="Calibri" w:cs="Calibri"/>
            <w:b/>
            <w:sz w:val="22"/>
            <w:szCs w:val="22"/>
          </w:rPr>
          <w:t>Z</w:t>
        </w:r>
        <w:r>
          <w:rPr>
            <w:rFonts w:ascii="Calibri" w:eastAsia="Calibri" w:hAnsi="Calibri" w:cs="Calibri"/>
            <w:b/>
            <w:sz w:val="22"/>
            <w:szCs w:val="22"/>
            <w:vertAlign w:val="subscript"/>
          </w:rPr>
          <w:t>U</w:t>
        </w:r>
        <w:r>
          <w:rPr>
            <w:rFonts w:ascii="Calibri" w:eastAsia="Calibri" w:hAnsi="Calibri" w:cs="Calibri"/>
            <w:b/>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je súčet Záloh, poskytnutých za uplynulý kalendárny rok </w:t>
        </w:r>
      </w:ins>
    </w:p>
    <w:p w14:paraId="3D14CFEB" w14:textId="77777777" w:rsidR="00C42294" w:rsidRDefault="00972AD3">
      <w:pPr>
        <w:widowControl w:val="0"/>
        <w:numPr>
          <w:ilvl w:val="2"/>
          <w:numId w:val="40"/>
        </w:numPr>
        <w:pBdr>
          <w:top w:val="nil"/>
          <w:left w:val="nil"/>
          <w:bottom w:val="nil"/>
          <w:right w:val="nil"/>
          <w:between w:val="nil"/>
        </w:pBdr>
        <w:spacing w:after="240" w:line="276" w:lineRule="auto"/>
        <w:rPr>
          <w:ins w:id="884" w:author="Autor" w:date="2021-09-03T21:28:00Z"/>
          <w:rFonts w:ascii="Calibri" w:eastAsia="Calibri" w:hAnsi="Calibri" w:cs="Calibri"/>
          <w:color w:val="000000"/>
          <w:sz w:val="22"/>
          <w:szCs w:val="22"/>
        </w:rPr>
      </w:pPr>
      <w:ins w:id="885" w:author="Autor" w:date="2021-09-03T21:28:00Z">
        <w:r>
          <w:rPr>
            <w:rFonts w:ascii="Calibri" w:eastAsia="Calibri" w:hAnsi="Calibri" w:cs="Calibri"/>
            <w:color w:val="000000"/>
            <w:sz w:val="22"/>
            <w:szCs w:val="22"/>
          </w:rPr>
          <w:t>Ročné zúčtovanie Dopravca predloží vo forme aktualizovanej Prílohy č</w:t>
        </w:r>
        <w:r>
          <w:rPr>
            <w:rFonts w:ascii="Calibri" w:eastAsia="Calibri" w:hAnsi="Calibri" w:cs="Calibri"/>
            <w:color w:val="000000"/>
            <w:sz w:val="22"/>
            <w:szCs w:val="22"/>
          </w:rPr>
          <w:t>. 12, v ktorej budú uvedené (i) skutočné náklady Dopravcu, ktoré Objednávateľ uznal pri vykonaných štvrťročných kontrolách alebo ktoré uznal ako opodstatnené súdny znalec v zmysle bodu 6.4.5, (ii) objektivizovaná Maximálna cena Služby podľa bodu 6.2.4 aj s</w:t>
        </w:r>
        <w:r>
          <w:rPr>
            <w:rFonts w:ascii="Calibri" w:eastAsia="Calibri" w:hAnsi="Calibri" w:cs="Calibri"/>
            <w:color w:val="000000"/>
            <w:sz w:val="22"/>
            <w:szCs w:val="22"/>
          </w:rPr>
          <w:t xml:space="preserve"> podrobným výpočtom aktualizovanej východiskovej ceny služby, (iii) výpočet preplatku alebo nedoplatku podľa bodov 6.4.9 alebo 6.4.10., a (i</w:t>
        </w:r>
        <w:r>
          <w:rPr>
            <w:rFonts w:ascii="Calibri" w:eastAsia="Calibri" w:hAnsi="Calibri" w:cs="Calibri"/>
            <w:sz w:val="22"/>
            <w:szCs w:val="22"/>
          </w:rPr>
          <w:t>v) výpočet nákladov v zmysle bodu 6.4.3 (i).</w:t>
        </w:r>
        <w:r>
          <w:rPr>
            <w:rFonts w:ascii="Calibri" w:eastAsia="Calibri" w:hAnsi="Calibri" w:cs="Calibri"/>
            <w:b/>
            <w:color w:val="000000"/>
            <w:sz w:val="22"/>
            <w:szCs w:val="22"/>
          </w:rPr>
          <w:t xml:space="preserve"> </w:t>
        </w:r>
      </w:ins>
    </w:p>
    <w:p w14:paraId="52172C96" w14:textId="77777777" w:rsidR="00CE1DE2" w:rsidRDefault="00972AD3">
      <w:pPr>
        <w:spacing w:line="276" w:lineRule="auto"/>
        <w:ind w:left="1418"/>
        <w:rPr>
          <w:del w:id="886" w:author="Autor" w:date="2021-09-03T21:28:00Z"/>
          <w:rFonts w:ascii="Calibri" w:eastAsia="Calibri" w:hAnsi="Calibri" w:cs="Calibri"/>
          <w:sz w:val="22"/>
          <w:szCs w:val="22"/>
        </w:rPr>
      </w:pPr>
      <w:ins w:id="887" w:author="Autor" w:date="2021-09-03T21:28:00Z">
        <w:r>
          <w:rPr>
            <w:rFonts w:ascii="Calibri" w:eastAsia="Calibri" w:hAnsi="Calibri" w:cs="Calibri"/>
            <w:color w:val="000000"/>
            <w:sz w:val="22"/>
            <w:szCs w:val="22"/>
          </w:rPr>
          <w:t>Po predložení ročného</w:t>
        </w:r>
      </w:ins>
      <w:r>
        <w:rPr>
          <w:rFonts w:ascii="Calibri" w:eastAsia="Calibri" w:hAnsi="Calibri" w:cs="Calibri"/>
          <w:color w:val="000000"/>
          <w:sz w:val="22"/>
          <w:szCs w:val="22"/>
        </w:rPr>
        <w:t xml:space="preserve"> zúčtovania </w:t>
      </w:r>
      <w:del w:id="888" w:author="Autor" w:date="2021-09-03T21:28:00Z">
        <w:r w:rsidR="00942B7F">
          <w:rPr>
            <w:rFonts w:ascii="Calibri" w:eastAsia="Calibri" w:hAnsi="Calibri" w:cs="Calibri"/>
            <w:sz w:val="22"/>
            <w:szCs w:val="22"/>
          </w:rPr>
          <w:delText xml:space="preserve"> vypracuje Dopravca </w:delText>
        </w:r>
      </w:del>
      <w:ins w:id="889" w:author="Autor" w:date="2021-09-03T21:28:00Z">
        <w:r>
          <w:rPr>
            <w:rFonts w:ascii="Calibri" w:eastAsia="Calibri" w:hAnsi="Calibri" w:cs="Calibri"/>
            <w:color w:val="000000"/>
            <w:sz w:val="22"/>
            <w:szCs w:val="22"/>
          </w:rPr>
          <w:t xml:space="preserve">Dopravcom v zmysle bodov 6.4.6 </w:t>
        </w:r>
      </w:ins>
      <w:r>
        <w:rPr>
          <w:rFonts w:ascii="Calibri" w:eastAsia="Calibri" w:hAnsi="Calibri" w:cs="Calibri"/>
          <w:color w:val="000000"/>
          <w:sz w:val="22"/>
          <w:szCs w:val="22"/>
        </w:rPr>
        <w:t>a</w:t>
      </w:r>
      <w:del w:id="890" w:author="Autor" w:date="2021-09-03T21:28:00Z">
        <w:r w:rsidR="00942B7F">
          <w:rPr>
            <w:rFonts w:ascii="Calibri" w:eastAsia="Calibri" w:hAnsi="Calibri" w:cs="Calibri"/>
            <w:sz w:val="22"/>
            <w:szCs w:val="22"/>
          </w:rPr>
          <w:delText xml:space="preserve"> predloží ho Objednávateľovi na odsúhlasenie najneskôr tri mesiace pred začatím poskytovania Služby.  Objednávateľ si vyhradzuje právo  tento formulár   jednostranne aktualizovať počas trvania zmluvy,  pričom aktualizované znenie Dopravcovi písomne oznámi jeden kalendárny mesiac vopred. </w:delText>
        </w:r>
      </w:del>
    </w:p>
    <w:p w14:paraId="5E165AF8" w14:textId="77777777" w:rsidR="00CE1DE2" w:rsidRDefault="00CE1DE2">
      <w:pPr>
        <w:spacing w:line="276" w:lineRule="auto"/>
        <w:rPr>
          <w:del w:id="891" w:author="Autor" w:date="2021-09-03T21:28:00Z"/>
          <w:rFonts w:ascii="Calibri" w:eastAsia="Calibri" w:hAnsi="Calibri" w:cs="Calibri"/>
          <w:sz w:val="22"/>
          <w:szCs w:val="22"/>
        </w:rPr>
      </w:pPr>
    </w:p>
    <w:p w14:paraId="62794E06" w14:textId="21C2B20E" w:rsidR="00C42294" w:rsidRDefault="00942B7F">
      <w:pPr>
        <w:widowControl w:val="0"/>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del w:id="892" w:author="Autor" w:date="2021-09-03T21:28:00Z">
        <w:r>
          <w:rPr>
            <w:rFonts w:ascii="Calibri" w:eastAsia="Calibri" w:hAnsi="Calibri" w:cs="Calibri"/>
            <w:sz w:val="22"/>
            <w:szCs w:val="22"/>
          </w:rPr>
          <w:delText xml:space="preserve">(c)      </w:delText>
        </w:r>
        <w:r>
          <w:rPr>
            <w:rFonts w:ascii="Calibri" w:eastAsia="Calibri" w:hAnsi="Calibri" w:cs="Calibri"/>
            <w:b/>
            <w:sz w:val="22"/>
            <w:szCs w:val="22"/>
          </w:rPr>
          <w:delText>Objednávateľ je oprávnený vykonať</w:delText>
        </w:r>
        <w:r>
          <w:rPr>
            <w:rFonts w:ascii="Calibri" w:eastAsia="Calibri" w:hAnsi="Calibri" w:cs="Calibri"/>
            <w:sz w:val="22"/>
            <w:szCs w:val="22"/>
          </w:rPr>
          <w:delText xml:space="preserve"> u Dopravcu </w:delText>
        </w:r>
        <w:r>
          <w:rPr>
            <w:rFonts w:ascii="Calibri" w:eastAsia="Calibri" w:hAnsi="Calibri" w:cs="Calibri"/>
            <w:b/>
            <w:sz w:val="22"/>
            <w:szCs w:val="22"/>
          </w:rPr>
          <w:delText>kontrolu  štvrťročného</w:delText>
        </w:r>
      </w:del>
      <w:ins w:id="893" w:author="Autor" w:date="2021-09-03T21:28:00Z">
        <w:r w:rsidR="00972AD3">
          <w:rPr>
            <w:rFonts w:ascii="Calibri" w:eastAsia="Calibri" w:hAnsi="Calibri" w:cs="Calibri"/>
            <w:color w:val="000000"/>
            <w:sz w:val="22"/>
            <w:szCs w:val="22"/>
          </w:rPr>
          <w:t> 6.4.7 Objednávateľ vykoná kontrolu ročného</w:t>
        </w:r>
      </w:ins>
      <w:r w:rsidR="00972AD3">
        <w:rPr>
          <w:rFonts w:ascii="Calibri" w:eastAsia="Calibri" w:hAnsi="Calibri" w:cs="Calibri"/>
          <w:color w:val="000000"/>
          <w:sz w:val="22"/>
          <w:szCs w:val="22"/>
        </w:rPr>
        <w:t xml:space="preserve"> zúčtovania </w:t>
      </w:r>
      <w:del w:id="894" w:author="Autor" w:date="2021-09-03T21:28:00Z">
        <w:r>
          <w:rPr>
            <w:rFonts w:ascii="Calibri" w:eastAsia="Calibri" w:hAnsi="Calibri" w:cs="Calibri"/>
            <w:b/>
            <w:sz w:val="22"/>
            <w:szCs w:val="22"/>
          </w:rPr>
          <w:delText xml:space="preserve"> </w:delText>
        </w:r>
        <w:r>
          <w:rPr>
            <w:rFonts w:ascii="Calibri" w:eastAsia="Calibri" w:hAnsi="Calibri" w:cs="Calibri"/>
            <w:sz w:val="22"/>
            <w:szCs w:val="22"/>
          </w:rPr>
          <w:delText>predloženého Dopravcom.  Za týmto účelom je Objednávateľ   oprávnený  do 10 (desiatich)</w:delText>
        </w:r>
      </w:del>
      <w:ins w:id="895" w:author="Autor" w:date="2021-09-03T21:28:00Z">
        <w:r w:rsidR="00972AD3">
          <w:rPr>
            <w:rFonts w:ascii="Calibri" w:eastAsia="Calibri" w:hAnsi="Calibri" w:cs="Calibri"/>
            <w:color w:val="000000"/>
            <w:sz w:val="22"/>
            <w:szCs w:val="22"/>
          </w:rPr>
          <w:t>a vydá záverečný protokol do 3</w:t>
        </w:r>
      </w:ins>
      <w:r w:rsidR="00972AD3">
        <w:rPr>
          <w:rFonts w:ascii="Calibri" w:eastAsia="Calibri" w:hAnsi="Calibri" w:cs="Calibri"/>
          <w:color w:val="000000"/>
          <w:sz w:val="22"/>
          <w:szCs w:val="22"/>
        </w:rPr>
        <w:t xml:space="preserve"> kalendárnych dní odo dňa doručenia </w:t>
      </w:r>
      <w:del w:id="896" w:author="Autor" w:date="2021-09-03T21:28:00Z">
        <w:r>
          <w:rPr>
            <w:rFonts w:ascii="Calibri" w:eastAsia="Calibri" w:hAnsi="Calibri" w:cs="Calibri"/>
            <w:sz w:val="22"/>
            <w:szCs w:val="22"/>
          </w:rPr>
          <w:delText xml:space="preserve">štvrťročného zúčtovania  zo strany Dopravcu  doručiť  Dopravcovi oznámenie, že začína vykonávať kontrolu.   Objednávateľ je povinný túto kontrolu  ukončiť  spravidla do 30 (tridsiatich)  kalendárnych dní  od jej začatia.  Kontrola sa považuje za začatú dňom, v ktorom bude Dopravcovi doručené oznámenie Objednávateľa o začatí vykonávania kontroly.    Kontrola sa považuje za ukončenú dňom, kedy záverečný protokol o výsledku kontroly bude doručený Dopravcovi.   Pred ukončením kontroly  Objednávateľ   zašle  Dopravcovi </w:delText>
        </w:r>
        <w:r>
          <w:rPr>
            <w:rFonts w:ascii="Calibri" w:eastAsia="Calibri" w:hAnsi="Calibri" w:cs="Calibri"/>
            <w:i/>
            <w:sz w:val="22"/>
            <w:szCs w:val="22"/>
          </w:rPr>
          <w:delText xml:space="preserve">návrh </w:delText>
        </w:r>
        <w:r>
          <w:rPr>
            <w:rFonts w:ascii="Calibri" w:eastAsia="Calibri" w:hAnsi="Calibri" w:cs="Calibri"/>
            <w:sz w:val="22"/>
            <w:szCs w:val="22"/>
          </w:rPr>
          <w:delText>protokolu o výsledku kontroly, ku ktorému mu dá možnosť podať námietky spolu s odôvodnením   v lehote, ktorá nesmie byť kratšia ako  5 (päť) kalendárnych dní.   V prípade, ak Dopravca využije  právo podať námietky  k návrhu protokolu o výsledku kontroly,   Objednávateľ sa s včas doručenými a odôvodnenými námietkami  Dopravcu vysporiada v záverečnom protokole o výsledku kontroly.  Na neskoro podané námietky alebo námietky, ktoré neobsahujú odôvodnenie Objednávateľ neprihliada.   V  prípade, ak kontrolu nebude možné ukončiť do  30 (tridsiatich) kalendárnych dní odo dňa jej začatia (napr. z dôvodu vyžiadania si ďalších podkladov alebo vysvetlení zo strany Dopravcu  alebo zo strany tretích osôb - znalcov, expertov,  Organizátora, ,  z dôvodu nedostatočnej súčinnosti Dopravcu alebo   tretích osôb,  z dôvodu vysporiadania s námietkami Dopravcu proti návrhu protokolu o výsledku kontroly alebo z iných dôvodov, ktoré objektívne bránia ukončiť  kontrolu v lehote 30 (tridsiatich) kalendárnych dní),   lehota na vykonanie kontroly sa predlžuje o čas trvania týchto prekážok, o čom bude Objednávateľ informovať Dopravcu, pričom v tomto oznámení uvedie aj lehotu, dokedy predpokladá, že kontrola bude ukončená.   Objednávateľ  je oprávnený poveriť vykonaním kontroly aj zamestnancov  Organizátora alebo výlučne Organizátora alebo audítora s tým, že v tomto  prípade upovedomí Dopravcu o určení tejto  osoby priamo v oznámení o začatí vykonávania kontroly</w:delText>
        </w:r>
      </w:del>
      <w:ins w:id="897" w:author="Autor" w:date="2021-09-03T21:28:00Z">
        <w:r w:rsidR="00972AD3">
          <w:rPr>
            <w:rFonts w:ascii="Calibri" w:eastAsia="Calibri" w:hAnsi="Calibri" w:cs="Calibri"/>
            <w:color w:val="000000"/>
            <w:sz w:val="22"/>
            <w:szCs w:val="22"/>
          </w:rPr>
          <w:t>ročného zúčtovania</w:t>
        </w:r>
      </w:ins>
      <w:r w:rsidR="00972AD3">
        <w:rPr>
          <w:rFonts w:ascii="Calibri" w:eastAsia="Calibri" w:hAnsi="Calibri" w:cs="Calibri"/>
          <w:color w:val="000000"/>
          <w:sz w:val="22"/>
          <w:szCs w:val="22"/>
        </w:rPr>
        <w:t xml:space="preserve">. </w:t>
      </w:r>
    </w:p>
    <w:p w14:paraId="45358DA4" w14:textId="77777777" w:rsidR="00CE1DE2" w:rsidRDefault="00942B7F">
      <w:pPr>
        <w:spacing w:line="276" w:lineRule="auto"/>
        <w:ind w:left="1418" w:hanging="709"/>
        <w:rPr>
          <w:del w:id="898" w:author="Autor" w:date="2021-09-03T21:28:00Z"/>
          <w:rFonts w:ascii="Calibri" w:eastAsia="Calibri" w:hAnsi="Calibri" w:cs="Calibri"/>
          <w:sz w:val="22"/>
          <w:szCs w:val="22"/>
        </w:rPr>
      </w:pPr>
      <w:del w:id="899" w:author="Autor" w:date="2021-09-03T21:28:00Z">
        <w:r>
          <w:rPr>
            <w:rFonts w:ascii="Calibri" w:eastAsia="Calibri" w:hAnsi="Calibri" w:cs="Calibri"/>
            <w:sz w:val="22"/>
            <w:szCs w:val="22"/>
          </w:rPr>
          <w:delText xml:space="preserve">   </w:delText>
        </w:r>
      </w:del>
    </w:p>
    <w:p w14:paraId="62B32C58" w14:textId="4C27CBE1" w:rsidR="00C42294" w:rsidRDefault="00942B7F">
      <w:pPr>
        <w:widowControl w:val="0"/>
        <w:numPr>
          <w:ilvl w:val="2"/>
          <w:numId w:val="40"/>
        </w:numPr>
        <w:pBdr>
          <w:top w:val="nil"/>
          <w:left w:val="nil"/>
          <w:bottom w:val="nil"/>
          <w:right w:val="nil"/>
          <w:between w:val="nil"/>
        </w:pBdr>
        <w:spacing w:after="240" w:line="276" w:lineRule="auto"/>
        <w:rPr>
          <w:ins w:id="900" w:author="Autor" w:date="2021-09-03T21:28:00Z"/>
          <w:rFonts w:ascii="Calibri" w:eastAsia="Calibri" w:hAnsi="Calibri" w:cs="Calibri"/>
          <w:color w:val="000000"/>
          <w:sz w:val="22"/>
          <w:szCs w:val="22"/>
        </w:rPr>
      </w:pPr>
      <w:del w:id="901" w:author="Autor" w:date="2021-09-03T21:28:00Z">
        <w:r>
          <w:rPr>
            <w:rFonts w:ascii="Calibri" w:eastAsia="Calibri" w:hAnsi="Calibri" w:cs="Calibri"/>
            <w:sz w:val="22"/>
            <w:szCs w:val="22"/>
          </w:rPr>
          <w:delText xml:space="preserve">(d)     </w:delText>
        </w:r>
      </w:del>
      <w:r w:rsidR="00972AD3">
        <w:rPr>
          <w:rFonts w:ascii="Calibri" w:eastAsia="Calibri" w:hAnsi="Calibri" w:cs="Calibri"/>
          <w:color w:val="000000"/>
          <w:sz w:val="22"/>
          <w:szCs w:val="22"/>
        </w:rPr>
        <w:t xml:space="preserve">V prípade, ak </w:t>
      </w:r>
      <w:del w:id="902" w:author="Autor" w:date="2021-09-03T21:28:00Z">
        <w:r>
          <w:rPr>
            <w:rFonts w:ascii="Calibri" w:eastAsia="Calibri" w:hAnsi="Calibri" w:cs="Calibri"/>
            <w:color w:val="000000"/>
            <w:sz w:val="22"/>
            <w:szCs w:val="22"/>
          </w:rPr>
          <w:delText>na základe štvrťročného</w:delText>
        </w:r>
      </w:del>
      <w:ins w:id="903" w:author="Autor" w:date="2021-09-03T21:28:00Z">
        <w:r w:rsidR="00972AD3">
          <w:rPr>
            <w:rFonts w:ascii="Calibri" w:eastAsia="Calibri" w:hAnsi="Calibri" w:cs="Calibri"/>
            <w:color w:val="000000"/>
            <w:sz w:val="22"/>
            <w:szCs w:val="22"/>
          </w:rPr>
          <w:t>záverečný protokol z kontroly ročné</w:t>
        </w:r>
        <w:r w:rsidR="00972AD3">
          <w:rPr>
            <w:rFonts w:ascii="Calibri" w:eastAsia="Calibri" w:hAnsi="Calibri" w:cs="Calibri"/>
            <w:color w:val="000000"/>
            <w:sz w:val="22"/>
            <w:szCs w:val="22"/>
          </w:rPr>
          <w:t>ho</w:t>
        </w:r>
      </w:ins>
      <w:r w:rsidR="00972AD3">
        <w:rPr>
          <w:rFonts w:ascii="Calibri" w:eastAsia="Calibri" w:hAnsi="Calibri" w:cs="Calibri"/>
          <w:color w:val="000000"/>
          <w:sz w:val="22"/>
          <w:szCs w:val="22"/>
        </w:rPr>
        <w:t xml:space="preserve"> zúčtovania </w:t>
      </w:r>
      <w:del w:id="904" w:author="Autor" w:date="2021-09-03T21:28:00Z">
        <w:r>
          <w:rPr>
            <w:rFonts w:ascii="Calibri" w:eastAsia="Calibri" w:hAnsi="Calibri" w:cs="Calibri"/>
            <w:color w:val="000000"/>
            <w:sz w:val="22"/>
            <w:szCs w:val="22"/>
          </w:rPr>
          <w:delText>bude mať Doplatok podobu</w:delText>
        </w:r>
      </w:del>
      <w:ins w:id="905" w:author="Autor" w:date="2021-09-03T21:28:00Z">
        <w:r w:rsidR="00972AD3">
          <w:rPr>
            <w:rFonts w:ascii="Calibri" w:eastAsia="Calibri" w:hAnsi="Calibri" w:cs="Calibri"/>
            <w:color w:val="000000"/>
            <w:sz w:val="22"/>
            <w:szCs w:val="22"/>
          </w:rPr>
          <w:t>potvrdí vznik</w:t>
        </w:r>
      </w:ins>
      <w:r w:rsidR="00972AD3">
        <w:rPr>
          <w:rFonts w:ascii="Calibri" w:eastAsia="Calibri" w:hAnsi="Calibri" w:cs="Calibri"/>
          <w:color w:val="000000"/>
          <w:sz w:val="22"/>
          <w:szCs w:val="22"/>
        </w:rPr>
        <w:t xml:space="preserve"> nedoplatku </w:t>
      </w:r>
      <w:ins w:id="906" w:author="Autor" w:date="2021-09-03T21:28:00Z">
        <w:r w:rsidR="00972AD3">
          <w:rPr>
            <w:rFonts w:ascii="Calibri" w:eastAsia="Calibri" w:hAnsi="Calibri" w:cs="Calibri"/>
            <w:color w:val="000000"/>
            <w:sz w:val="22"/>
            <w:szCs w:val="22"/>
          </w:rPr>
          <w:t xml:space="preserve">na strane </w:t>
        </w:r>
      </w:ins>
      <w:r w:rsidR="00972AD3">
        <w:rPr>
          <w:rFonts w:ascii="Calibri" w:eastAsia="Calibri" w:hAnsi="Calibri" w:cs="Calibri"/>
          <w:color w:val="000000"/>
          <w:sz w:val="22"/>
          <w:szCs w:val="22"/>
        </w:rPr>
        <w:t xml:space="preserve">Objednávateľa, Objednávateľ je povinný zaplatiť Dopravcovi sumu nedoplatku v lehote </w:t>
      </w:r>
      <w:del w:id="907" w:author="Autor" w:date="2021-09-03T21:28:00Z">
        <w:r>
          <w:rPr>
            <w:rFonts w:ascii="Calibri" w:eastAsia="Calibri" w:hAnsi="Calibri" w:cs="Calibri"/>
            <w:color w:val="000000"/>
            <w:sz w:val="22"/>
            <w:szCs w:val="22"/>
          </w:rPr>
          <w:delText xml:space="preserve">najneskôr </w:delText>
        </w:r>
      </w:del>
      <w:r w:rsidR="00972AD3">
        <w:rPr>
          <w:rFonts w:ascii="Calibri" w:eastAsia="Calibri" w:hAnsi="Calibri" w:cs="Calibri"/>
          <w:color w:val="000000"/>
          <w:sz w:val="22"/>
          <w:szCs w:val="22"/>
        </w:rPr>
        <w:t xml:space="preserve">do 30 </w:t>
      </w:r>
      <w:del w:id="908" w:author="Autor" w:date="2021-09-03T21:28:00Z">
        <w:r>
          <w:rPr>
            <w:rFonts w:ascii="Calibri" w:eastAsia="Calibri" w:hAnsi="Calibri" w:cs="Calibri"/>
            <w:color w:val="000000"/>
            <w:sz w:val="22"/>
            <w:szCs w:val="22"/>
          </w:rPr>
          <w:delText xml:space="preserve">(tridsiatich </w:delText>
        </w:r>
        <w:r>
          <w:rPr>
            <w:rFonts w:ascii="Calibri" w:eastAsia="Calibri" w:hAnsi="Calibri" w:cs="Calibri"/>
            <w:sz w:val="22"/>
            <w:szCs w:val="22"/>
          </w:rPr>
          <w:delText xml:space="preserve">) </w:delText>
        </w:r>
      </w:del>
      <w:r w:rsidR="00972AD3">
        <w:rPr>
          <w:rFonts w:ascii="Calibri" w:eastAsia="Calibri" w:hAnsi="Calibri" w:cs="Calibri"/>
          <w:color w:val="000000"/>
          <w:sz w:val="22"/>
          <w:szCs w:val="22"/>
        </w:rPr>
        <w:t xml:space="preserve">kalendárnych dní odo dňa </w:t>
      </w:r>
      <w:del w:id="909" w:author="Autor" w:date="2021-09-03T21:28:00Z">
        <w:r>
          <w:rPr>
            <w:rFonts w:ascii="Calibri" w:eastAsia="Calibri" w:hAnsi="Calibri" w:cs="Calibri"/>
            <w:sz w:val="22"/>
            <w:szCs w:val="22"/>
          </w:rPr>
          <w:delText xml:space="preserve">ukončenia </w:delText>
        </w:r>
      </w:del>
      <w:ins w:id="910" w:author="Autor" w:date="2021-09-03T21:28:00Z">
        <w:r w:rsidR="00972AD3">
          <w:rPr>
            <w:rFonts w:ascii="Calibri" w:eastAsia="Calibri" w:hAnsi="Calibri" w:cs="Calibri"/>
            <w:color w:val="000000"/>
            <w:sz w:val="22"/>
            <w:szCs w:val="22"/>
          </w:rPr>
          <w:t>doručenia záverečného protokolu Dopravcovi. Povinnosť Objednávateľa zaplatiť nedoplatok je s</w:t>
        </w:r>
        <w:r w:rsidR="00972AD3">
          <w:rPr>
            <w:rFonts w:ascii="Calibri" w:eastAsia="Calibri" w:hAnsi="Calibri" w:cs="Calibri"/>
            <w:color w:val="000000"/>
            <w:sz w:val="22"/>
            <w:szCs w:val="22"/>
          </w:rPr>
          <w:t xml:space="preserve">plnená dňom odpísania príslušnej čiastky z účtu Objednávateľa na účet Dopravcu. </w:t>
        </w:r>
      </w:ins>
    </w:p>
    <w:p w14:paraId="5E87254E" w14:textId="77777777" w:rsidR="00CE1DE2" w:rsidRDefault="00972AD3">
      <w:pPr>
        <w:spacing w:line="276" w:lineRule="auto"/>
        <w:ind w:left="1418" w:hanging="709"/>
        <w:rPr>
          <w:del w:id="911" w:author="Autor" w:date="2021-09-03T21:28:00Z"/>
          <w:rFonts w:ascii="Calibri" w:eastAsia="Calibri" w:hAnsi="Calibri" w:cs="Calibri"/>
          <w:sz w:val="22"/>
          <w:szCs w:val="22"/>
        </w:rPr>
      </w:pPr>
      <w:ins w:id="912" w:author="Autor" w:date="2021-09-03T21:28:00Z">
        <w:r>
          <w:rPr>
            <w:rFonts w:ascii="Calibri" w:eastAsia="Calibri" w:hAnsi="Calibri" w:cs="Calibri"/>
            <w:color w:val="000000"/>
            <w:sz w:val="22"/>
            <w:szCs w:val="22"/>
          </w:rPr>
          <w:t>V prípade, ak záverečný protokol z </w:t>
        </w:r>
      </w:ins>
      <w:r>
        <w:rPr>
          <w:rFonts w:ascii="Calibri" w:eastAsia="Calibri" w:hAnsi="Calibri" w:cs="Calibri"/>
          <w:color w:val="000000"/>
          <w:sz w:val="22"/>
          <w:szCs w:val="22"/>
        </w:rPr>
        <w:t xml:space="preserve">kontroly </w:t>
      </w:r>
      <w:del w:id="913" w:author="Autor" w:date="2021-09-03T21:28:00Z">
        <w:r w:rsidR="00942B7F">
          <w:rPr>
            <w:rFonts w:ascii="Calibri" w:eastAsia="Calibri" w:hAnsi="Calibri" w:cs="Calibri"/>
            <w:sz w:val="22"/>
            <w:szCs w:val="22"/>
          </w:rPr>
          <w:delText>štv</w:delText>
        </w:r>
      </w:del>
      <w:r>
        <w:rPr>
          <w:rFonts w:ascii="Calibri" w:eastAsia="Calibri" w:hAnsi="Calibri" w:cs="Calibri"/>
          <w:color w:val="000000"/>
          <w:sz w:val="22"/>
          <w:szCs w:val="22"/>
        </w:rPr>
        <w:t>r</w:t>
      </w:r>
      <w:del w:id="914" w:author="Autor" w:date="2021-09-03T21:28:00Z">
        <w:r w:rsidR="00942B7F">
          <w:rPr>
            <w:rFonts w:ascii="Calibri" w:eastAsia="Calibri" w:hAnsi="Calibri" w:cs="Calibri"/>
            <w:sz w:val="22"/>
            <w:szCs w:val="22"/>
          </w:rPr>
          <w:delText>ťr</w:delText>
        </w:r>
      </w:del>
      <w:r>
        <w:rPr>
          <w:rFonts w:ascii="Calibri" w:eastAsia="Calibri" w:hAnsi="Calibri" w:cs="Calibri"/>
          <w:color w:val="000000"/>
          <w:sz w:val="22"/>
          <w:szCs w:val="22"/>
        </w:rPr>
        <w:t xml:space="preserve">očného zúčtovania </w:t>
      </w:r>
      <w:del w:id="915" w:author="Autor" w:date="2021-09-03T21:28:00Z">
        <w:r w:rsidR="00942B7F">
          <w:rPr>
            <w:rFonts w:ascii="Calibri" w:eastAsia="Calibri" w:hAnsi="Calibri" w:cs="Calibri"/>
            <w:sz w:val="22"/>
            <w:szCs w:val="22"/>
          </w:rPr>
          <w:delText xml:space="preserve"> a v prípade, ak  Objednávateľ kontrolu štvrťročného zúčtovania nezačal vykonávať, tak do 30  (tridsiatich ) kalendárnych dní odo dňa odo dňa doručenia štvrťročného zúčtovania  zo strany Dopravcu, pokiaľ sa zmluvné strane písomne nedohodnú na inom termíne zaplatenia nedoplatku Objednávateľa  (napr. z dôvodu potreby schváliť úpravu rozpočtu ŽSK alebo z dôvodu oneskorenej platby podielových daní zo strany štátu).     </w:delText>
        </w:r>
      </w:del>
    </w:p>
    <w:p w14:paraId="01AF01FF" w14:textId="77777777" w:rsidR="00CE1DE2" w:rsidRDefault="00CE1DE2">
      <w:pPr>
        <w:spacing w:line="276" w:lineRule="auto"/>
        <w:ind w:left="1418" w:hanging="709"/>
        <w:rPr>
          <w:del w:id="916" w:author="Autor" w:date="2021-09-03T21:28:00Z"/>
          <w:rFonts w:ascii="Calibri" w:eastAsia="Calibri" w:hAnsi="Calibri" w:cs="Calibri"/>
          <w:sz w:val="22"/>
          <w:szCs w:val="22"/>
          <w:highlight w:val="yellow"/>
        </w:rPr>
      </w:pPr>
    </w:p>
    <w:p w14:paraId="610AE4EF" w14:textId="77777777" w:rsidR="00CE1DE2" w:rsidRDefault="00942B7F">
      <w:pPr>
        <w:spacing w:line="276" w:lineRule="auto"/>
        <w:ind w:left="1418" w:hanging="709"/>
        <w:rPr>
          <w:del w:id="917" w:author="Autor" w:date="2021-09-03T21:28:00Z"/>
          <w:rFonts w:ascii="Calibri" w:eastAsia="Calibri" w:hAnsi="Calibri" w:cs="Calibri"/>
          <w:color w:val="000000"/>
          <w:sz w:val="22"/>
          <w:szCs w:val="22"/>
        </w:rPr>
      </w:pPr>
      <w:del w:id="918" w:author="Autor" w:date="2021-09-03T21:28:00Z">
        <w:r>
          <w:rPr>
            <w:rFonts w:ascii="Calibri" w:eastAsia="Calibri" w:hAnsi="Calibri" w:cs="Calibri"/>
            <w:sz w:val="22"/>
            <w:szCs w:val="22"/>
          </w:rPr>
          <w:delText xml:space="preserve">(e)         </w:delText>
        </w:r>
        <w:r>
          <w:rPr>
            <w:rFonts w:ascii="Calibri" w:eastAsia="Calibri" w:hAnsi="Calibri" w:cs="Calibri"/>
            <w:color w:val="000000"/>
            <w:sz w:val="22"/>
            <w:szCs w:val="22"/>
          </w:rPr>
          <w:delText xml:space="preserve">V prípade, ak na základe štvrťročného zúčtovania bude mať Doplatok podobu </w:delText>
        </w:r>
        <w:r>
          <w:rPr>
            <w:rFonts w:ascii="Calibri" w:eastAsia="Calibri" w:hAnsi="Calibri" w:cs="Calibri"/>
            <w:b/>
            <w:color w:val="000000"/>
            <w:sz w:val="22"/>
            <w:szCs w:val="22"/>
          </w:rPr>
          <w:delText xml:space="preserve">preplatku </w:delText>
        </w:r>
      </w:del>
      <w:ins w:id="919" w:author="Autor" w:date="2021-09-03T21:28:00Z">
        <w:r w:rsidR="00972AD3">
          <w:rPr>
            <w:rFonts w:ascii="Calibri" w:eastAsia="Calibri" w:hAnsi="Calibri" w:cs="Calibri"/>
            <w:color w:val="000000"/>
            <w:sz w:val="22"/>
            <w:szCs w:val="22"/>
          </w:rPr>
          <w:t xml:space="preserve">potvrdí vznik preplatku na strane </w:t>
        </w:r>
      </w:ins>
      <w:r w:rsidR="00972AD3">
        <w:rPr>
          <w:rFonts w:ascii="Calibri" w:eastAsia="Calibri" w:hAnsi="Calibri" w:cs="Calibri"/>
          <w:color w:val="000000"/>
          <w:sz w:val="22"/>
          <w:szCs w:val="22"/>
        </w:rPr>
        <w:t>Objednávateľa, Dopravca je povinný vrátiť Objednávateľovi sumu preplatku v leh</w:t>
      </w:r>
      <w:r w:rsidR="00972AD3">
        <w:rPr>
          <w:rFonts w:ascii="Calibri" w:eastAsia="Calibri" w:hAnsi="Calibri" w:cs="Calibri"/>
          <w:color w:val="000000"/>
          <w:sz w:val="22"/>
          <w:szCs w:val="22"/>
        </w:rPr>
        <w:t xml:space="preserve">ote </w:t>
      </w:r>
      <w:del w:id="920" w:author="Autor" w:date="2021-09-03T21:28:00Z">
        <w:r>
          <w:rPr>
            <w:rFonts w:ascii="Calibri" w:eastAsia="Calibri" w:hAnsi="Calibri" w:cs="Calibri"/>
            <w:color w:val="000000"/>
            <w:sz w:val="22"/>
            <w:szCs w:val="22"/>
          </w:rPr>
          <w:delText xml:space="preserve">najneskôr </w:delText>
        </w:r>
        <w:r>
          <w:rPr>
            <w:rFonts w:ascii="Calibri" w:eastAsia="Calibri" w:hAnsi="Calibri" w:cs="Calibri"/>
            <w:sz w:val="22"/>
            <w:szCs w:val="22"/>
          </w:rPr>
          <w:delText xml:space="preserve">v lehote najneskôr do   30 (tridsiatich ) </w:delText>
        </w:r>
      </w:del>
      <w:ins w:id="921" w:author="Autor" w:date="2021-09-03T21:28:00Z">
        <w:r w:rsidR="00972AD3">
          <w:rPr>
            <w:rFonts w:ascii="Calibri" w:eastAsia="Calibri" w:hAnsi="Calibri" w:cs="Calibri"/>
            <w:color w:val="000000"/>
            <w:sz w:val="22"/>
            <w:szCs w:val="22"/>
          </w:rPr>
          <w:t xml:space="preserve">do 30 </w:t>
        </w:r>
      </w:ins>
      <w:r w:rsidR="00972AD3">
        <w:rPr>
          <w:rFonts w:ascii="Calibri" w:eastAsia="Calibri" w:hAnsi="Calibri" w:cs="Calibri"/>
          <w:color w:val="000000"/>
          <w:sz w:val="22"/>
          <w:szCs w:val="22"/>
        </w:rPr>
        <w:t xml:space="preserve">kalendárnych dní odo dňa </w:t>
      </w:r>
      <w:del w:id="922" w:author="Autor" w:date="2021-09-03T21:28:00Z">
        <w:r>
          <w:rPr>
            <w:rFonts w:ascii="Calibri" w:eastAsia="Calibri" w:hAnsi="Calibri" w:cs="Calibri"/>
            <w:sz w:val="22"/>
            <w:szCs w:val="22"/>
          </w:rPr>
          <w:delText xml:space="preserve">ukončenia kontroly štvrťročného zúčtovania  a v prípade, ak  Objednávateľ kontrolu štvrťročného zúčtovania nezačal vykonávať, tak do 30 (tridsiatich)  kalendárnych dní odo dňa odo dňa doručenia štvrťročného zúčtovania  zo strany Dopravcu, pokiaľ sa zmluvné strane písomne nedohodnú na inom termíne zaplatenia  preplatku Objednávateľa.   </w:delText>
        </w:r>
      </w:del>
    </w:p>
    <w:p w14:paraId="79FD804F" w14:textId="77777777" w:rsidR="00CE1DE2" w:rsidRDefault="00CE1DE2">
      <w:pPr>
        <w:pBdr>
          <w:top w:val="nil"/>
          <w:left w:val="nil"/>
          <w:bottom w:val="nil"/>
          <w:right w:val="nil"/>
          <w:between w:val="nil"/>
        </w:pBdr>
        <w:spacing w:after="200" w:line="276" w:lineRule="auto"/>
        <w:jc w:val="left"/>
        <w:rPr>
          <w:del w:id="923" w:author="Autor" w:date="2021-09-03T21:28:00Z"/>
          <w:rFonts w:ascii="Calibri" w:eastAsia="Calibri" w:hAnsi="Calibri" w:cs="Calibri"/>
          <w:color w:val="000000"/>
          <w:sz w:val="22"/>
          <w:szCs w:val="22"/>
        </w:rPr>
      </w:pPr>
    </w:p>
    <w:p w14:paraId="69C26961" w14:textId="77777777" w:rsidR="00CE1DE2" w:rsidRDefault="00942B7F">
      <w:pPr>
        <w:widowControl w:val="0"/>
        <w:tabs>
          <w:tab w:val="left" w:pos="0"/>
          <w:tab w:val="left" w:pos="426"/>
        </w:tabs>
        <w:spacing w:after="120" w:line="276" w:lineRule="auto"/>
        <w:ind w:left="709" w:hanging="709"/>
        <w:rPr>
          <w:del w:id="924" w:author="Autor" w:date="2021-09-03T21:28:00Z"/>
          <w:rFonts w:ascii="Calibri" w:eastAsia="Calibri" w:hAnsi="Calibri" w:cs="Calibri"/>
          <w:sz w:val="22"/>
          <w:szCs w:val="22"/>
        </w:rPr>
      </w:pPr>
      <w:del w:id="925" w:author="Autor" w:date="2021-09-03T21:28:00Z">
        <w:r>
          <w:rPr>
            <w:rFonts w:ascii="Calibri" w:eastAsia="Calibri" w:hAnsi="Calibri" w:cs="Calibri"/>
            <w:sz w:val="22"/>
            <w:szCs w:val="22"/>
          </w:rPr>
          <w:delText>6.9</w:delText>
        </w:r>
        <w:r>
          <w:rPr>
            <w:rFonts w:ascii="Calibri" w:eastAsia="Calibri" w:hAnsi="Calibri" w:cs="Calibri"/>
            <w:sz w:val="22"/>
            <w:szCs w:val="22"/>
          </w:rPr>
          <w:tab/>
        </w:r>
        <w:r>
          <w:rPr>
            <w:rFonts w:ascii="Calibri" w:eastAsia="Calibri" w:hAnsi="Calibri" w:cs="Calibri"/>
            <w:sz w:val="22"/>
            <w:szCs w:val="22"/>
          </w:rPr>
          <w:tab/>
          <w:delText xml:space="preserve">Zmluvné strany sa dohodli na mesačnom vyplácaní </w:delText>
        </w:r>
        <w:r>
          <w:rPr>
            <w:rFonts w:ascii="Calibri" w:eastAsia="Calibri" w:hAnsi="Calibri" w:cs="Calibri"/>
            <w:b/>
            <w:sz w:val="22"/>
            <w:szCs w:val="22"/>
          </w:rPr>
          <w:delText>Záloh</w:delText>
        </w:r>
        <w:r>
          <w:rPr>
            <w:rFonts w:ascii="Calibri" w:eastAsia="Calibri" w:hAnsi="Calibri" w:cs="Calibri"/>
            <w:sz w:val="22"/>
            <w:szCs w:val="22"/>
          </w:rPr>
          <w:delText xml:space="preserve">. </w:delText>
        </w:r>
      </w:del>
      <w:moveFromRangeStart w:id="926" w:author="Autor" w:date="2021-09-03T21:28:00Z" w:name="move81596919"/>
      <w:moveFrom w:id="927" w:author="Autor" w:date="2021-09-03T21:28:00Z">
        <w:r w:rsidR="00972AD3">
          <w:rPr>
            <w:rFonts w:ascii="Calibri" w:eastAsia="Calibri" w:hAnsi="Calibri" w:cs="Calibri"/>
            <w:color w:val="000000"/>
            <w:sz w:val="22"/>
            <w:szCs w:val="22"/>
          </w:rPr>
          <w:t>Mesačná záloha je sp</w:t>
        </w:r>
        <w:r w:rsidR="00972AD3">
          <w:rPr>
            <w:rFonts w:ascii="Calibri" w:eastAsia="Calibri" w:hAnsi="Calibri" w:cs="Calibri"/>
            <w:color w:val="000000"/>
            <w:sz w:val="22"/>
            <w:szCs w:val="22"/>
          </w:rPr>
          <w:t xml:space="preserve">latná do 25-teho dňa príslušného kalendárneho mesiaca. </w:t>
        </w:r>
      </w:moveFrom>
      <w:moveFromRangeEnd w:id="926"/>
      <w:del w:id="928" w:author="Autor" w:date="2021-09-03T21:28:00Z">
        <w:r>
          <w:rPr>
            <w:rFonts w:ascii="Calibri" w:eastAsia="Calibri" w:hAnsi="Calibri" w:cs="Calibri"/>
            <w:sz w:val="22"/>
            <w:szCs w:val="22"/>
          </w:rPr>
          <w:tab/>
          <w:delText xml:space="preserve">V prípade, ak od začiatku poskytovania Služby do konca prvého mesiaca poskytovania Služby neuplynie celý mesiac, poskytne sa Dopravcovi alikvotná časť takto stanovenej Zálohy. </w:delText>
        </w:r>
      </w:del>
    </w:p>
    <w:p w14:paraId="62519F9A" w14:textId="77777777" w:rsidR="00CE1DE2" w:rsidRDefault="00942B7F">
      <w:pPr>
        <w:tabs>
          <w:tab w:val="left" w:pos="0"/>
          <w:tab w:val="left" w:pos="426"/>
        </w:tabs>
        <w:spacing w:line="276" w:lineRule="auto"/>
        <w:jc w:val="left"/>
        <w:rPr>
          <w:del w:id="929" w:author="Autor" w:date="2021-09-03T21:28:00Z"/>
          <w:rFonts w:ascii="Calibri" w:eastAsia="Calibri" w:hAnsi="Calibri" w:cs="Calibri"/>
          <w:sz w:val="22"/>
          <w:szCs w:val="22"/>
        </w:rPr>
      </w:pPr>
      <w:del w:id="930" w:author="Autor" w:date="2021-09-03T21:28:00Z">
        <w:r>
          <w:rPr>
            <w:rFonts w:ascii="Calibri" w:eastAsia="Calibri" w:hAnsi="Calibri" w:cs="Calibri"/>
            <w:sz w:val="22"/>
            <w:szCs w:val="22"/>
          </w:rPr>
          <w:delText xml:space="preserve">6.10      Objednávateľ vypočíta výšku mesačných Záloh na celý nasledujúci kalendárny rok, najneskôr však do 31. 12. príslušného kalendárneho roka. Mesačná záloha </w:delText>
        </w:r>
        <w:r>
          <w:rPr>
            <w:rFonts w:ascii="Calibri" w:eastAsia="Calibri" w:hAnsi="Calibri" w:cs="Calibri"/>
            <w:color w:val="434343"/>
            <w:sz w:val="22"/>
            <w:szCs w:val="22"/>
          </w:rPr>
          <w:delText xml:space="preserve">na príslušný mesiac </w:delText>
        </w:r>
        <w:r>
          <w:rPr>
            <w:rFonts w:ascii="Calibri" w:eastAsia="Calibri" w:hAnsi="Calibri" w:cs="Calibri"/>
            <w:sz w:val="22"/>
            <w:szCs w:val="22"/>
          </w:rPr>
          <w:delText>nasledujúceho kalendárneho roku sa určí nasledovne:</w:delText>
        </w:r>
      </w:del>
    </w:p>
    <w:p w14:paraId="7064D054" w14:textId="77777777" w:rsidR="00CE1DE2" w:rsidRDefault="00942B7F">
      <w:pPr>
        <w:spacing w:line="276" w:lineRule="auto"/>
        <w:ind w:left="1429"/>
        <w:jc w:val="left"/>
        <w:rPr>
          <w:del w:id="931" w:author="Autor" w:date="2021-09-03T21:28:00Z"/>
          <w:rFonts w:ascii="Calibri" w:eastAsia="Calibri" w:hAnsi="Calibri" w:cs="Calibri"/>
          <w:sz w:val="22"/>
          <w:szCs w:val="22"/>
        </w:rPr>
      </w:pPr>
      <w:del w:id="932" w:author="Autor" w:date="2021-09-03T21:28:00Z">
        <w:r>
          <w:rPr>
            <w:rFonts w:ascii="Calibri" w:eastAsia="Calibri" w:hAnsi="Calibri" w:cs="Calibri"/>
            <w:sz w:val="22"/>
            <w:szCs w:val="22"/>
          </w:rPr>
          <w:delText>ZAL</w:delText>
        </w:r>
        <w:r>
          <w:rPr>
            <w:rFonts w:ascii="Calibri" w:eastAsia="Calibri" w:hAnsi="Calibri" w:cs="Calibri"/>
            <w:sz w:val="22"/>
            <w:szCs w:val="22"/>
            <w:vertAlign w:val="subscript"/>
          </w:rPr>
          <w:delText>M</w:delText>
        </w:r>
        <w:r>
          <w:rPr>
            <w:rFonts w:ascii="Calibri" w:eastAsia="Calibri" w:hAnsi="Calibri" w:cs="Calibri"/>
            <w:sz w:val="22"/>
            <w:szCs w:val="22"/>
          </w:rPr>
          <w:delText xml:space="preserve"> = 0,95 x (</w:delText>
        </w:r>
        <w:r>
          <w:rPr>
            <w:rFonts w:ascii="Calibri" w:eastAsia="Calibri" w:hAnsi="Calibri" w:cs="Calibri"/>
            <w:b/>
            <w:sz w:val="28"/>
            <w:szCs w:val="28"/>
          </w:rPr>
          <w:delText xml:space="preserve">{ </w:delText>
        </w:r>
        <w:r>
          <w:rPr>
            <w:rFonts w:ascii="Calibri" w:eastAsia="Calibri" w:hAnsi="Calibri" w:cs="Calibri"/>
            <w:sz w:val="22"/>
            <w:szCs w:val="22"/>
          </w:rPr>
          <w:delText>C</w:delText>
        </w:r>
        <w:r>
          <w:rPr>
            <w:rFonts w:ascii="Calibri" w:eastAsia="Calibri" w:hAnsi="Calibri" w:cs="Calibri"/>
            <w:sz w:val="22"/>
            <w:szCs w:val="22"/>
            <w:vertAlign w:val="subscript"/>
          </w:rPr>
          <w:delText xml:space="preserve">QSPOLUXY </w:delText>
        </w:r>
        <w:r>
          <w:rPr>
            <w:rFonts w:ascii="Calibri" w:eastAsia="Calibri" w:hAnsi="Calibri" w:cs="Calibri"/>
          </w:rPr>
          <w:delText>x KM</w:delText>
        </w:r>
        <w:r>
          <w:rPr>
            <w:rFonts w:ascii="Calibri" w:eastAsia="Calibri" w:hAnsi="Calibri" w:cs="Calibri"/>
            <w:vertAlign w:val="subscript"/>
          </w:rPr>
          <w:delText xml:space="preserve">PLANXY </w:delText>
        </w:r>
        <w:r>
          <w:rPr>
            <w:rFonts w:ascii="Calibri" w:eastAsia="Calibri" w:hAnsi="Calibri" w:cs="Calibri"/>
          </w:rPr>
          <w:delText>+ PV</w:delText>
        </w:r>
        <w:r>
          <w:rPr>
            <w:rFonts w:ascii="Calibri" w:eastAsia="Calibri" w:hAnsi="Calibri" w:cs="Calibri"/>
            <w:vertAlign w:val="subscript"/>
          </w:rPr>
          <w:delText>PXY</w:delText>
        </w:r>
        <w:r>
          <w:rPr>
            <w:rFonts w:ascii="Calibri" w:eastAsia="Calibri" w:hAnsi="Calibri" w:cs="Calibri"/>
          </w:rPr>
          <w:delText xml:space="preserve"> x MOP</w:delText>
        </w:r>
        <w:r>
          <w:rPr>
            <w:rFonts w:ascii="Calibri" w:eastAsia="Calibri" w:hAnsi="Calibri" w:cs="Calibri"/>
            <w:vertAlign w:val="subscript"/>
          </w:rPr>
          <w:delText>XY</w:delText>
        </w:r>
        <w:r>
          <w:rPr>
            <w:rFonts w:ascii="Calibri" w:eastAsia="Calibri" w:hAnsi="Calibri" w:cs="Calibri"/>
            <w:b/>
            <w:sz w:val="28"/>
            <w:szCs w:val="28"/>
          </w:rPr>
          <w:delText>}</w:delText>
        </w:r>
        <w:r>
          <w:rPr>
            <w:rFonts w:ascii="Calibri" w:eastAsia="Calibri" w:hAnsi="Calibri" w:cs="Calibri"/>
            <w:vertAlign w:val="subscript"/>
          </w:rPr>
          <w:delText xml:space="preserve"> </w:delText>
        </w:r>
        <w:r>
          <w:rPr>
            <w:rFonts w:ascii="Calibri" w:eastAsia="Calibri" w:hAnsi="Calibri" w:cs="Calibri"/>
          </w:rPr>
          <w:delText xml:space="preserve"> </w:delText>
        </w:r>
        <w:r>
          <w:rPr>
            <w:rFonts w:ascii="Calibri" w:eastAsia="Calibri" w:hAnsi="Calibri" w:cs="Calibri"/>
            <w:sz w:val="22"/>
            <w:szCs w:val="22"/>
          </w:rPr>
          <w:delText xml:space="preserve"> – T</w:delText>
        </w:r>
        <w:r>
          <w:rPr>
            <w:rFonts w:ascii="Calibri" w:eastAsia="Calibri" w:hAnsi="Calibri" w:cs="Calibri"/>
            <w:sz w:val="22"/>
            <w:szCs w:val="22"/>
            <w:vertAlign w:val="subscript"/>
          </w:rPr>
          <w:delText>MPLAN</w:delText>
        </w:r>
        <w:r>
          <w:rPr>
            <w:rFonts w:ascii="Calibri" w:eastAsia="Calibri" w:hAnsi="Calibri" w:cs="Calibri"/>
            <w:sz w:val="22"/>
            <w:szCs w:val="22"/>
          </w:rPr>
          <w:delText xml:space="preserve"> )</w:delText>
        </w:r>
      </w:del>
    </w:p>
    <w:p w14:paraId="66990A3E" w14:textId="77777777" w:rsidR="00CE1DE2" w:rsidRDefault="00CE1DE2">
      <w:pPr>
        <w:spacing w:line="276" w:lineRule="auto"/>
        <w:ind w:left="1429"/>
        <w:jc w:val="center"/>
        <w:rPr>
          <w:del w:id="933" w:author="Autor" w:date="2021-09-03T21:28:00Z"/>
          <w:rFonts w:ascii="Calibri" w:eastAsia="Calibri" w:hAnsi="Calibri" w:cs="Calibri"/>
          <w:sz w:val="22"/>
          <w:szCs w:val="22"/>
        </w:rPr>
      </w:pPr>
    </w:p>
    <w:p w14:paraId="182AE3BD" w14:textId="77777777" w:rsidR="00CE1DE2" w:rsidRDefault="00942B7F">
      <w:pPr>
        <w:spacing w:after="200" w:line="276" w:lineRule="auto"/>
        <w:ind w:left="1429"/>
        <w:jc w:val="center"/>
        <w:rPr>
          <w:del w:id="934" w:author="Autor" w:date="2021-09-03T21:28:00Z"/>
          <w:rFonts w:ascii="Calibri" w:eastAsia="Calibri" w:hAnsi="Calibri" w:cs="Calibri"/>
          <w:sz w:val="22"/>
          <w:szCs w:val="22"/>
        </w:rPr>
      </w:pPr>
      <w:del w:id="935" w:author="Autor" w:date="2021-09-03T21:28:00Z">
        <w:r>
          <w:rPr>
            <w:rFonts w:ascii="Calibri" w:eastAsia="Calibri" w:hAnsi="Calibri" w:cs="Calibri"/>
            <w:sz w:val="22"/>
            <w:szCs w:val="22"/>
          </w:rPr>
          <w:delText xml:space="preserve">kde </w:delText>
        </w:r>
      </w:del>
    </w:p>
    <w:p w14:paraId="406F7CC3" w14:textId="77777777" w:rsidR="00C42294" w:rsidRDefault="00972AD3">
      <w:pPr>
        <w:spacing w:after="120" w:line="276" w:lineRule="auto"/>
        <w:ind w:left="2269" w:hanging="851"/>
        <w:rPr>
          <w:moveFrom w:id="936" w:author="Autor" w:date="2021-09-03T21:28:00Z"/>
          <w:rFonts w:ascii="Calibri" w:eastAsia="Calibri" w:hAnsi="Calibri" w:cs="Calibri"/>
          <w:sz w:val="22"/>
          <w:szCs w:val="22"/>
        </w:rPr>
      </w:pPr>
      <w:moveFromRangeStart w:id="937" w:author="Autor" w:date="2021-09-03T21:28:00Z" w:name="move81596918"/>
      <w:moveFrom w:id="938" w:author="Autor" w:date="2021-09-03T21:28:00Z">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moveFrom>
    </w:p>
    <w:moveFromRangeEnd w:id="937"/>
    <w:p w14:paraId="10121A09" w14:textId="77777777" w:rsidR="00CE1DE2" w:rsidRDefault="00CE1DE2">
      <w:pPr>
        <w:ind w:left="1416"/>
        <w:rPr>
          <w:del w:id="939" w:author="Autor" w:date="2021-09-03T21:28:00Z"/>
          <w:rFonts w:ascii="Calibri" w:eastAsia="Calibri" w:hAnsi="Calibri" w:cs="Calibri"/>
          <w:sz w:val="22"/>
          <w:szCs w:val="22"/>
        </w:rPr>
      </w:pPr>
    </w:p>
    <w:p w14:paraId="217D92E7" w14:textId="77777777" w:rsidR="00CE1DE2" w:rsidRDefault="00942B7F">
      <w:pPr>
        <w:ind w:left="1416"/>
        <w:rPr>
          <w:del w:id="940" w:author="Autor" w:date="2021-09-03T21:28:00Z"/>
          <w:rFonts w:ascii="Calibri" w:eastAsia="Calibri" w:hAnsi="Calibri" w:cs="Calibri"/>
          <w:sz w:val="22"/>
          <w:szCs w:val="22"/>
        </w:rPr>
      </w:pPr>
      <w:del w:id="941" w:author="Autor" w:date="2021-09-03T21:28:00Z">
        <w:r>
          <w:rPr>
            <w:rFonts w:ascii="Calibri" w:eastAsia="Calibri" w:hAnsi="Calibri" w:cs="Calibri"/>
            <w:sz w:val="22"/>
            <w:szCs w:val="22"/>
          </w:rPr>
          <w:delText>X</w:delText>
        </w:r>
        <w:r>
          <w:rPr>
            <w:rFonts w:ascii="Calibri" w:eastAsia="Calibri" w:hAnsi="Calibri" w:cs="Calibri"/>
            <w:sz w:val="22"/>
            <w:szCs w:val="22"/>
          </w:rPr>
          <w:tab/>
          <w:delText>označuje veľkostnú skupinu vozidiel (Veľkokapacitné vozidlo, Štandardné vozidlo, Nízkokapacitné vozidlo, Mikrobus)</w:delText>
        </w:r>
      </w:del>
    </w:p>
    <w:p w14:paraId="69797445" w14:textId="77777777" w:rsidR="00CE1DE2" w:rsidRDefault="00942B7F">
      <w:pPr>
        <w:ind w:left="1416"/>
        <w:rPr>
          <w:del w:id="942" w:author="Autor" w:date="2021-09-03T21:28:00Z"/>
          <w:rFonts w:ascii="Calibri" w:eastAsia="Calibri" w:hAnsi="Calibri" w:cs="Calibri"/>
          <w:sz w:val="22"/>
          <w:szCs w:val="22"/>
        </w:rPr>
      </w:pPr>
      <w:del w:id="943" w:author="Autor" w:date="2021-09-03T21:28:00Z">
        <w:r>
          <w:rPr>
            <w:rFonts w:ascii="Calibri" w:eastAsia="Calibri" w:hAnsi="Calibri" w:cs="Calibri"/>
            <w:sz w:val="22"/>
            <w:szCs w:val="22"/>
          </w:rPr>
          <w:delText>Y</w:delText>
        </w:r>
        <w:r>
          <w:rPr>
            <w:rFonts w:ascii="Calibri" w:eastAsia="Calibri" w:hAnsi="Calibri" w:cs="Calibri"/>
            <w:sz w:val="22"/>
            <w:szCs w:val="22"/>
          </w:rPr>
          <w:tab/>
          <w:delText>označuje druh paliva (nafta, CNG)</w:delText>
        </w:r>
      </w:del>
    </w:p>
    <w:p w14:paraId="736E586D" w14:textId="77777777" w:rsidR="00CE1DE2" w:rsidRDefault="00CE1DE2">
      <w:pPr>
        <w:ind w:left="1416"/>
        <w:rPr>
          <w:del w:id="944" w:author="Autor" w:date="2021-09-03T21:28:00Z"/>
          <w:rFonts w:ascii="Calibri" w:eastAsia="Calibri" w:hAnsi="Calibri" w:cs="Calibri"/>
          <w:sz w:val="22"/>
          <w:szCs w:val="22"/>
        </w:rPr>
      </w:pPr>
    </w:p>
    <w:p w14:paraId="6B4333DF" w14:textId="77777777" w:rsidR="00CE1DE2" w:rsidRDefault="00942B7F">
      <w:pPr>
        <w:ind w:left="1416"/>
        <w:rPr>
          <w:del w:id="945" w:author="Autor" w:date="2021-09-03T21:28:00Z"/>
          <w:rFonts w:ascii="Calibri" w:eastAsia="Calibri" w:hAnsi="Calibri" w:cs="Calibri"/>
          <w:sz w:val="22"/>
          <w:szCs w:val="22"/>
        </w:rPr>
      </w:pPr>
      <w:del w:id="946" w:author="Autor" w:date="2021-09-03T21:28:00Z">
        <w:r>
          <w:rPr>
            <w:rFonts w:ascii="Calibri" w:eastAsia="Calibri" w:hAnsi="Calibri" w:cs="Calibri"/>
            <w:sz w:val="22"/>
            <w:szCs w:val="22"/>
          </w:rPr>
          <w:delText>C</w:delText>
        </w:r>
        <w:r>
          <w:rPr>
            <w:rFonts w:ascii="Calibri" w:eastAsia="Calibri" w:hAnsi="Calibri" w:cs="Calibri"/>
            <w:sz w:val="22"/>
            <w:szCs w:val="22"/>
            <w:vertAlign w:val="subscript"/>
          </w:rPr>
          <w:delText>QSPOLUXY</w:delText>
        </w:r>
        <w:r>
          <w:rPr>
            <w:rFonts w:ascii="Calibri" w:eastAsia="Calibri" w:hAnsi="Calibri" w:cs="Calibri"/>
            <w:sz w:val="22"/>
            <w:szCs w:val="22"/>
          </w:rPr>
          <w:tab/>
          <w:delText xml:space="preserve">je cena za 1 vkm poskytovanej Služby podľa posledného zúčtovania. V prípade, ak pred výpočtom záloh neprebehlo žiadne zúčtovanie, použije sa východisková cena z článku 6, bodu 6.1.1 Tabuľka 1. </w:delText>
        </w:r>
      </w:del>
    </w:p>
    <w:p w14:paraId="0C29EFF8" w14:textId="77777777" w:rsidR="00CE1DE2" w:rsidRDefault="00CE1DE2">
      <w:pPr>
        <w:ind w:left="1416"/>
        <w:rPr>
          <w:del w:id="947" w:author="Autor" w:date="2021-09-03T21:28:00Z"/>
          <w:rFonts w:ascii="Calibri" w:eastAsia="Calibri" w:hAnsi="Calibri" w:cs="Calibri"/>
          <w:sz w:val="22"/>
          <w:szCs w:val="22"/>
          <w:highlight w:val="yellow"/>
        </w:rPr>
      </w:pPr>
    </w:p>
    <w:p w14:paraId="3FE7BD9B" w14:textId="77777777" w:rsidR="00CE1DE2" w:rsidRDefault="00942B7F">
      <w:pPr>
        <w:ind w:left="1416"/>
        <w:rPr>
          <w:del w:id="948" w:author="Autor" w:date="2021-09-03T21:28:00Z"/>
          <w:rFonts w:ascii="Calibri" w:eastAsia="Calibri" w:hAnsi="Calibri" w:cs="Calibri"/>
          <w:sz w:val="22"/>
          <w:szCs w:val="22"/>
        </w:rPr>
      </w:pPr>
      <w:del w:id="949"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PLANXY</w:delText>
        </w:r>
        <w:r>
          <w:rPr>
            <w:rFonts w:ascii="Calibri" w:eastAsia="Calibri" w:hAnsi="Calibri" w:cs="Calibri"/>
            <w:sz w:val="22"/>
            <w:szCs w:val="22"/>
          </w:rPr>
          <w:tab/>
          <w:delText>je plánovaný počet výkonových kilometrov za príslušný mesiac kalendárneho roku  v zmysle  cestovných poriadkov platných v čase výpočtu zálohy</w:delText>
        </w:r>
      </w:del>
    </w:p>
    <w:p w14:paraId="3861CC36" w14:textId="77777777" w:rsidR="00CE1DE2" w:rsidRDefault="00CE1DE2">
      <w:pPr>
        <w:ind w:left="1416"/>
        <w:rPr>
          <w:del w:id="950" w:author="Autor" w:date="2021-09-03T21:28:00Z"/>
          <w:rFonts w:ascii="Calibri" w:eastAsia="Calibri" w:hAnsi="Calibri" w:cs="Calibri"/>
          <w:sz w:val="22"/>
          <w:szCs w:val="22"/>
        </w:rPr>
      </w:pPr>
    </w:p>
    <w:p w14:paraId="1AE3F27C" w14:textId="77777777" w:rsidR="00CE1DE2" w:rsidRDefault="00942B7F">
      <w:pPr>
        <w:spacing w:before="280" w:after="280"/>
        <w:ind w:left="2124" w:hanging="706"/>
        <w:rPr>
          <w:del w:id="951" w:author="Autor" w:date="2021-09-03T21:28:00Z"/>
          <w:rFonts w:ascii="Calibri" w:eastAsia="Calibri" w:hAnsi="Calibri" w:cs="Calibri"/>
          <w:sz w:val="22"/>
          <w:szCs w:val="22"/>
        </w:rPr>
      </w:pPr>
      <w:del w:id="952" w:author="Autor" w:date="2021-09-03T21:28:00Z">
        <w:r>
          <w:rPr>
            <w:rFonts w:ascii="Calibri" w:eastAsia="Calibri" w:hAnsi="Calibri" w:cs="Calibri"/>
            <w:sz w:val="22"/>
            <w:szCs w:val="22"/>
          </w:rPr>
          <w:delText>PV</w:delText>
        </w:r>
        <w:r>
          <w:rPr>
            <w:rFonts w:ascii="Calibri" w:eastAsia="Calibri" w:hAnsi="Calibri" w:cs="Calibri"/>
            <w:sz w:val="22"/>
            <w:szCs w:val="22"/>
            <w:vertAlign w:val="subscript"/>
          </w:rPr>
          <w:delText>PXY</w:delText>
        </w:r>
        <w:r>
          <w:rPr>
            <w:rFonts w:ascii="Calibri" w:eastAsia="Calibri" w:hAnsi="Calibri" w:cs="Calibri"/>
            <w:sz w:val="22"/>
            <w:szCs w:val="22"/>
          </w:rPr>
          <w:tab/>
          <w:delText>V súlade s bodom 5.12</w:delText>
        </w:r>
        <w:r>
          <w:rPr>
            <w:rFonts w:ascii="Calibri" w:eastAsia="Calibri" w:hAnsi="Calibri" w:cs="Calibri"/>
            <w:sz w:val="22"/>
            <w:szCs w:val="22"/>
            <w:vertAlign w:val="subscript"/>
          </w:rPr>
          <w:delText xml:space="preserve"> </w:delText>
        </w:r>
        <w:r>
          <w:rPr>
            <w:rFonts w:ascii="Calibri" w:eastAsia="Calibri" w:hAnsi="Calibri" w:cs="Calibri"/>
            <w:sz w:val="22"/>
            <w:szCs w:val="22"/>
          </w:rPr>
          <w:delText>Objednávateľom odsúhlasený alebo Odborným expertom stanovený priemerný počet Základných a Záložných  vozidiel pre každú veľkostnú kategóriu  a druh používaného paliva. Hodnota je vypočítaná ako priemer mesačných hodnôt. Pre účely výpočtu sa do počtu Základných a Záložných vozidiel počítajú len:</w:delText>
        </w:r>
      </w:del>
    </w:p>
    <w:p w14:paraId="35DA41BC" w14:textId="77777777" w:rsidR="00CE1DE2" w:rsidRDefault="00942B7F">
      <w:pPr>
        <w:pBdr>
          <w:top w:val="nil"/>
          <w:left w:val="nil"/>
          <w:bottom w:val="nil"/>
          <w:right w:val="nil"/>
          <w:between w:val="nil"/>
        </w:pBdr>
        <w:spacing w:after="120" w:line="276" w:lineRule="auto"/>
        <w:ind w:left="2267"/>
        <w:jc w:val="left"/>
        <w:rPr>
          <w:del w:id="953" w:author="Autor" w:date="2021-09-03T21:28:00Z"/>
          <w:rFonts w:ascii="Calibri" w:eastAsia="Calibri" w:hAnsi="Calibri" w:cs="Calibri"/>
          <w:color w:val="000000"/>
          <w:sz w:val="22"/>
          <w:szCs w:val="22"/>
        </w:rPr>
      </w:pPr>
      <w:del w:id="954" w:author="Autor" w:date="2021-09-03T21:28:00Z">
        <w:r>
          <w:rPr>
            <w:rFonts w:ascii="Calibri" w:eastAsia="Calibri" w:hAnsi="Calibri" w:cs="Calibri"/>
            <w:color w:val="000000"/>
            <w:sz w:val="22"/>
            <w:szCs w:val="22"/>
          </w:rPr>
          <w:delText>- Nové vozidlá  do veku 120 mesiacov, vrátane odo dňa začatia  poskytovania služby. Za Nové vozidlá sa považujú vozidlá, ktorých mesiac prvej evidencie je 3 a menej mesiacov pred mesiacom začatia poskytovania Služby.</w:delText>
        </w:r>
      </w:del>
    </w:p>
    <w:p w14:paraId="1118961A" w14:textId="77777777" w:rsidR="00CE1DE2" w:rsidRDefault="00942B7F">
      <w:pPr>
        <w:pBdr>
          <w:top w:val="nil"/>
          <w:left w:val="nil"/>
          <w:bottom w:val="nil"/>
          <w:right w:val="nil"/>
          <w:between w:val="nil"/>
        </w:pBdr>
        <w:spacing w:after="120" w:line="276" w:lineRule="auto"/>
        <w:ind w:left="2267"/>
        <w:jc w:val="left"/>
        <w:rPr>
          <w:del w:id="955" w:author="Autor" w:date="2021-09-03T21:28:00Z"/>
          <w:rFonts w:ascii="Calibri" w:eastAsia="Calibri" w:hAnsi="Calibri" w:cs="Calibri"/>
          <w:color w:val="000000"/>
          <w:sz w:val="22"/>
          <w:szCs w:val="22"/>
        </w:rPr>
      </w:pPr>
      <w:del w:id="956" w:author="Autor" w:date="2021-09-03T21:28:00Z">
        <w:r>
          <w:rPr>
            <w:rFonts w:ascii="Calibri" w:eastAsia="Calibri" w:hAnsi="Calibri" w:cs="Calibri"/>
            <w:color w:val="000000"/>
            <w:sz w:val="22"/>
            <w:szCs w:val="22"/>
          </w:rPr>
          <w:delText>- Jazdené  vozidlá do veku 120 mesiacov vrátane od ich mesiaca prvej evidencie. Za Jazdené  vozidlá sa považujú vozidlá, ktorých mesiac prvej evidencie  je 4 a viac mesiacov pred mesiacom začatia poskytovania Služby.</w:delText>
        </w:r>
      </w:del>
    </w:p>
    <w:p w14:paraId="77431DE3" w14:textId="77777777" w:rsidR="00CE1DE2" w:rsidRDefault="00942B7F">
      <w:pPr>
        <w:ind w:left="2127"/>
        <w:rPr>
          <w:del w:id="957" w:author="Autor" w:date="2021-09-03T21:28:00Z"/>
          <w:rFonts w:ascii="Calibri" w:eastAsia="Calibri" w:hAnsi="Calibri" w:cs="Calibri"/>
          <w:sz w:val="22"/>
          <w:szCs w:val="22"/>
        </w:rPr>
      </w:pPr>
      <w:del w:id="958" w:author="Autor" w:date="2021-09-03T21:28:00Z">
        <w:r>
          <w:rPr>
            <w:rFonts w:ascii="Calibri" w:eastAsia="Calibri" w:hAnsi="Calibri" w:cs="Calibri"/>
            <w:color w:val="000000"/>
            <w:sz w:val="22"/>
            <w:szCs w:val="22"/>
          </w:rPr>
          <w:delText>Počet vozidiel je vypočítaný pre každý mesiac samostatne podľa stavu k 1. dňu v príslušnom mesiaci.</w:delText>
        </w:r>
      </w:del>
    </w:p>
    <w:p w14:paraId="64DE8161" w14:textId="77777777" w:rsidR="00CE1DE2" w:rsidRDefault="00CE1DE2">
      <w:pPr>
        <w:ind w:left="1416"/>
        <w:rPr>
          <w:del w:id="959" w:author="Autor" w:date="2021-09-03T21:28:00Z"/>
          <w:rFonts w:ascii="Calibri" w:eastAsia="Calibri" w:hAnsi="Calibri" w:cs="Calibri"/>
          <w:sz w:val="22"/>
          <w:szCs w:val="22"/>
        </w:rPr>
      </w:pPr>
    </w:p>
    <w:p w14:paraId="47164014" w14:textId="77777777" w:rsidR="00CE1DE2" w:rsidRDefault="00942B7F">
      <w:pPr>
        <w:ind w:left="1416"/>
        <w:rPr>
          <w:del w:id="960" w:author="Autor" w:date="2021-09-03T21:28:00Z"/>
          <w:rFonts w:ascii="Calibri" w:eastAsia="Calibri" w:hAnsi="Calibri" w:cs="Calibri"/>
          <w:sz w:val="22"/>
          <w:szCs w:val="22"/>
        </w:rPr>
      </w:pPr>
      <w:del w:id="961" w:author="Autor" w:date="2021-09-03T21:28:00Z">
        <w:r>
          <w:rPr>
            <w:rFonts w:ascii="Calibri" w:eastAsia="Calibri" w:hAnsi="Calibri" w:cs="Calibri"/>
            <w:sz w:val="22"/>
            <w:szCs w:val="22"/>
          </w:rPr>
          <w:delText>MOP</w:delText>
        </w:r>
        <w:r>
          <w:rPr>
            <w:rFonts w:ascii="Calibri" w:eastAsia="Calibri" w:hAnsi="Calibri" w:cs="Calibri"/>
            <w:sz w:val="22"/>
            <w:szCs w:val="22"/>
            <w:vertAlign w:val="subscript"/>
          </w:rPr>
          <w:delText>XY</w:delText>
        </w:r>
        <w:r>
          <w:rPr>
            <w:rFonts w:ascii="Calibri" w:eastAsia="Calibri" w:hAnsi="Calibri" w:cs="Calibri"/>
            <w:sz w:val="22"/>
            <w:szCs w:val="22"/>
          </w:rPr>
          <w:tab/>
          <w:delText>Mesačné  náklady na jedno Základné alebo Zálohové vozidlo, vrátane informačného a odbavovacieho systému a ostatných pevných zariadení ako je napr. stojan na lyže, zabudované v autobuse samostatne pre každú veľkostnú kategóriu  a druh používaného paliva  podľa článku 6, bodu 6.1.3 Tabuľka 2</w:delText>
        </w:r>
      </w:del>
    </w:p>
    <w:p w14:paraId="3BA510F0" w14:textId="77777777" w:rsidR="00CE1DE2" w:rsidRDefault="00CE1DE2">
      <w:pPr>
        <w:ind w:left="1416"/>
        <w:rPr>
          <w:del w:id="962" w:author="Autor" w:date="2021-09-03T21:28:00Z"/>
          <w:rFonts w:ascii="Calibri" w:eastAsia="Calibri" w:hAnsi="Calibri" w:cs="Calibri"/>
          <w:sz w:val="22"/>
          <w:szCs w:val="22"/>
          <w:highlight w:val="yellow"/>
        </w:rPr>
      </w:pPr>
    </w:p>
    <w:p w14:paraId="4687A094" w14:textId="77777777" w:rsidR="00CE1DE2" w:rsidRDefault="00942B7F">
      <w:pPr>
        <w:tabs>
          <w:tab w:val="left" w:pos="0"/>
          <w:tab w:val="left" w:pos="426"/>
        </w:tabs>
        <w:ind w:left="1416"/>
        <w:rPr>
          <w:del w:id="963" w:author="Autor" w:date="2021-09-03T21:28:00Z"/>
          <w:rFonts w:ascii="Calibri" w:eastAsia="Calibri" w:hAnsi="Calibri" w:cs="Calibri"/>
          <w:sz w:val="22"/>
          <w:szCs w:val="22"/>
        </w:rPr>
      </w:pPr>
      <w:del w:id="964" w:author="Autor" w:date="2021-09-03T21:28:00Z">
        <w:r>
          <w:rPr>
            <w:rFonts w:ascii="Calibri" w:eastAsia="Calibri" w:hAnsi="Calibri" w:cs="Calibri"/>
            <w:sz w:val="22"/>
            <w:szCs w:val="22"/>
          </w:rPr>
          <w:delText>T</w:delText>
        </w:r>
        <w:r>
          <w:rPr>
            <w:rFonts w:ascii="Calibri" w:eastAsia="Calibri" w:hAnsi="Calibri" w:cs="Calibri"/>
            <w:sz w:val="22"/>
            <w:szCs w:val="22"/>
            <w:vertAlign w:val="subscript"/>
          </w:rPr>
          <w:delText>MPLAN</w:delText>
        </w:r>
        <w:r>
          <w:rPr>
            <w:rFonts w:ascii="Calibri" w:eastAsia="Calibri" w:hAnsi="Calibri" w:cs="Calibri"/>
            <w:sz w:val="22"/>
            <w:szCs w:val="22"/>
          </w:rPr>
          <w:delText xml:space="preserve"> </w:delText>
        </w:r>
        <w:r>
          <w:rPr>
            <w:rFonts w:ascii="Calibri" w:eastAsia="Calibri" w:hAnsi="Calibri" w:cs="Calibri"/>
            <w:sz w:val="22"/>
            <w:szCs w:val="22"/>
          </w:rPr>
          <w:tab/>
          <w:delText xml:space="preserve">sú Tržby za príslušný mesiac predchádzajúceho kalendárneho roku. V období, keď ešte nie su k dispozicii hodnoty z plnenia tejto zmluvy, použije Objednávateľ historické údaje z príslušného regiónu. </w:delText>
        </w:r>
      </w:del>
    </w:p>
    <w:p w14:paraId="5C281BFD" w14:textId="77777777" w:rsidR="00CE1DE2" w:rsidRDefault="00CE1DE2">
      <w:pPr>
        <w:tabs>
          <w:tab w:val="left" w:pos="0"/>
          <w:tab w:val="left" w:pos="426"/>
        </w:tabs>
        <w:ind w:left="1416"/>
        <w:rPr>
          <w:del w:id="965" w:author="Autor" w:date="2021-09-03T21:28:00Z"/>
          <w:rFonts w:ascii="Calibri" w:eastAsia="Calibri" w:hAnsi="Calibri" w:cs="Calibri"/>
          <w:sz w:val="22"/>
          <w:szCs w:val="22"/>
          <w:highlight w:val="yellow"/>
        </w:rPr>
      </w:pPr>
    </w:p>
    <w:p w14:paraId="09C6AB08" w14:textId="77777777" w:rsidR="00CE1DE2" w:rsidRDefault="00942B7F">
      <w:pPr>
        <w:tabs>
          <w:tab w:val="left" w:pos="0"/>
          <w:tab w:val="left" w:pos="426"/>
        </w:tabs>
        <w:ind w:left="1416"/>
        <w:rPr>
          <w:del w:id="966" w:author="Autor" w:date="2021-09-03T21:28:00Z"/>
          <w:rFonts w:ascii="Calibri" w:eastAsia="Calibri" w:hAnsi="Calibri" w:cs="Calibri"/>
          <w:sz w:val="22"/>
          <w:szCs w:val="22"/>
        </w:rPr>
      </w:pPr>
      <w:del w:id="967" w:author="Autor" w:date="2021-09-03T21:28:00Z">
        <w:r>
          <w:rPr>
            <w:rFonts w:ascii="Calibri" w:eastAsia="Calibri" w:hAnsi="Calibri" w:cs="Calibri"/>
            <w:sz w:val="22"/>
            <w:szCs w:val="22"/>
          </w:rPr>
          <w:delText xml:space="preserve">Výšku mesačných záloh pre prvý rok poskytovania Služby Objednávateľ určí a oznámi Dopravcovi aspoň jeden mesiac pred začatím poskytovania Služby. </w:delText>
        </w:r>
      </w:del>
    </w:p>
    <w:p w14:paraId="259BF786" w14:textId="77777777" w:rsidR="00CE1DE2" w:rsidRDefault="00CE1DE2">
      <w:pPr>
        <w:spacing w:line="276" w:lineRule="auto"/>
        <w:ind w:left="709"/>
        <w:rPr>
          <w:del w:id="968" w:author="Autor" w:date="2021-09-03T21:28:00Z"/>
          <w:rFonts w:ascii="Calibri" w:eastAsia="Calibri" w:hAnsi="Calibri" w:cs="Calibri"/>
          <w:b/>
          <w:sz w:val="22"/>
          <w:szCs w:val="22"/>
          <w:highlight w:val="yellow"/>
        </w:rPr>
      </w:pPr>
    </w:p>
    <w:p w14:paraId="0EB928F4" w14:textId="4A899B0C" w:rsidR="00C42294" w:rsidRDefault="00942B7F">
      <w:pPr>
        <w:widowControl w:val="0"/>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del w:id="969" w:author="Autor" w:date="2021-09-03T21:28:00Z">
        <w:r>
          <w:rPr>
            <w:rFonts w:ascii="Calibri" w:eastAsia="Calibri" w:hAnsi="Calibri" w:cs="Calibri"/>
            <w:sz w:val="22"/>
            <w:szCs w:val="22"/>
          </w:rPr>
          <w:delText xml:space="preserve">6.11    Povinnosť Objednávateľa zaplatiť mesačnú Zálohu alebo Doplatok je splnená dňom odpísania príslušnej čiastky z účtu Objednávateľa na účet Dopravcu. </w:delText>
        </w:r>
      </w:del>
      <w:ins w:id="970" w:author="Autor" w:date="2021-09-03T21:28:00Z">
        <w:r w:rsidR="00972AD3">
          <w:rPr>
            <w:rFonts w:ascii="Calibri" w:eastAsia="Calibri" w:hAnsi="Calibri" w:cs="Calibri"/>
            <w:color w:val="000000"/>
            <w:sz w:val="22"/>
            <w:szCs w:val="22"/>
          </w:rPr>
          <w:t xml:space="preserve">doručenia záverečného protokolu Dopravcovi. </w:t>
        </w:r>
      </w:ins>
      <w:r w:rsidR="00972AD3">
        <w:rPr>
          <w:rFonts w:ascii="Calibri" w:eastAsia="Calibri" w:hAnsi="Calibri" w:cs="Calibri"/>
          <w:color w:val="000000"/>
          <w:sz w:val="22"/>
          <w:szCs w:val="22"/>
        </w:rPr>
        <w:t xml:space="preserve">Povinnosť Dopravcu vrátiť </w:t>
      </w:r>
      <w:del w:id="971" w:author="Autor" w:date="2021-09-03T21:28:00Z">
        <w:r>
          <w:rPr>
            <w:rFonts w:ascii="Calibri" w:eastAsia="Calibri" w:hAnsi="Calibri" w:cs="Calibri"/>
            <w:sz w:val="22"/>
            <w:szCs w:val="22"/>
          </w:rPr>
          <w:delText>Do</w:delText>
        </w:r>
      </w:del>
      <w:r w:rsidR="00972AD3">
        <w:rPr>
          <w:rFonts w:ascii="Calibri" w:eastAsia="Calibri" w:hAnsi="Calibri" w:cs="Calibri"/>
          <w:color w:val="000000"/>
          <w:sz w:val="22"/>
          <w:szCs w:val="22"/>
        </w:rPr>
        <w:t>p</w:t>
      </w:r>
      <w:ins w:id="972" w:author="Autor" w:date="2021-09-03T21:28:00Z">
        <w:r w:rsidR="00972AD3">
          <w:rPr>
            <w:rFonts w:ascii="Calibri" w:eastAsia="Calibri" w:hAnsi="Calibri" w:cs="Calibri"/>
            <w:color w:val="000000"/>
            <w:sz w:val="22"/>
            <w:szCs w:val="22"/>
          </w:rPr>
          <w:t>rep</w:t>
        </w:r>
      </w:ins>
      <w:r w:rsidR="00972AD3">
        <w:rPr>
          <w:rFonts w:ascii="Calibri" w:eastAsia="Calibri" w:hAnsi="Calibri" w:cs="Calibri"/>
          <w:color w:val="000000"/>
          <w:sz w:val="22"/>
          <w:szCs w:val="22"/>
        </w:rPr>
        <w:t xml:space="preserve">latok je splnená dňom odpísania príslušnej čiastky z účtu Dopravcu na účet Objednávateľa. </w:t>
      </w:r>
    </w:p>
    <w:p w14:paraId="1C0DF101" w14:textId="77777777" w:rsidR="00CE1DE2" w:rsidRDefault="00942B7F">
      <w:pPr>
        <w:widowControl w:val="0"/>
        <w:tabs>
          <w:tab w:val="left" w:pos="0"/>
          <w:tab w:val="left" w:pos="426"/>
        </w:tabs>
        <w:spacing w:after="120" w:line="276" w:lineRule="auto"/>
        <w:ind w:left="709"/>
        <w:rPr>
          <w:del w:id="973" w:author="Autor" w:date="2021-09-03T21:28:00Z"/>
          <w:rFonts w:ascii="Calibri" w:eastAsia="Calibri" w:hAnsi="Calibri" w:cs="Calibri"/>
          <w:b/>
          <w:sz w:val="22"/>
          <w:szCs w:val="22"/>
          <w:highlight w:val="yellow"/>
        </w:rPr>
      </w:pPr>
      <w:del w:id="974" w:author="Autor" w:date="2021-09-03T21:28:00Z">
        <w:r>
          <w:rPr>
            <w:rFonts w:ascii="Calibri" w:eastAsia="Calibri" w:hAnsi="Calibri" w:cs="Calibri"/>
            <w:sz w:val="22"/>
            <w:szCs w:val="22"/>
          </w:rPr>
          <w:delText xml:space="preserve">6.12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na základe osobitnej písomnej dohody. </w:delText>
        </w:r>
      </w:del>
    </w:p>
    <w:p w14:paraId="5DE37E71" w14:textId="77777777" w:rsidR="00CE1DE2" w:rsidRDefault="00CE1DE2">
      <w:pPr>
        <w:spacing w:line="276" w:lineRule="auto"/>
        <w:ind w:left="709"/>
        <w:rPr>
          <w:del w:id="975" w:author="Autor" w:date="2021-09-03T21:28:00Z"/>
          <w:rFonts w:ascii="Calibri" w:eastAsia="Calibri" w:hAnsi="Calibri" w:cs="Calibri"/>
          <w:b/>
          <w:sz w:val="22"/>
          <w:szCs w:val="22"/>
          <w:highlight w:val="yellow"/>
        </w:rPr>
      </w:pPr>
    </w:p>
    <w:p w14:paraId="7B768F09" w14:textId="77777777" w:rsidR="00CE1DE2" w:rsidRDefault="00942B7F">
      <w:pPr>
        <w:spacing w:line="276" w:lineRule="auto"/>
        <w:ind w:left="709"/>
        <w:rPr>
          <w:del w:id="976" w:author="Autor" w:date="2021-09-03T21:28:00Z"/>
          <w:rFonts w:ascii="Calibri" w:eastAsia="Calibri" w:hAnsi="Calibri" w:cs="Calibri"/>
          <w:sz w:val="22"/>
          <w:szCs w:val="22"/>
          <w:highlight w:val="yellow"/>
        </w:rPr>
      </w:pPr>
      <w:del w:id="977" w:author="Autor" w:date="2021-09-03T21:28:00Z">
        <w:r>
          <w:rPr>
            <w:rFonts w:ascii="Calibri" w:eastAsia="Calibri" w:hAnsi="Calibri" w:cs="Calibri"/>
            <w:b/>
            <w:sz w:val="22"/>
            <w:szCs w:val="22"/>
          </w:rPr>
          <w:delText>6.13 Objednávateľ je oprávnený vykonať</w:delText>
        </w:r>
        <w:r>
          <w:rPr>
            <w:rFonts w:ascii="Calibri" w:eastAsia="Calibri" w:hAnsi="Calibri" w:cs="Calibri"/>
            <w:sz w:val="22"/>
            <w:szCs w:val="22"/>
          </w:rPr>
          <w:delText xml:space="preserve"> u Dopravcu </w:delText>
        </w:r>
        <w:r>
          <w:rPr>
            <w:rFonts w:ascii="Calibri" w:eastAsia="Calibri" w:hAnsi="Calibri" w:cs="Calibri"/>
            <w:b/>
            <w:sz w:val="22"/>
            <w:szCs w:val="22"/>
          </w:rPr>
          <w:delText xml:space="preserve">kontrolu alebo audit  všetkých štvrťročných zúčtovaní  </w:delText>
        </w:r>
        <w:r>
          <w:rPr>
            <w:rFonts w:ascii="Calibri" w:eastAsia="Calibri" w:hAnsi="Calibri" w:cs="Calibri"/>
            <w:sz w:val="22"/>
            <w:szCs w:val="22"/>
          </w:rPr>
          <w:delText xml:space="preserve">predložených Dopravcom za príslušný kalendárny rok </w:delText>
        </w:r>
        <w:r>
          <w:rPr>
            <w:rFonts w:ascii="Calibri" w:eastAsia="Calibri" w:hAnsi="Calibri" w:cs="Calibri"/>
            <w:b/>
            <w:sz w:val="22"/>
            <w:szCs w:val="22"/>
          </w:rPr>
          <w:delText>po skončení kalendárneho roka,</w:delText>
        </w:r>
        <w:r>
          <w:rPr>
            <w:rFonts w:ascii="Calibri" w:eastAsia="Calibri" w:hAnsi="Calibri" w:cs="Calibri"/>
            <w:sz w:val="22"/>
            <w:szCs w:val="22"/>
          </w:rPr>
          <w:delText xml:space="preserve"> a to aj v prípade, ak   Objednávateľ využil svoje právo vykonať kontrolu jednotlivých štvrťročných zúčtovaní predložených Dopravcom, ako aj v prípade, ak toto právo nevyužil.   Na kontrolu alebo audit podľa tohto bodu sa primerane použijú ustanovenia o vykonávaní kontroly štvrťročného zúčtovania s tou odlišnosťou, že lehota na ukončenie kontroly alebo auditu podľa tohto bodu je  60 (šesťdesiat) kalendárnych dní.   </w:delText>
        </w:r>
        <w:r>
          <w:rPr>
            <w:rFonts w:ascii="Calibri" w:eastAsia="Calibri" w:hAnsi="Calibri" w:cs="Calibri"/>
            <w:sz w:val="22"/>
            <w:szCs w:val="22"/>
            <w:highlight w:val="yellow"/>
          </w:rPr>
          <w:delText xml:space="preserve"> </w:delText>
        </w:r>
      </w:del>
    </w:p>
    <w:p w14:paraId="0E5A523F" w14:textId="77777777" w:rsidR="00CE1DE2" w:rsidRDefault="00CE1DE2">
      <w:pPr>
        <w:spacing w:line="276" w:lineRule="auto"/>
        <w:ind w:left="1418" w:hanging="709"/>
        <w:rPr>
          <w:del w:id="978" w:author="Autor" w:date="2021-09-03T21:28:00Z"/>
          <w:rFonts w:ascii="Calibri" w:eastAsia="Calibri" w:hAnsi="Calibri" w:cs="Calibri"/>
          <w:sz w:val="22"/>
          <w:szCs w:val="22"/>
        </w:rPr>
      </w:pPr>
    </w:p>
    <w:p w14:paraId="7064CB37" w14:textId="1CE19BF5" w:rsidR="00C42294" w:rsidRDefault="00942B7F">
      <w:pPr>
        <w:widowControl w:val="0"/>
        <w:numPr>
          <w:ilvl w:val="2"/>
          <w:numId w:val="40"/>
        </w:numPr>
        <w:pBdr>
          <w:top w:val="nil"/>
          <w:left w:val="nil"/>
          <w:bottom w:val="nil"/>
          <w:right w:val="nil"/>
          <w:between w:val="nil"/>
        </w:pBdr>
        <w:spacing w:after="240" w:line="276" w:lineRule="auto"/>
        <w:rPr>
          <w:ins w:id="979" w:author="Autor" w:date="2021-09-03T21:28:00Z"/>
          <w:rFonts w:ascii="Calibri" w:eastAsia="Calibri" w:hAnsi="Calibri" w:cs="Calibri"/>
          <w:color w:val="000000"/>
          <w:sz w:val="22"/>
          <w:szCs w:val="22"/>
        </w:rPr>
      </w:pPr>
      <w:del w:id="980" w:author="Autor" w:date="2021-09-03T21:28:00Z">
        <w:r>
          <w:rPr>
            <w:rFonts w:ascii="Calibri" w:eastAsia="Calibri" w:hAnsi="Calibri" w:cs="Calibri"/>
            <w:sz w:val="22"/>
            <w:szCs w:val="22"/>
          </w:rPr>
          <w:delText xml:space="preserve">6.14 </w:delText>
        </w:r>
      </w:del>
      <w:r w:rsidR="00972AD3">
        <w:rPr>
          <w:rFonts w:ascii="Calibri" w:eastAsia="Calibri" w:hAnsi="Calibri" w:cs="Calibri"/>
          <w:color w:val="000000"/>
          <w:sz w:val="22"/>
          <w:szCs w:val="22"/>
        </w:rPr>
        <w:t>Dopravca je povinný poskytnúť Objednávateľovi všetku pot</w:t>
      </w:r>
      <w:r w:rsidR="00972AD3">
        <w:rPr>
          <w:rFonts w:ascii="Calibri" w:eastAsia="Calibri" w:hAnsi="Calibri" w:cs="Calibri"/>
          <w:color w:val="000000"/>
          <w:sz w:val="22"/>
          <w:szCs w:val="22"/>
        </w:rPr>
        <w:t xml:space="preserve">rebnú súčinnosť, ktorú možno od neho spravodlivo požadovať na vykonanie </w:t>
      </w:r>
      <w:del w:id="981" w:author="Autor" w:date="2021-09-03T21:28:00Z">
        <w:r>
          <w:rPr>
            <w:rFonts w:ascii="Calibri" w:eastAsia="Calibri" w:hAnsi="Calibri" w:cs="Calibri"/>
            <w:sz w:val="22"/>
            <w:szCs w:val="22"/>
          </w:rPr>
          <w:delText xml:space="preserve">kontroly v zmysle tejto Zmluvy.   </w:delText>
        </w:r>
        <w:r>
          <w:rPr>
            <w:rFonts w:ascii="Calibri" w:eastAsia="Calibri" w:hAnsi="Calibri" w:cs="Calibri"/>
            <w:b/>
            <w:sz w:val="22"/>
            <w:szCs w:val="22"/>
          </w:rPr>
          <w:delText xml:space="preserve">Dopravca je povinný umožniť vykonať Objednávateľovi alebo ním povereným osobám na výkon kontroly alebo auditu v zmysle tejto Zmluvy kontrolu svojich dokladov a svojho účtovníctva v takom rozsahu, ktorý je potrebný pre overenie správnosti a úplnosti údajov </w:delText>
        </w:r>
        <w:r>
          <w:rPr>
            <w:rFonts w:ascii="Calibri" w:eastAsia="Calibri" w:hAnsi="Calibri" w:cs="Calibri"/>
            <w:sz w:val="22"/>
            <w:szCs w:val="22"/>
          </w:rPr>
          <w:delText>v Dopravcom predkladaných Výkazoch</w:delText>
        </w:r>
      </w:del>
      <w:ins w:id="982" w:author="Autor" w:date="2021-09-03T21:28:00Z">
        <w:r w:rsidR="00972AD3">
          <w:rPr>
            <w:rFonts w:ascii="Calibri" w:eastAsia="Calibri" w:hAnsi="Calibri" w:cs="Calibri"/>
            <w:color w:val="000000"/>
            <w:sz w:val="22"/>
            <w:szCs w:val="22"/>
          </w:rPr>
          <w:t>štvrťročnej kontroly skutočných  nákladov  a kontroly ročného zúčtovania, a to aj v priestoroch Dopravcu nahliadnutím do účtovnej evidencie či účtovných dokladov, za účelom overenia sp</w:t>
        </w:r>
        <w:r w:rsidR="00972AD3">
          <w:rPr>
            <w:rFonts w:ascii="Calibri" w:eastAsia="Calibri" w:hAnsi="Calibri" w:cs="Calibri"/>
            <w:color w:val="000000"/>
            <w:sz w:val="22"/>
            <w:szCs w:val="22"/>
          </w:rPr>
          <w:t>rávnosti výpočtu objektivizovanej Maximálnej ceny služby podľa bodu 6.2.4, aktualizácie jednotlivých častí ceny služby, Výkazov</w:t>
        </w:r>
      </w:ins>
      <w:r w:rsidR="00972AD3">
        <w:rPr>
          <w:rFonts w:ascii="Calibri" w:eastAsia="Calibri" w:hAnsi="Calibri" w:cs="Calibri"/>
          <w:color w:val="000000"/>
          <w:sz w:val="22"/>
          <w:szCs w:val="22"/>
        </w:rPr>
        <w:t xml:space="preserve"> výkonov, Výkazo</w:t>
      </w:r>
      <w:del w:id="983" w:author="Autor" w:date="2021-09-03T21:28:00Z">
        <w:r>
          <w:rPr>
            <w:rFonts w:ascii="Calibri" w:eastAsia="Calibri" w:hAnsi="Calibri" w:cs="Calibri"/>
            <w:sz w:val="22"/>
            <w:szCs w:val="22"/>
          </w:rPr>
          <w:delText>ch</w:delText>
        </w:r>
      </w:del>
      <w:ins w:id="984" w:author="Autor" w:date="2021-09-03T21:28:00Z">
        <w:r w:rsidR="00972AD3">
          <w:rPr>
            <w:rFonts w:ascii="Calibri" w:eastAsia="Calibri" w:hAnsi="Calibri" w:cs="Calibri"/>
            <w:color w:val="000000"/>
            <w:sz w:val="22"/>
            <w:szCs w:val="22"/>
          </w:rPr>
          <w:t>v</w:t>
        </w:r>
      </w:ins>
      <w:r w:rsidR="00972AD3">
        <w:rPr>
          <w:rFonts w:ascii="Calibri" w:eastAsia="Calibri" w:hAnsi="Calibri" w:cs="Calibri"/>
          <w:color w:val="000000"/>
          <w:sz w:val="22"/>
          <w:szCs w:val="22"/>
        </w:rPr>
        <w:t xml:space="preserve"> tržieb a iných výnosov, Prehľado</w:t>
      </w:r>
      <w:del w:id="985" w:author="Autor" w:date="2021-09-03T21:28:00Z">
        <w:r>
          <w:rPr>
            <w:rFonts w:ascii="Calibri" w:eastAsia="Calibri" w:hAnsi="Calibri" w:cs="Calibri"/>
            <w:sz w:val="22"/>
            <w:szCs w:val="22"/>
          </w:rPr>
          <w:delText>ch</w:delText>
        </w:r>
      </w:del>
      <w:ins w:id="986" w:author="Autor" w:date="2021-09-03T21:28:00Z">
        <w:r w:rsidR="00972AD3">
          <w:rPr>
            <w:rFonts w:ascii="Calibri" w:eastAsia="Calibri" w:hAnsi="Calibri" w:cs="Calibri"/>
            <w:color w:val="000000"/>
            <w:sz w:val="22"/>
            <w:szCs w:val="22"/>
          </w:rPr>
          <w:t>v</w:t>
        </w:r>
      </w:ins>
      <w:r w:rsidR="00972AD3">
        <w:rPr>
          <w:rFonts w:ascii="Calibri" w:eastAsia="Calibri" w:hAnsi="Calibri" w:cs="Calibri"/>
          <w:color w:val="000000"/>
          <w:sz w:val="22"/>
          <w:szCs w:val="22"/>
        </w:rPr>
        <w:t xml:space="preserve"> vozidlového parku, dát</w:t>
      </w:r>
      <w:del w:id="987" w:author="Autor" w:date="2021-09-03T21:28:00Z">
        <w:r>
          <w:rPr>
            <w:rFonts w:ascii="Calibri" w:eastAsia="Calibri" w:hAnsi="Calibri" w:cs="Calibri"/>
            <w:sz w:val="22"/>
            <w:szCs w:val="22"/>
          </w:rPr>
          <w:delText>ach</w:delText>
        </w:r>
      </w:del>
      <w:r w:rsidR="00972AD3">
        <w:rPr>
          <w:rFonts w:ascii="Calibri" w:eastAsia="Calibri" w:hAnsi="Calibri" w:cs="Calibri"/>
          <w:color w:val="000000"/>
          <w:sz w:val="22"/>
          <w:szCs w:val="22"/>
        </w:rPr>
        <w:t xml:space="preserve"> o predaji cestovných lístkov </w:t>
      </w:r>
      <w:del w:id="988" w:author="Autor" w:date="2021-09-03T21:28:00Z">
        <w:r>
          <w:rPr>
            <w:rFonts w:ascii="Calibri" w:eastAsia="Calibri" w:hAnsi="Calibri" w:cs="Calibri"/>
            <w:sz w:val="22"/>
            <w:szCs w:val="22"/>
          </w:rPr>
          <w:delText xml:space="preserve"> a štvrťročných zúčtovaniach.   Za  týmto účelom je Dopravca povinný strpieť nahliadnutie do dokladov a účtovníctva,  robenie výpisov a kópií.   </w:delText>
        </w:r>
        <w:r>
          <w:rPr>
            <w:rFonts w:ascii="Calibri" w:eastAsia="Calibri" w:hAnsi="Calibri" w:cs="Calibri"/>
            <w:b/>
            <w:sz w:val="22"/>
            <w:szCs w:val="22"/>
          </w:rPr>
          <w:delText xml:space="preserve">Pri tých častiach ceny za </w:delText>
        </w:r>
      </w:del>
      <w:ins w:id="989" w:author="Autor" w:date="2021-09-03T21:28:00Z">
        <w:r w:rsidR="00972AD3">
          <w:rPr>
            <w:rFonts w:ascii="Calibri" w:eastAsia="Calibri" w:hAnsi="Calibri" w:cs="Calibri"/>
            <w:color w:val="000000"/>
            <w:sz w:val="22"/>
            <w:szCs w:val="22"/>
          </w:rPr>
          <w:t>a overenia, že deklarovan</w:t>
        </w:r>
        <w:r w:rsidR="00972AD3">
          <w:rPr>
            <w:rFonts w:ascii="Calibri" w:eastAsia="Calibri" w:hAnsi="Calibri" w:cs="Calibri"/>
            <w:color w:val="000000"/>
            <w:sz w:val="22"/>
            <w:szCs w:val="22"/>
          </w:rPr>
          <w:t>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w:t>
        </w:r>
        <w:r w:rsidR="00972AD3">
          <w:rPr>
            <w:rFonts w:ascii="Calibri" w:eastAsia="Calibri" w:hAnsi="Calibri" w:cs="Calibri"/>
            <w:color w:val="000000"/>
            <w:sz w:val="22"/>
            <w:szCs w:val="22"/>
          </w:rPr>
          <w:t xml:space="preserve"> obvyklých. </w:t>
        </w:r>
      </w:ins>
    </w:p>
    <w:p w14:paraId="65D4EE1F" w14:textId="1628CD90" w:rsidR="00C42294" w:rsidRDefault="00972AD3">
      <w:pPr>
        <w:widowControl w:val="0"/>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ins w:id="990" w:author="Autor" w:date="2021-09-03T21:28:00Z">
        <w:r>
          <w:rPr>
            <w:rFonts w:ascii="Calibri" w:eastAsia="Calibri" w:hAnsi="Calibri" w:cs="Calibri"/>
            <w:color w:val="000000"/>
            <w:sz w:val="22"/>
            <w:szCs w:val="22"/>
          </w:rPr>
          <w:t>Pokiaľ sa Dopravca dostane do omeškania s predložením aktualizovanej Prílohy č. 12 podľa bodu 6.4.1 (i), ročného zúčtovania podľa bodov 6.4.7 alebo ostatných dokladov uvedených v bode 6.4.1, Objednávateľ až do času ich predloženia nebude Dopra</w:t>
        </w:r>
        <w:r>
          <w:rPr>
            <w:rFonts w:ascii="Calibri" w:eastAsia="Calibri" w:hAnsi="Calibri" w:cs="Calibri"/>
            <w:color w:val="000000"/>
            <w:sz w:val="22"/>
            <w:szCs w:val="22"/>
          </w:rPr>
          <w:t xml:space="preserve">vcovi vyplácať mesačné zálohy na </w:t>
        </w:r>
      </w:ins>
      <w:r>
        <w:rPr>
          <w:rFonts w:ascii="Calibri" w:eastAsia="Calibri" w:hAnsi="Calibri" w:cs="Calibri"/>
          <w:color w:val="000000"/>
          <w:sz w:val="22"/>
          <w:szCs w:val="22"/>
        </w:rPr>
        <w:t>poskytovanie Služby</w:t>
      </w:r>
      <w:del w:id="991" w:author="Autor" w:date="2021-09-03T21:28:00Z">
        <w:r w:rsidR="00942B7F">
          <w:rPr>
            <w:rFonts w:ascii="Calibri" w:eastAsia="Calibri" w:hAnsi="Calibri" w:cs="Calibri"/>
            <w:b/>
            <w:sz w:val="22"/>
            <w:szCs w:val="22"/>
          </w:rPr>
          <w:delText xml:space="preserve">, ktoré predpokladajú úhradu alebo aktualizáciu (valorizáciu), okrem iných faktorov, aj   na podklade  skutočne preukázateľných nákladov  (napr. valorizácia miezd podľa bodu 6.2.2. Zmluvy, aktualizácia zmluvnej ceny podľa bodu 6.2 Zmluvy,  časť ceny za skutočne preukázateľné náklady podľa bodu 6.1.2.  Zmluvy)  je Dopravca povinný umožniť nahliadnuť, robiť si výpisy a kópie  dokladov a účtovníctva v celom rozsahu skutočne preukázateľne vynaložených nákladov a voči Objednávateľovi uplatňovaných nárokov. </w:delText>
        </w:r>
      </w:del>
      <w:ins w:id="992" w:author="Autor" w:date="2021-09-03T21:28:00Z">
        <w:r>
          <w:rPr>
            <w:rFonts w:ascii="Calibri" w:eastAsia="Calibri" w:hAnsi="Calibri" w:cs="Calibri"/>
            <w:color w:val="000000"/>
            <w:sz w:val="22"/>
            <w:szCs w:val="22"/>
          </w:rPr>
          <w:t>. Týmto nie je dotknutá povinnosť Dopravcu riadne a včas poskytovať Službu.</w:t>
        </w:r>
      </w:ins>
      <w:r>
        <w:rPr>
          <w:rFonts w:ascii="Calibri" w:eastAsia="Calibri" w:hAnsi="Calibri" w:cs="Calibri"/>
          <w:color w:val="000000"/>
          <w:sz w:val="22"/>
          <w:szCs w:val="22"/>
        </w:rPr>
        <w:t xml:space="preserve"> </w:t>
      </w:r>
    </w:p>
    <w:p w14:paraId="3662D2B2" w14:textId="77777777" w:rsidR="00CE1DE2" w:rsidRDefault="00942B7F" w:rsidP="00972AD3">
      <w:pPr>
        <w:numPr>
          <w:ilvl w:val="1"/>
          <w:numId w:val="44"/>
        </w:numPr>
        <w:pBdr>
          <w:top w:val="nil"/>
          <w:left w:val="nil"/>
          <w:bottom w:val="nil"/>
          <w:right w:val="nil"/>
          <w:between w:val="nil"/>
        </w:pBdr>
        <w:spacing w:after="240" w:line="259" w:lineRule="auto"/>
        <w:ind w:left="709" w:hanging="709"/>
        <w:rPr>
          <w:del w:id="993" w:author="Autor" w:date="2021-09-03T21:28:00Z"/>
          <w:rFonts w:ascii="Calibri" w:eastAsia="Calibri" w:hAnsi="Calibri" w:cs="Calibri"/>
          <w:b/>
          <w:color w:val="000000"/>
          <w:sz w:val="22"/>
          <w:szCs w:val="22"/>
        </w:rPr>
      </w:pPr>
      <w:del w:id="994" w:author="Autor" w:date="2021-09-03T21:28:00Z">
        <w:r>
          <w:rPr>
            <w:rFonts w:ascii="Calibri" w:eastAsia="Calibri" w:hAnsi="Calibri" w:cs="Calibri"/>
            <w:b/>
            <w:color w:val="000000"/>
            <w:sz w:val="22"/>
            <w:szCs w:val="22"/>
          </w:rPr>
          <w:delText>Zabránenie nadmernej úhrade a nedovolenej štátnej pomoci</w:delText>
        </w:r>
      </w:del>
    </w:p>
    <w:p w14:paraId="0839D826"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995" w:author="Autor" w:date="2021-09-03T21:28:00Z"/>
          <w:rFonts w:ascii="Calibri" w:eastAsia="Calibri" w:hAnsi="Calibri" w:cs="Calibri"/>
          <w:color w:val="000000"/>
          <w:sz w:val="22"/>
          <w:szCs w:val="22"/>
        </w:rPr>
      </w:pPr>
      <w:del w:id="996" w:author="Autor" w:date="2021-09-03T21:28:00Z">
        <w:r>
          <w:rPr>
            <w:rFonts w:ascii="Calibri" w:eastAsia="Calibri" w:hAnsi="Calibri" w:cs="Calibri"/>
            <w:color w:val="000000"/>
            <w:sz w:val="22"/>
            <w:szCs w:val="22"/>
          </w:rPr>
          <w:delText xml:space="preserve">Táto Zmluva je zmluvou o službách vo verejnom záujme v cestnej osobnej doprave, na ktorú sa vzťahuje Nariadenie 1370/2007. V súlade s podmienkami Nariadenia 1370/2007, úhrada za služby vo verejnom záujme na základe Zmluvy, nemôže znamenať nadmernú úhradu, pretože by išlo o nedovolenú štátu pomoc. Za týmto účelom je nevyhnutné, aby Zmluva obsahovala také parametre úhrady za služby vo verejnom záujme, ktoré zabránia nadmernej úhrade. </w:delText>
        </w:r>
      </w:del>
    </w:p>
    <w:p w14:paraId="2E25E958"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997" w:author="Autor" w:date="2021-09-03T21:28:00Z"/>
          <w:rFonts w:ascii="Calibri" w:eastAsia="Calibri" w:hAnsi="Calibri" w:cs="Calibri"/>
          <w:color w:val="000000"/>
          <w:sz w:val="22"/>
          <w:szCs w:val="22"/>
        </w:rPr>
      </w:pPr>
      <w:del w:id="998" w:author="Autor" w:date="2021-09-03T21:28:00Z">
        <w:r>
          <w:rPr>
            <w:rFonts w:ascii="Calibri" w:eastAsia="Calibri" w:hAnsi="Calibri" w:cs="Calibri"/>
            <w:color w:val="000000"/>
            <w:sz w:val="22"/>
            <w:szCs w:val="22"/>
          </w:rPr>
          <w:delText xml:space="preserve">Z uvedeného dôvodu sa Zmluvné strany dohodli na nasledovných podmienkach overenia, či Cena Služby určená podľa bodu 6.6, ktorá má byť Dopravcovi zaplatená, nebude znamenať nadmernú úhradu, ako aj na znížení Ceny Služby, ak by úhrada Ceny Služby určená podľa bodu 6.6 znamenala nadmernú úhradu. </w:delText>
        </w:r>
      </w:del>
    </w:p>
    <w:p w14:paraId="7F75B001"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999" w:author="Autor" w:date="2021-09-03T21:28:00Z"/>
          <w:rFonts w:ascii="Calibri" w:eastAsia="Calibri" w:hAnsi="Calibri" w:cs="Calibri"/>
          <w:color w:val="000000"/>
          <w:sz w:val="22"/>
          <w:szCs w:val="22"/>
        </w:rPr>
      </w:pPr>
      <w:del w:id="1000" w:author="Autor" w:date="2021-09-03T21:28:00Z">
        <w:r>
          <w:rPr>
            <w:rFonts w:ascii="Calibri" w:eastAsia="Calibri" w:hAnsi="Calibri" w:cs="Calibri"/>
            <w:color w:val="000000"/>
            <w:sz w:val="22"/>
            <w:szCs w:val="22"/>
          </w:rPr>
          <w:delText xml:space="preserve">O nadmernú úhradu nepôjde, ak Cena Služby určená podľa bodu 6.6, ktorá má byť  Dopravcovi zaplatená, pokryje Dopravcovi len opodstatnene vynaložené skutočné náklady v súvislosti s poskytovaním služieb v zmysle Zmluvy a primeraný zisk. Opodstatnene vynaložené náklady sú náklady, ktoré Dopravca so starostlivosťou riadneho hospodára nevyhnutne vynaložil na riadne plnenie Zmluvy. Pre účely tejto Zmluvy je primeraný zisk, zisk určený podľa nasledovného vzorca: </w:delText>
        </w:r>
      </w:del>
    </w:p>
    <w:p w14:paraId="60EE0ACD" w14:textId="77777777" w:rsidR="00CE1DE2" w:rsidRDefault="00942B7F">
      <w:pPr>
        <w:spacing w:before="280" w:after="280"/>
        <w:ind w:left="935"/>
        <w:rPr>
          <w:del w:id="1001" w:author="Autor" w:date="2021-09-03T21:28:00Z"/>
          <w:rFonts w:ascii="Calibri" w:eastAsia="Calibri" w:hAnsi="Calibri" w:cs="Calibri"/>
          <w:sz w:val="22"/>
          <w:szCs w:val="22"/>
        </w:rPr>
      </w:pPr>
      <w:del w:id="1002" w:author="Autor" w:date="2021-09-03T21:28:00Z">
        <w:r>
          <w:rPr>
            <w:rFonts w:ascii="Calibri" w:eastAsia="Calibri" w:hAnsi="Calibri" w:cs="Calibri"/>
            <w:sz w:val="22"/>
            <w:szCs w:val="22"/>
          </w:rPr>
          <w:delText>CS</w:delText>
        </w:r>
        <w:r>
          <w:rPr>
            <w:rFonts w:ascii="Calibri" w:eastAsia="Calibri" w:hAnsi="Calibri" w:cs="Calibri"/>
            <w:sz w:val="22"/>
            <w:szCs w:val="22"/>
            <w:vertAlign w:val="subscript"/>
          </w:rPr>
          <w:delText xml:space="preserve">QPZ </w:delText>
        </w:r>
        <w:r>
          <w:rPr>
            <w:rFonts w:ascii="Calibri" w:eastAsia="Calibri" w:hAnsi="Calibri" w:cs="Calibri"/>
            <w:sz w:val="22"/>
            <w:szCs w:val="22"/>
          </w:rPr>
          <w:delText>=CC</w:delText>
        </w:r>
        <w:r>
          <w:rPr>
            <w:rFonts w:ascii="Calibri" w:eastAsia="Calibri" w:hAnsi="Calibri" w:cs="Calibri"/>
            <w:sz w:val="22"/>
            <w:szCs w:val="22"/>
            <w:vertAlign w:val="subscript"/>
          </w:rPr>
          <w:delText>ZISK0XY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QCPXY </w:delText>
        </w:r>
        <w:r>
          <w:rPr>
            <w:rFonts w:ascii="Calibri" w:eastAsia="Calibri" w:hAnsi="Calibri" w:cs="Calibri"/>
            <w:sz w:val="22"/>
            <w:szCs w:val="22"/>
          </w:rPr>
          <w:delText>+ KM</w:delText>
        </w:r>
        <w:r>
          <w:rPr>
            <w:rFonts w:ascii="Calibri" w:eastAsia="Calibri" w:hAnsi="Calibri" w:cs="Calibri"/>
            <w:sz w:val="22"/>
            <w:szCs w:val="22"/>
            <w:vertAlign w:val="subscript"/>
          </w:rPr>
          <w:delText>QOBXY</w:delText>
        </w:r>
        <w:r>
          <w:rPr>
            <w:rFonts w:ascii="Calibri" w:eastAsia="Calibri" w:hAnsi="Calibri" w:cs="Calibri"/>
            <w:sz w:val="22"/>
            <w:szCs w:val="22"/>
          </w:rPr>
          <w:delText xml:space="preserve"> + KM</w:delText>
        </w:r>
        <w:r>
          <w:rPr>
            <w:rFonts w:ascii="Calibri" w:eastAsia="Calibri" w:hAnsi="Calibri" w:cs="Calibri"/>
            <w:sz w:val="22"/>
            <w:szCs w:val="22"/>
            <w:vertAlign w:val="subscript"/>
          </w:rPr>
          <w:delText>QBVOZXY</w:delText>
        </w:r>
        <w:r>
          <w:rPr>
            <w:rFonts w:ascii="Calibri" w:eastAsia="Calibri" w:hAnsi="Calibri" w:cs="Calibri"/>
            <w:sz w:val="22"/>
            <w:szCs w:val="22"/>
          </w:rPr>
          <w:delText xml:space="preserve"> + KM</w:delText>
        </w:r>
        <w:r>
          <w:rPr>
            <w:rFonts w:ascii="Calibri" w:eastAsia="Calibri" w:hAnsi="Calibri" w:cs="Calibri"/>
            <w:sz w:val="22"/>
            <w:szCs w:val="22"/>
            <w:vertAlign w:val="subscript"/>
          </w:rPr>
          <w:delText>QBNOSXY</w:delText>
        </w:r>
        <w:r>
          <w:rPr>
            <w:rFonts w:ascii="Calibri" w:eastAsia="Calibri" w:hAnsi="Calibri" w:cs="Calibri"/>
            <w:sz w:val="22"/>
            <w:szCs w:val="22"/>
          </w:rPr>
          <w:delText xml:space="preserve">)  </w:delText>
        </w:r>
      </w:del>
    </w:p>
    <w:p w14:paraId="27213ECE" w14:textId="77777777" w:rsidR="00CE1DE2" w:rsidRDefault="00942B7F">
      <w:pPr>
        <w:spacing w:before="280" w:after="120"/>
        <w:ind w:left="935"/>
        <w:rPr>
          <w:del w:id="1003" w:author="Autor" w:date="2021-09-03T21:28:00Z"/>
          <w:rFonts w:ascii="Calibri" w:eastAsia="Calibri" w:hAnsi="Calibri" w:cs="Calibri"/>
          <w:sz w:val="22"/>
          <w:szCs w:val="22"/>
        </w:rPr>
      </w:pPr>
      <w:del w:id="1004" w:author="Autor" w:date="2021-09-03T21:28:00Z">
        <w:r>
          <w:rPr>
            <w:rFonts w:ascii="Calibri" w:eastAsia="Calibri" w:hAnsi="Calibri" w:cs="Calibri"/>
            <w:sz w:val="22"/>
            <w:szCs w:val="22"/>
          </w:rPr>
          <w:delText>CS</w:delText>
        </w:r>
        <w:r>
          <w:rPr>
            <w:rFonts w:ascii="Calibri" w:eastAsia="Calibri" w:hAnsi="Calibri" w:cs="Calibri"/>
            <w:sz w:val="22"/>
            <w:szCs w:val="22"/>
            <w:vertAlign w:val="subscript"/>
          </w:rPr>
          <w:delText>QPZ</w:delTex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delText>je primeraný zisk za uplynulý štvrťrok</w:delText>
        </w:r>
      </w:del>
    </w:p>
    <w:p w14:paraId="417320A1" w14:textId="77777777" w:rsidR="00CE1DE2" w:rsidRDefault="00942B7F">
      <w:pPr>
        <w:spacing w:before="120" w:after="120"/>
        <w:ind w:left="935"/>
        <w:rPr>
          <w:del w:id="1005" w:author="Autor" w:date="2021-09-03T21:28:00Z"/>
          <w:rFonts w:ascii="Calibri" w:eastAsia="Calibri" w:hAnsi="Calibri" w:cs="Calibri"/>
          <w:sz w:val="22"/>
          <w:szCs w:val="22"/>
        </w:rPr>
      </w:pPr>
      <w:del w:id="1006" w:author="Autor" w:date="2021-09-03T21:28:00Z">
        <w:r>
          <w:rPr>
            <w:rFonts w:ascii="Calibri" w:eastAsia="Calibri" w:hAnsi="Calibri" w:cs="Calibri"/>
            <w:sz w:val="22"/>
            <w:szCs w:val="22"/>
          </w:rPr>
          <w:delText>X</w:delText>
        </w:r>
        <w:r>
          <w:rPr>
            <w:rFonts w:ascii="Calibri" w:eastAsia="Calibri" w:hAnsi="Calibri" w:cs="Calibri"/>
            <w:sz w:val="22"/>
            <w:szCs w:val="22"/>
          </w:rPr>
          <w:tab/>
        </w:r>
        <w:r>
          <w:rPr>
            <w:rFonts w:ascii="Calibri" w:eastAsia="Calibri" w:hAnsi="Calibri" w:cs="Calibri"/>
            <w:sz w:val="22"/>
            <w:szCs w:val="22"/>
          </w:rPr>
          <w:tab/>
          <w:delText xml:space="preserve">označuje veľkostnú skupinu vozidiel podľa TPŠ </w:delText>
        </w:r>
      </w:del>
    </w:p>
    <w:p w14:paraId="78B79860" w14:textId="77777777" w:rsidR="00CE1DE2" w:rsidRDefault="00942B7F">
      <w:pPr>
        <w:spacing w:before="120" w:after="120"/>
        <w:ind w:left="935"/>
        <w:rPr>
          <w:del w:id="1007" w:author="Autor" w:date="2021-09-03T21:28:00Z"/>
          <w:rFonts w:ascii="Calibri" w:eastAsia="Calibri" w:hAnsi="Calibri" w:cs="Calibri"/>
          <w:sz w:val="22"/>
          <w:szCs w:val="22"/>
        </w:rPr>
      </w:pPr>
      <w:del w:id="1008" w:author="Autor" w:date="2021-09-03T21:28:00Z">
        <w:r>
          <w:rPr>
            <w:rFonts w:ascii="Calibri" w:eastAsia="Calibri" w:hAnsi="Calibri" w:cs="Calibri"/>
            <w:sz w:val="22"/>
            <w:szCs w:val="22"/>
          </w:rPr>
          <w:delText>Y</w:delText>
        </w:r>
        <w:r>
          <w:rPr>
            <w:rFonts w:ascii="Calibri" w:eastAsia="Calibri" w:hAnsi="Calibri" w:cs="Calibri"/>
            <w:sz w:val="22"/>
            <w:szCs w:val="22"/>
          </w:rPr>
          <w:tab/>
        </w:r>
        <w:r>
          <w:rPr>
            <w:rFonts w:ascii="Calibri" w:eastAsia="Calibri" w:hAnsi="Calibri" w:cs="Calibri"/>
            <w:sz w:val="22"/>
            <w:szCs w:val="22"/>
          </w:rPr>
          <w:tab/>
          <w:delText>označuje druh paliva (nafta, CNG)</w:delText>
        </w:r>
      </w:del>
    </w:p>
    <w:p w14:paraId="365D9D8D" w14:textId="77777777" w:rsidR="00CE1DE2" w:rsidRDefault="00942B7F">
      <w:pPr>
        <w:spacing w:before="120" w:after="120"/>
        <w:ind w:left="2124" w:hanging="1189"/>
        <w:rPr>
          <w:del w:id="1009" w:author="Autor" w:date="2021-09-03T21:28:00Z"/>
          <w:rFonts w:ascii="Calibri" w:eastAsia="Calibri" w:hAnsi="Calibri" w:cs="Calibri"/>
          <w:sz w:val="22"/>
          <w:szCs w:val="22"/>
        </w:rPr>
      </w:pPr>
      <w:del w:id="1010" w:author="Autor" w:date="2021-09-03T21:28:00Z">
        <w:r>
          <w:rPr>
            <w:rFonts w:ascii="Calibri" w:eastAsia="Calibri" w:hAnsi="Calibri" w:cs="Calibri"/>
            <w:sz w:val="22"/>
            <w:szCs w:val="22"/>
          </w:rPr>
          <w:delText>CC</w:delText>
        </w:r>
        <w:r>
          <w:rPr>
            <w:rFonts w:ascii="Calibri" w:eastAsia="Calibri" w:hAnsi="Calibri" w:cs="Calibri"/>
            <w:sz w:val="22"/>
            <w:szCs w:val="22"/>
            <w:vertAlign w:val="subscript"/>
          </w:rPr>
          <w:delText>ZISK0</w:delText>
        </w:r>
        <w:r>
          <w:rPr>
            <w:rFonts w:ascii="Calibri" w:eastAsia="Calibri" w:hAnsi="Calibri" w:cs="Calibri"/>
            <w:sz w:val="22"/>
            <w:szCs w:val="22"/>
            <w:vertAlign w:val="subscript"/>
          </w:rPr>
          <w:tab/>
        </w:r>
        <w:r>
          <w:rPr>
            <w:rFonts w:ascii="Calibri" w:eastAsia="Calibri" w:hAnsi="Calibri" w:cs="Calibri"/>
            <w:sz w:val="22"/>
            <w:szCs w:val="22"/>
          </w:rPr>
          <w:delText xml:space="preserve">je časť ceny za Zisk za 1 Výkonový kilometer podľa bodu 6.1. </w:delText>
        </w:r>
      </w:del>
    </w:p>
    <w:p w14:paraId="4071FBAC" w14:textId="77777777" w:rsidR="00CE1DE2" w:rsidRDefault="00942B7F">
      <w:pPr>
        <w:spacing w:before="120" w:after="120"/>
        <w:ind w:left="2124" w:hanging="1189"/>
        <w:rPr>
          <w:del w:id="1011" w:author="Autor" w:date="2021-09-03T21:28:00Z"/>
          <w:rFonts w:ascii="Calibri" w:eastAsia="Calibri" w:hAnsi="Calibri" w:cs="Calibri"/>
          <w:sz w:val="22"/>
          <w:szCs w:val="22"/>
        </w:rPr>
      </w:pPr>
      <w:del w:id="1012"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QCP</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za skutočne realizované spoje podľa Cestovných poriadkov bez Cyklobusov s vozíkom, nosičom alebo skriňou na lyže za kalendárny štvrťrok.</w:delText>
        </w:r>
      </w:del>
    </w:p>
    <w:p w14:paraId="6FD0B9F7" w14:textId="77777777" w:rsidR="00CE1DE2" w:rsidRDefault="00942B7F">
      <w:pPr>
        <w:spacing w:before="120" w:after="120"/>
        <w:ind w:left="2124" w:hanging="1189"/>
        <w:rPr>
          <w:del w:id="1013" w:author="Autor" w:date="2021-09-03T21:28:00Z"/>
          <w:rFonts w:ascii="Calibri" w:eastAsia="Calibri" w:hAnsi="Calibri" w:cs="Calibri"/>
          <w:sz w:val="22"/>
          <w:szCs w:val="22"/>
        </w:rPr>
      </w:pPr>
      <w:del w:id="1014"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QOB</w:delText>
        </w:r>
        <w:r>
          <w:rPr>
            <w:rFonts w:ascii="Calibri" w:eastAsia="Calibri" w:hAnsi="Calibri" w:cs="Calibri"/>
            <w:sz w:val="22"/>
            <w:szCs w:val="22"/>
            <w:vertAlign w:val="subscript"/>
          </w:rPr>
          <w:tab/>
        </w:r>
        <w:r>
          <w:rPr>
            <w:rFonts w:ascii="Calibri" w:eastAsia="Calibri" w:hAnsi="Calibri" w:cs="Calibri"/>
            <w:sz w:val="22"/>
            <w:szCs w:val="22"/>
          </w:rPr>
          <w:delText xml:space="preserve">je skutočný rozdiel  počtu Výkonových kilometrov pri realizácii obchádzok, výluk a posilových spojov podľa pokynov Objednávateľa za kalendárny štvrťrok oproti plánovaným Výkonovým kilometrom podľa CP. </w:delText>
        </w:r>
      </w:del>
    </w:p>
    <w:p w14:paraId="357B39AF" w14:textId="77777777" w:rsidR="00CE1DE2" w:rsidRDefault="00942B7F">
      <w:pPr>
        <w:spacing w:before="120" w:after="120"/>
        <w:ind w:left="2124" w:hanging="1189"/>
        <w:rPr>
          <w:del w:id="1015" w:author="Autor" w:date="2021-09-03T21:28:00Z"/>
          <w:rFonts w:ascii="Calibri" w:eastAsia="Calibri" w:hAnsi="Calibri" w:cs="Calibri"/>
          <w:sz w:val="22"/>
          <w:szCs w:val="22"/>
        </w:rPr>
      </w:pPr>
      <w:del w:id="1016"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QBVOZ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prípojným vozíkom na prepravu bicyklov podľa Cestovných poriadkov za skutočne realizované spoje za kalendárny štvrťrok.</w:delText>
        </w:r>
      </w:del>
    </w:p>
    <w:p w14:paraId="5360B947" w14:textId="77777777" w:rsidR="00CE1DE2" w:rsidRDefault="00942B7F">
      <w:pPr>
        <w:spacing w:before="120" w:after="280"/>
        <w:ind w:left="2124" w:hanging="1189"/>
        <w:rPr>
          <w:del w:id="1017" w:author="Autor" w:date="2021-09-03T21:28:00Z"/>
          <w:rFonts w:ascii="Calibri" w:eastAsia="Calibri" w:hAnsi="Calibri" w:cs="Calibri"/>
          <w:sz w:val="22"/>
          <w:szCs w:val="22"/>
        </w:rPr>
      </w:pPr>
      <w:del w:id="1018"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QBICNOS</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cyklonosičom na prepravu bicyklov alebo so závesnou skriňou na lyže podľa Cestovných poriadkov za skutočne realizované spoje za kalendárny štvrťrok.</w:delText>
        </w:r>
      </w:del>
    </w:p>
    <w:p w14:paraId="40B0B64E"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19" w:author="Autor" w:date="2021-09-03T21:28:00Z"/>
          <w:rFonts w:ascii="Calibri" w:eastAsia="Calibri" w:hAnsi="Calibri" w:cs="Calibri"/>
          <w:color w:val="000000"/>
          <w:sz w:val="22"/>
          <w:szCs w:val="22"/>
        </w:rPr>
      </w:pPr>
      <w:del w:id="1020" w:author="Autor" w:date="2021-09-03T21:28:00Z">
        <w:r>
          <w:rPr>
            <w:rFonts w:ascii="Calibri" w:eastAsia="Calibri" w:hAnsi="Calibri" w:cs="Calibri"/>
            <w:color w:val="000000"/>
            <w:sz w:val="22"/>
            <w:szCs w:val="22"/>
          </w:rPr>
          <w:delText xml:space="preserve">Objednávateľ bude oprávnený overiť, či Cena Služby nebude znamenať nadmernú úhradu v prípade, ak Cena Služby vypočítaná podľa bodu 6.6 za príslušný štvrťrok v prvom roku bude predstavovať zvýšenie o viac ako 2% oproti referenčnej cene, ktorá sa určí podľa nasledovného vzorca: </w:delText>
        </w:r>
      </w:del>
    </w:p>
    <w:p w14:paraId="564E9C2F" w14:textId="77777777" w:rsidR="00CE1DE2" w:rsidRDefault="00942B7F">
      <w:pPr>
        <w:spacing w:before="280" w:after="280"/>
        <w:ind w:left="935"/>
        <w:rPr>
          <w:del w:id="1021" w:author="Autor" w:date="2021-09-03T21:28:00Z"/>
          <w:rFonts w:ascii="Calibri" w:eastAsia="Calibri" w:hAnsi="Calibri" w:cs="Calibri"/>
          <w:sz w:val="22"/>
          <w:szCs w:val="22"/>
        </w:rPr>
      </w:pPr>
      <w:del w:id="1022" w:author="Autor" w:date="2021-09-03T21:28:00Z">
        <w:r>
          <w:rPr>
            <w:rFonts w:ascii="Calibri" w:eastAsia="Calibri" w:hAnsi="Calibri" w:cs="Calibri"/>
            <w:sz w:val="22"/>
            <w:szCs w:val="22"/>
          </w:rPr>
          <w:delText>CS</w:delText>
        </w:r>
        <w:r>
          <w:rPr>
            <w:rFonts w:ascii="Calibri" w:eastAsia="Calibri" w:hAnsi="Calibri" w:cs="Calibri"/>
            <w:sz w:val="22"/>
            <w:szCs w:val="22"/>
            <w:vertAlign w:val="subscript"/>
          </w:rPr>
          <w:delText xml:space="preserve">Q0 </w:delText>
        </w:r>
        <w:r>
          <w:rPr>
            <w:rFonts w:ascii="Calibri" w:eastAsia="Calibri" w:hAnsi="Calibri" w:cs="Calibri"/>
            <w:sz w:val="22"/>
            <w:szCs w:val="22"/>
          </w:rPr>
          <w:delText xml:space="preserve">= </w:delText>
        </w:r>
        <w:r>
          <w:rPr>
            <w:rFonts w:ascii="Calibri" w:eastAsia="Calibri" w:hAnsi="Calibri" w:cs="Calibri"/>
            <w:b/>
            <w:sz w:val="22"/>
            <w:szCs w:val="22"/>
          </w:rPr>
          <w:delText>{</w:delText>
        </w:r>
        <w:r>
          <w:rPr>
            <w:rFonts w:ascii="Calibri" w:eastAsia="Calibri" w:hAnsi="Calibri" w:cs="Calibri"/>
            <w:sz w:val="22"/>
            <w:szCs w:val="22"/>
          </w:rPr>
          <w:delText>C</w:delText>
        </w:r>
        <w:r>
          <w:rPr>
            <w:rFonts w:ascii="Calibri" w:eastAsia="Calibri" w:hAnsi="Calibri" w:cs="Calibri"/>
            <w:sz w:val="22"/>
            <w:szCs w:val="22"/>
            <w:vertAlign w:val="subscript"/>
          </w:rPr>
          <w:delText>SPOLU0XY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QCPXY </w:delText>
        </w:r>
        <w:r>
          <w:rPr>
            <w:rFonts w:ascii="Calibri" w:eastAsia="Calibri" w:hAnsi="Calibri" w:cs="Calibri"/>
            <w:sz w:val="22"/>
            <w:szCs w:val="22"/>
          </w:rPr>
          <w:delText>+ KM</w:delText>
        </w:r>
        <w:r>
          <w:rPr>
            <w:rFonts w:ascii="Calibri" w:eastAsia="Calibri" w:hAnsi="Calibri" w:cs="Calibri"/>
            <w:sz w:val="22"/>
            <w:szCs w:val="22"/>
            <w:vertAlign w:val="subscript"/>
          </w:rPr>
          <w:delText>QOBXY</w:delText>
        </w:r>
        <w:r>
          <w:rPr>
            <w:rFonts w:ascii="Calibri" w:eastAsia="Calibri" w:hAnsi="Calibri" w:cs="Calibri"/>
            <w:sz w:val="22"/>
            <w:szCs w:val="22"/>
          </w:rPr>
          <w:delText xml:space="preserve"> + 1,1 x KM</w:delText>
        </w:r>
        <w:r>
          <w:rPr>
            <w:rFonts w:ascii="Calibri" w:eastAsia="Calibri" w:hAnsi="Calibri" w:cs="Calibri"/>
            <w:sz w:val="22"/>
            <w:szCs w:val="22"/>
            <w:vertAlign w:val="subscript"/>
          </w:rPr>
          <w:delText>QBVOZXY</w:delText>
        </w:r>
        <w:r>
          <w:rPr>
            <w:rFonts w:ascii="Calibri" w:eastAsia="Calibri" w:hAnsi="Calibri" w:cs="Calibri"/>
            <w:sz w:val="22"/>
            <w:szCs w:val="22"/>
          </w:rPr>
          <w:delText xml:space="preserve"> + 1,03 x KM</w:delText>
        </w:r>
        <w:r>
          <w:rPr>
            <w:rFonts w:ascii="Calibri" w:eastAsia="Calibri" w:hAnsi="Calibri" w:cs="Calibri"/>
            <w:sz w:val="22"/>
            <w:szCs w:val="22"/>
            <w:vertAlign w:val="subscript"/>
          </w:rPr>
          <w:delText>QBNOSXY</w:delText>
        </w:r>
        <w:r>
          <w:rPr>
            <w:rFonts w:ascii="Calibri" w:eastAsia="Calibri" w:hAnsi="Calibri" w:cs="Calibri"/>
            <w:sz w:val="22"/>
            <w:szCs w:val="22"/>
          </w:rPr>
          <w:delText xml:space="preserve">)  </w:delText>
        </w:r>
      </w:del>
    </w:p>
    <w:p w14:paraId="20CAACB7" w14:textId="77777777" w:rsidR="00CE1DE2" w:rsidRDefault="00942B7F">
      <w:pPr>
        <w:spacing w:before="280" w:after="280"/>
        <w:ind w:left="1559" w:firstLine="1699"/>
        <w:rPr>
          <w:del w:id="1023" w:author="Autor" w:date="2021-09-03T21:28:00Z"/>
          <w:rFonts w:ascii="Calibri" w:eastAsia="Calibri" w:hAnsi="Calibri" w:cs="Calibri"/>
          <w:sz w:val="22"/>
          <w:szCs w:val="22"/>
          <w:vertAlign w:val="subscript"/>
        </w:rPr>
      </w:pPr>
      <w:del w:id="1024" w:author="Autor" w:date="2021-09-03T21:28:00Z">
        <w:r>
          <w:rPr>
            <w:rFonts w:ascii="Calibri" w:eastAsia="Calibri" w:hAnsi="Calibri" w:cs="Calibri"/>
            <w:sz w:val="22"/>
            <w:szCs w:val="22"/>
          </w:rPr>
          <w:delText xml:space="preserve">   + CC</w:delText>
        </w:r>
        <w:r>
          <w:rPr>
            <w:rFonts w:ascii="Calibri" w:eastAsia="Calibri" w:hAnsi="Calibri" w:cs="Calibri"/>
            <w:sz w:val="22"/>
            <w:szCs w:val="22"/>
            <w:vertAlign w:val="subscript"/>
          </w:rPr>
          <w:delText>CP0XY</w:delText>
        </w:r>
        <w:r>
          <w:rPr>
            <w:rFonts w:ascii="Calibri" w:eastAsia="Calibri" w:hAnsi="Calibri" w:cs="Calibri"/>
            <w:sz w:val="22"/>
            <w:szCs w:val="22"/>
          </w:rPr>
          <w:delText xml:space="preserve"> x KM</w:delText>
        </w:r>
        <w:r>
          <w:rPr>
            <w:rFonts w:ascii="Calibri" w:eastAsia="Calibri" w:hAnsi="Calibri" w:cs="Calibri"/>
            <w:sz w:val="22"/>
            <w:szCs w:val="22"/>
            <w:vertAlign w:val="subscript"/>
          </w:rPr>
          <w:delText xml:space="preserve">QNEZXY </w:delText>
        </w:r>
        <w:r>
          <w:rPr>
            <w:rFonts w:ascii="Calibri" w:eastAsia="Calibri" w:hAnsi="Calibri" w:cs="Calibri"/>
            <w:b/>
            <w:sz w:val="22"/>
            <w:szCs w:val="22"/>
          </w:rPr>
          <w:delText xml:space="preserve">  +   </w:delText>
        </w:r>
        <w:r>
          <w:rPr>
            <w:rFonts w:ascii="Calibri" w:eastAsia="Calibri" w:hAnsi="Calibri" w:cs="Calibri"/>
            <w:sz w:val="22"/>
            <w:szCs w:val="22"/>
          </w:rPr>
          <w:delText>PV</w:delText>
        </w:r>
        <w:r>
          <w:rPr>
            <w:rFonts w:ascii="Calibri" w:eastAsia="Calibri" w:hAnsi="Calibri" w:cs="Calibri"/>
            <w:sz w:val="22"/>
            <w:szCs w:val="22"/>
            <w:vertAlign w:val="subscript"/>
          </w:rPr>
          <w:delText>PXY</w:delText>
        </w:r>
        <w:r>
          <w:rPr>
            <w:rFonts w:ascii="Calibri" w:eastAsia="Calibri" w:hAnsi="Calibri" w:cs="Calibri"/>
            <w:sz w:val="22"/>
            <w:szCs w:val="22"/>
          </w:rPr>
          <w:delText xml:space="preserve">  x 3 x MOP</w:delText>
        </w:r>
        <w:r>
          <w:rPr>
            <w:rFonts w:ascii="Calibri" w:eastAsia="Calibri" w:hAnsi="Calibri" w:cs="Calibri"/>
            <w:sz w:val="22"/>
            <w:szCs w:val="22"/>
            <w:vertAlign w:val="subscript"/>
          </w:rPr>
          <w:delText>XY</w:delText>
        </w:r>
        <w:r>
          <w:rPr>
            <w:rFonts w:ascii="Calibri" w:eastAsia="Calibri" w:hAnsi="Calibri" w:cs="Calibri"/>
            <w:sz w:val="22"/>
            <w:szCs w:val="22"/>
          </w:rPr>
          <w:delText xml:space="preserve"> </w:delText>
        </w:r>
        <w:r>
          <w:rPr>
            <w:rFonts w:ascii="Calibri" w:eastAsia="Calibri" w:hAnsi="Calibri" w:cs="Calibri"/>
            <w:b/>
            <w:sz w:val="22"/>
            <w:szCs w:val="22"/>
          </w:rPr>
          <w:delText>}</w:delText>
        </w:r>
        <w:r>
          <w:rPr>
            <w:rFonts w:ascii="Calibri" w:eastAsia="Calibri" w:hAnsi="Calibri" w:cs="Calibri"/>
            <w:sz w:val="22"/>
            <w:szCs w:val="22"/>
          </w:rPr>
          <w:delText xml:space="preserve"> + SN</w:delText>
        </w:r>
        <w:r>
          <w:rPr>
            <w:rFonts w:ascii="Calibri" w:eastAsia="Calibri" w:hAnsi="Calibri" w:cs="Calibri"/>
            <w:sz w:val="22"/>
            <w:szCs w:val="22"/>
            <w:vertAlign w:val="subscript"/>
          </w:rPr>
          <w:delText>Q</w:delText>
        </w:r>
      </w:del>
    </w:p>
    <w:p w14:paraId="1A50A2B4" w14:textId="77777777" w:rsidR="00CE1DE2" w:rsidRDefault="00942B7F">
      <w:pPr>
        <w:spacing w:before="280" w:after="280"/>
        <w:ind w:left="935"/>
        <w:rPr>
          <w:del w:id="1025" w:author="Autor" w:date="2021-09-03T21:28:00Z"/>
          <w:rFonts w:ascii="Calibri" w:eastAsia="Calibri" w:hAnsi="Calibri" w:cs="Calibri"/>
          <w:sz w:val="22"/>
          <w:szCs w:val="22"/>
        </w:rPr>
      </w:pPr>
      <w:del w:id="1026" w:author="Autor" w:date="2021-09-03T21:28:00Z">
        <w:r>
          <w:rPr>
            <w:rFonts w:ascii="Calibri" w:eastAsia="Calibri" w:hAnsi="Calibri" w:cs="Calibri"/>
            <w:sz w:val="22"/>
            <w:szCs w:val="22"/>
            <w:vertAlign w:val="subscript"/>
          </w:rPr>
          <w:delText> </w:delText>
        </w:r>
      </w:del>
    </w:p>
    <w:p w14:paraId="227E8C0A" w14:textId="77777777" w:rsidR="00CE1DE2" w:rsidRDefault="00942B7F">
      <w:pPr>
        <w:spacing w:before="120" w:after="120"/>
        <w:ind w:left="935"/>
        <w:rPr>
          <w:del w:id="1027" w:author="Autor" w:date="2021-09-03T21:28:00Z"/>
          <w:rFonts w:ascii="Calibri" w:eastAsia="Calibri" w:hAnsi="Calibri" w:cs="Calibri"/>
          <w:sz w:val="22"/>
          <w:szCs w:val="22"/>
        </w:rPr>
      </w:pPr>
      <w:del w:id="1028" w:author="Autor" w:date="2021-09-03T21:28:00Z">
        <w:r>
          <w:rPr>
            <w:rFonts w:ascii="Calibri" w:eastAsia="Calibri" w:hAnsi="Calibri" w:cs="Calibri"/>
            <w:sz w:val="22"/>
            <w:szCs w:val="22"/>
          </w:rPr>
          <w:delText>CS</w:delText>
        </w:r>
        <w:r>
          <w:rPr>
            <w:rFonts w:ascii="Calibri" w:eastAsia="Calibri" w:hAnsi="Calibri" w:cs="Calibri"/>
            <w:sz w:val="22"/>
            <w:szCs w:val="22"/>
            <w:vertAlign w:val="subscript"/>
          </w:rPr>
          <w:delText>Q0</w:delTex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delText>je referenčná Cena Služby za uplynulý štvrťrok</w:delText>
        </w:r>
      </w:del>
    </w:p>
    <w:p w14:paraId="6BCF1B65" w14:textId="77777777" w:rsidR="00CE1DE2" w:rsidRDefault="00942B7F">
      <w:pPr>
        <w:spacing w:before="120" w:after="120"/>
        <w:ind w:left="935"/>
        <w:rPr>
          <w:del w:id="1029" w:author="Autor" w:date="2021-09-03T21:28:00Z"/>
          <w:rFonts w:ascii="Calibri" w:eastAsia="Calibri" w:hAnsi="Calibri" w:cs="Calibri"/>
          <w:sz w:val="22"/>
          <w:szCs w:val="22"/>
        </w:rPr>
      </w:pPr>
      <w:del w:id="1030" w:author="Autor" w:date="2021-09-03T21:28:00Z">
        <w:r>
          <w:rPr>
            <w:rFonts w:ascii="Calibri" w:eastAsia="Calibri" w:hAnsi="Calibri" w:cs="Calibri"/>
            <w:sz w:val="22"/>
            <w:szCs w:val="22"/>
          </w:rPr>
          <w:delText>X</w:delText>
        </w:r>
        <w:r>
          <w:rPr>
            <w:rFonts w:ascii="Calibri" w:eastAsia="Calibri" w:hAnsi="Calibri" w:cs="Calibri"/>
            <w:sz w:val="22"/>
            <w:szCs w:val="22"/>
          </w:rPr>
          <w:tab/>
        </w:r>
        <w:r>
          <w:rPr>
            <w:rFonts w:ascii="Calibri" w:eastAsia="Calibri" w:hAnsi="Calibri" w:cs="Calibri"/>
            <w:sz w:val="22"/>
            <w:szCs w:val="22"/>
          </w:rPr>
          <w:tab/>
          <w:delText xml:space="preserve">označuje veľkostnú skupinu vozidiel podľa TPŠ </w:delText>
        </w:r>
      </w:del>
    </w:p>
    <w:p w14:paraId="035AE1A3" w14:textId="77777777" w:rsidR="00CE1DE2" w:rsidRDefault="00942B7F">
      <w:pPr>
        <w:spacing w:before="120" w:after="120"/>
        <w:ind w:left="935"/>
        <w:rPr>
          <w:del w:id="1031" w:author="Autor" w:date="2021-09-03T21:28:00Z"/>
          <w:rFonts w:ascii="Calibri" w:eastAsia="Calibri" w:hAnsi="Calibri" w:cs="Calibri"/>
          <w:sz w:val="22"/>
          <w:szCs w:val="22"/>
        </w:rPr>
      </w:pPr>
      <w:del w:id="1032" w:author="Autor" w:date="2021-09-03T21:28:00Z">
        <w:r>
          <w:rPr>
            <w:rFonts w:ascii="Calibri" w:eastAsia="Calibri" w:hAnsi="Calibri" w:cs="Calibri"/>
            <w:sz w:val="22"/>
            <w:szCs w:val="22"/>
          </w:rPr>
          <w:delText>Y</w:delText>
        </w:r>
        <w:r>
          <w:rPr>
            <w:rFonts w:ascii="Calibri" w:eastAsia="Calibri" w:hAnsi="Calibri" w:cs="Calibri"/>
            <w:sz w:val="22"/>
            <w:szCs w:val="22"/>
          </w:rPr>
          <w:tab/>
        </w:r>
        <w:r>
          <w:rPr>
            <w:rFonts w:ascii="Calibri" w:eastAsia="Calibri" w:hAnsi="Calibri" w:cs="Calibri"/>
            <w:sz w:val="22"/>
            <w:szCs w:val="22"/>
          </w:rPr>
          <w:tab/>
          <w:delText>označuje druh paliva (nafta, CNG)</w:delText>
        </w:r>
      </w:del>
    </w:p>
    <w:p w14:paraId="508EEC13" w14:textId="77777777" w:rsidR="00CE1DE2" w:rsidRDefault="00942B7F">
      <w:pPr>
        <w:spacing w:before="120" w:after="120"/>
        <w:ind w:left="2124" w:hanging="1189"/>
        <w:rPr>
          <w:del w:id="1033" w:author="Autor" w:date="2021-09-03T21:28:00Z"/>
          <w:rFonts w:ascii="Calibri" w:eastAsia="Calibri" w:hAnsi="Calibri" w:cs="Calibri"/>
          <w:sz w:val="22"/>
          <w:szCs w:val="22"/>
        </w:rPr>
      </w:pPr>
      <w:del w:id="1034" w:author="Autor" w:date="2021-09-03T21:28:00Z">
        <w:r>
          <w:rPr>
            <w:rFonts w:ascii="Calibri" w:eastAsia="Calibri" w:hAnsi="Calibri" w:cs="Calibri"/>
            <w:sz w:val="22"/>
            <w:szCs w:val="22"/>
          </w:rPr>
          <w:delText>C</w:delText>
        </w:r>
        <w:r>
          <w:rPr>
            <w:rFonts w:ascii="Calibri" w:eastAsia="Calibri" w:hAnsi="Calibri" w:cs="Calibri"/>
            <w:sz w:val="22"/>
            <w:szCs w:val="22"/>
            <w:vertAlign w:val="subscript"/>
          </w:rPr>
          <w:delText>SPOLU0</w:delText>
        </w:r>
        <w:r>
          <w:rPr>
            <w:rFonts w:ascii="Calibri" w:eastAsia="Calibri" w:hAnsi="Calibri" w:cs="Calibri"/>
            <w:sz w:val="22"/>
            <w:szCs w:val="22"/>
            <w:vertAlign w:val="subscript"/>
          </w:rPr>
          <w:tab/>
        </w:r>
        <w:r>
          <w:rPr>
            <w:rFonts w:ascii="Calibri" w:eastAsia="Calibri" w:hAnsi="Calibri" w:cs="Calibri"/>
            <w:sz w:val="22"/>
            <w:szCs w:val="22"/>
          </w:rPr>
          <w:delText>je Jednotková cena za Výkonový kilometer podľa bodu 6.1</w:delText>
        </w:r>
      </w:del>
    </w:p>
    <w:p w14:paraId="16038825" w14:textId="77777777" w:rsidR="00CE1DE2" w:rsidRDefault="00942B7F">
      <w:pPr>
        <w:spacing w:before="120" w:after="120"/>
        <w:ind w:left="2124" w:hanging="1189"/>
        <w:rPr>
          <w:del w:id="1035" w:author="Autor" w:date="2021-09-03T21:28:00Z"/>
          <w:rFonts w:ascii="Calibri" w:eastAsia="Calibri" w:hAnsi="Calibri" w:cs="Calibri"/>
          <w:sz w:val="22"/>
          <w:szCs w:val="22"/>
        </w:rPr>
      </w:pPr>
      <w:del w:id="1036" w:author="Autor" w:date="2021-09-03T21:28:00Z">
        <w:r>
          <w:rPr>
            <w:rFonts w:ascii="Calibri" w:eastAsia="Calibri" w:hAnsi="Calibri" w:cs="Calibri"/>
            <w:sz w:val="22"/>
            <w:szCs w:val="22"/>
          </w:rPr>
          <w:delText>CC</w:delText>
        </w:r>
        <w:r>
          <w:rPr>
            <w:rFonts w:ascii="Calibri" w:eastAsia="Calibri" w:hAnsi="Calibri" w:cs="Calibri"/>
            <w:sz w:val="22"/>
            <w:szCs w:val="22"/>
            <w:vertAlign w:val="subscript"/>
          </w:rPr>
          <w:delText>CP0</w:delText>
        </w:r>
        <w:r>
          <w:rPr>
            <w:rFonts w:ascii="Calibri" w:eastAsia="Calibri" w:hAnsi="Calibri" w:cs="Calibri"/>
            <w:sz w:val="22"/>
            <w:szCs w:val="22"/>
            <w:vertAlign w:val="subscript"/>
          </w:rPr>
          <w:tab/>
        </w:r>
        <w:r>
          <w:rPr>
            <w:rFonts w:ascii="Calibri" w:eastAsia="Calibri" w:hAnsi="Calibri" w:cs="Calibri"/>
            <w:sz w:val="22"/>
            <w:szCs w:val="22"/>
          </w:rPr>
          <w:delText xml:space="preserve">je časť ceny za 1 Výkonový kilometer za Náklady práce podľa bodu 6.1 </w:delText>
        </w:r>
      </w:del>
    </w:p>
    <w:p w14:paraId="208AB4DB" w14:textId="77777777" w:rsidR="00CE1DE2" w:rsidRDefault="00942B7F">
      <w:pPr>
        <w:spacing w:before="120" w:after="120"/>
        <w:ind w:left="2124" w:hanging="1189"/>
        <w:rPr>
          <w:del w:id="1037" w:author="Autor" w:date="2021-09-03T21:28:00Z"/>
          <w:rFonts w:ascii="Calibri" w:eastAsia="Calibri" w:hAnsi="Calibri" w:cs="Calibri"/>
          <w:sz w:val="22"/>
          <w:szCs w:val="22"/>
        </w:rPr>
      </w:pPr>
      <w:del w:id="1038"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QCP</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za skutočne realizované spoje podľa Cestovných poriadkov bez Cyklobusov s vozíkom, nosičom alebo skriňou na lyže za kalendárny štvrťrok.</w:delText>
        </w:r>
      </w:del>
    </w:p>
    <w:p w14:paraId="0448FEFE" w14:textId="77777777" w:rsidR="00CE1DE2" w:rsidRDefault="00942B7F">
      <w:pPr>
        <w:spacing w:before="120" w:after="120"/>
        <w:ind w:left="2124" w:hanging="1189"/>
        <w:rPr>
          <w:del w:id="1039" w:author="Autor" w:date="2021-09-03T21:28:00Z"/>
          <w:rFonts w:ascii="Calibri" w:eastAsia="Calibri" w:hAnsi="Calibri" w:cs="Calibri"/>
          <w:sz w:val="22"/>
          <w:szCs w:val="22"/>
        </w:rPr>
      </w:pPr>
      <w:del w:id="1040"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QOB</w:delText>
        </w:r>
        <w:r>
          <w:rPr>
            <w:rFonts w:ascii="Calibri" w:eastAsia="Calibri" w:hAnsi="Calibri" w:cs="Calibri"/>
            <w:sz w:val="22"/>
            <w:szCs w:val="22"/>
            <w:vertAlign w:val="subscript"/>
          </w:rPr>
          <w:tab/>
        </w:r>
        <w:r>
          <w:rPr>
            <w:rFonts w:ascii="Calibri" w:eastAsia="Calibri" w:hAnsi="Calibri" w:cs="Calibri"/>
            <w:sz w:val="22"/>
            <w:szCs w:val="22"/>
          </w:rPr>
          <w:delText xml:space="preserve">je skutočný rozdiel  počtu Výkonových kilometrov pri realizácii obchádzok, výluk a posilových spojov podľa pokynov Objednávateľa za kalendárny štvrťrok oproti plánovaným Výkonovým kilometrom podľa CP. </w:delText>
        </w:r>
      </w:del>
    </w:p>
    <w:p w14:paraId="7F6B0A0C" w14:textId="77777777" w:rsidR="00CE1DE2" w:rsidRDefault="00942B7F">
      <w:pPr>
        <w:spacing w:before="120" w:after="120"/>
        <w:ind w:left="2124" w:hanging="1189"/>
        <w:rPr>
          <w:del w:id="1041" w:author="Autor" w:date="2021-09-03T21:28:00Z"/>
          <w:rFonts w:ascii="Calibri" w:eastAsia="Calibri" w:hAnsi="Calibri" w:cs="Calibri"/>
          <w:sz w:val="22"/>
          <w:szCs w:val="22"/>
        </w:rPr>
      </w:pPr>
      <w:del w:id="1042"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QBVOZ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prípojným vozíkom na prepravu bicyklov podľa Cestovných poriadkov za skutočne realizované spoje za kalendárny štvrťrok.</w:delText>
        </w:r>
      </w:del>
    </w:p>
    <w:p w14:paraId="486D5BE8" w14:textId="77777777" w:rsidR="00CE1DE2" w:rsidRDefault="00942B7F">
      <w:pPr>
        <w:spacing w:before="120" w:after="120"/>
        <w:ind w:left="2124" w:hanging="1189"/>
        <w:rPr>
          <w:del w:id="1043" w:author="Autor" w:date="2021-09-03T21:28:00Z"/>
          <w:rFonts w:ascii="Calibri" w:eastAsia="Calibri" w:hAnsi="Calibri" w:cs="Calibri"/>
          <w:sz w:val="22"/>
          <w:szCs w:val="22"/>
        </w:rPr>
      </w:pPr>
      <w:del w:id="1044"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QBICNOS</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Cyklobusov s cyklonosičom na prepravu bicyklov alebo so závesnou skriňou na lyže podľa Cestovných poriadkov za skutočne realizované spoje za kalendárny štvrťrok.</w:delText>
        </w:r>
      </w:del>
    </w:p>
    <w:p w14:paraId="266B9C57" w14:textId="77777777" w:rsidR="00CE1DE2" w:rsidRDefault="00942B7F">
      <w:pPr>
        <w:spacing w:before="120" w:after="120"/>
        <w:ind w:left="2124" w:hanging="1189"/>
        <w:rPr>
          <w:del w:id="1045" w:author="Autor" w:date="2021-09-03T21:28:00Z"/>
          <w:rFonts w:ascii="Calibri" w:eastAsia="Calibri" w:hAnsi="Calibri" w:cs="Calibri"/>
          <w:sz w:val="22"/>
          <w:szCs w:val="22"/>
        </w:rPr>
      </w:pPr>
      <w:del w:id="1046" w:author="Autor" w:date="2021-09-03T21:28:00Z">
        <w:r>
          <w:rPr>
            <w:rFonts w:ascii="Calibri" w:eastAsia="Calibri" w:hAnsi="Calibri" w:cs="Calibri"/>
            <w:sz w:val="22"/>
            <w:szCs w:val="22"/>
          </w:rPr>
          <w:delText>KM</w:delText>
        </w:r>
        <w:r>
          <w:rPr>
            <w:rFonts w:ascii="Calibri" w:eastAsia="Calibri" w:hAnsi="Calibri" w:cs="Calibri"/>
            <w:sz w:val="22"/>
            <w:szCs w:val="22"/>
            <w:vertAlign w:val="subscript"/>
          </w:rPr>
          <w:delText>QNEZ</w:delText>
        </w:r>
        <w:r>
          <w:rPr>
            <w:rFonts w:ascii="Calibri" w:eastAsia="Calibri" w:hAnsi="Calibri" w:cs="Calibri"/>
            <w:sz w:val="22"/>
            <w:szCs w:val="22"/>
            <w:vertAlign w:val="subscript"/>
          </w:rPr>
          <w:tab/>
        </w:r>
        <w:r>
          <w:rPr>
            <w:rFonts w:ascii="Calibri" w:eastAsia="Calibri" w:hAnsi="Calibri" w:cs="Calibri"/>
            <w:sz w:val="22"/>
            <w:szCs w:val="22"/>
          </w:rPr>
          <w:delText>je súčet Výkonových kilometrov nerealizovaných spojov podľa Cestovných poriadkov z dôvodov uvedených v bode 5.14 alebo v bodoch 17.2. až 17.4. Zmluvy a odsúhlasených Objednávateľom za kalendárny štvrťrok.</w:delText>
        </w:r>
      </w:del>
    </w:p>
    <w:p w14:paraId="09596CE8" w14:textId="77777777" w:rsidR="00CE1DE2" w:rsidRDefault="00942B7F">
      <w:pPr>
        <w:spacing w:before="120" w:after="120"/>
        <w:ind w:left="2124" w:hanging="1189"/>
        <w:rPr>
          <w:del w:id="1047" w:author="Autor" w:date="2021-09-03T21:28:00Z"/>
          <w:rFonts w:ascii="Calibri" w:eastAsia="Calibri" w:hAnsi="Calibri" w:cs="Calibri"/>
          <w:sz w:val="22"/>
          <w:szCs w:val="22"/>
        </w:rPr>
      </w:pPr>
      <w:del w:id="1048" w:author="Autor" w:date="2021-09-03T21:28:00Z">
        <w:r>
          <w:rPr>
            <w:rFonts w:ascii="Calibri" w:eastAsia="Calibri" w:hAnsi="Calibri" w:cs="Calibri"/>
            <w:sz w:val="22"/>
            <w:szCs w:val="22"/>
          </w:rPr>
          <w:delText>PV</w:delText>
        </w:r>
        <w:r>
          <w:rPr>
            <w:rFonts w:ascii="Calibri" w:eastAsia="Calibri" w:hAnsi="Calibri" w:cs="Calibri"/>
            <w:sz w:val="22"/>
            <w:szCs w:val="22"/>
            <w:vertAlign w:val="subscript"/>
          </w:rPr>
          <w:delText>P</w:delText>
        </w:r>
        <w:r>
          <w:rPr>
            <w:rFonts w:ascii="Calibri" w:eastAsia="Calibri" w:hAnsi="Calibri" w:cs="Calibri"/>
            <w:sz w:val="22"/>
            <w:szCs w:val="22"/>
            <w:vertAlign w:val="subscript"/>
          </w:rPr>
          <w:tab/>
        </w:r>
        <w:r>
          <w:rPr>
            <w:rFonts w:ascii="Calibri" w:eastAsia="Calibri" w:hAnsi="Calibri" w:cs="Calibri"/>
            <w:sz w:val="22"/>
            <w:szCs w:val="22"/>
          </w:rPr>
          <w:delText>V súlade s bodom 5.12 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delText>
        </w:r>
      </w:del>
    </w:p>
    <w:p w14:paraId="46B3B5B4" w14:textId="77777777" w:rsidR="00CE1DE2" w:rsidRDefault="00942B7F">
      <w:pPr>
        <w:pBdr>
          <w:top w:val="nil"/>
          <w:left w:val="nil"/>
          <w:bottom w:val="nil"/>
          <w:right w:val="nil"/>
          <w:between w:val="nil"/>
        </w:pBdr>
        <w:spacing w:before="120" w:after="120" w:line="276" w:lineRule="auto"/>
        <w:ind w:left="2267"/>
        <w:jc w:val="left"/>
        <w:rPr>
          <w:del w:id="1049" w:author="Autor" w:date="2021-09-03T21:28:00Z"/>
          <w:rFonts w:ascii="Calibri" w:eastAsia="Calibri" w:hAnsi="Calibri" w:cs="Calibri"/>
          <w:color w:val="000000"/>
          <w:sz w:val="22"/>
          <w:szCs w:val="22"/>
        </w:rPr>
      </w:pPr>
      <w:del w:id="1050" w:author="Autor" w:date="2021-09-03T21:28:00Z">
        <w:r>
          <w:rPr>
            <w:rFonts w:ascii="Calibri" w:eastAsia="Calibri" w:hAnsi="Calibri" w:cs="Calibri"/>
            <w:color w:val="000000"/>
            <w:sz w:val="22"/>
            <w:szCs w:val="22"/>
          </w:rPr>
          <w:delText>- Nové vozidlá  do veku 120 mesiacov, vrátane odo dňa začatia  poskytovania služby. Za Nové vozidlá sa považujú vozidlá, ktorých mesiac prvej evidencie je 3 a menej mesiacov pred mesiacom začatia poskytovania Služby.</w:delText>
        </w:r>
      </w:del>
    </w:p>
    <w:p w14:paraId="774EA7C8" w14:textId="77777777" w:rsidR="00CE1DE2" w:rsidRDefault="00942B7F">
      <w:pPr>
        <w:pBdr>
          <w:top w:val="nil"/>
          <w:left w:val="nil"/>
          <w:bottom w:val="nil"/>
          <w:right w:val="nil"/>
          <w:between w:val="nil"/>
        </w:pBdr>
        <w:spacing w:before="120" w:after="120" w:line="276" w:lineRule="auto"/>
        <w:ind w:left="2267"/>
        <w:jc w:val="left"/>
        <w:rPr>
          <w:del w:id="1051" w:author="Autor" w:date="2021-09-03T21:28:00Z"/>
          <w:rFonts w:ascii="Calibri" w:eastAsia="Calibri" w:hAnsi="Calibri" w:cs="Calibri"/>
          <w:color w:val="000000"/>
          <w:sz w:val="22"/>
          <w:szCs w:val="22"/>
        </w:rPr>
      </w:pPr>
      <w:del w:id="1052" w:author="Autor" w:date="2021-09-03T21:28:00Z">
        <w:r>
          <w:rPr>
            <w:rFonts w:ascii="Calibri" w:eastAsia="Calibri" w:hAnsi="Calibri" w:cs="Calibri"/>
            <w:color w:val="000000"/>
            <w:sz w:val="22"/>
            <w:szCs w:val="22"/>
          </w:rPr>
          <w:delText>- Jazdené  vozidlá do veku 120 mesiacov vrátane od ich mesiaca prvej evidencie. Za Jazdené  vozidlá sa považujú vozidlá, ktorých mesiac prvej evidencie  je 4 a viac mesiacov pred mesiacom začatia poskytovania Služby.</w:delText>
        </w:r>
      </w:del>
    </w:p>
    <w:p w14:paraId="1F87AB5B" w14:textId="77777777" w:rsidR="00CE1DE2" w:rsidRDefault="00942B7F">
      <w:pPr>
        <w:pBdr>
          <w:top w:val="nil"/>
          <w:left w:val="nil"/>
          <w:bottom w:val="nil"/>
          <w:right w:val="nil"/>
          <w:between w:val="nil"/>
        </w:pBdr>
        <w:spacing w:before="120" w:after="120" w:line="276" w:lineRule="auto"/>
        <w:ind w:left="2268"/>
        <w:jc w:val="left"/>
        <w:rPr>
          <w:del w:id="1053" w:author="Autor" w:date="2021-09-03T21:28:00Z"/>
          <w:rFonts w:ascii="Calibri" w:eastAsia="Calibri" w:hAnsi="Calibri" w:cs="Calibri"/>
          <w:color w:val="000000"/>
          <w:sz w:val="22"/>
          <w:szCs w:val="22"/>
        </w:rPr>
      </w:pPr>
      <w:del w:id="1054" w:author="Autor" w:date="2021-09-03T21:28:00Z">
        <w:r>
          <w:rPr>
            <w:rFonts w:ascii="Calibri" w:eastAsia="Calibri" w:hAnsi="Calibri" w:cs="Calibri"/>
            <w:color w:val="000000"/>
            <w:sz w:val="22"/>
            <w:szCs w:val="22"/>
          </w:rPr>
          <w:delText xml:space="preserve">Počet vozidiel je vypočítaný pre každý mesiac samostatne podľa stavu k 1. dňu v príslušnom mesiaci.  </w:delText>
        </w:r>
      </w:del>
    </w:p>
    <w:p w14:paraId="32C573BD" w14:textId="77777777" w:rsidR="00CE1DE2" w:rsidRDefault="00942B7F">
      <w:pPr>
        <w:spacing w:before="120" w:after="120"/>
        <w:ind w:left="2127" w:hanging="1191"/>
        <w:rPr>
          <w:del w:id="1055" w:author="Autor" w:date="2021-09-03T21:28:00Z"/>
          <w:rFonts w:ascii="Calibri" w:eastAsia="Calibri" w:hAnsi="Calibri" w:cs="Calibri"/>
          <w:sz w:val="22"/>
          <w:szCs w:val="22"/>
        </w:rPr>
      </w:pPr>
      <w:del w:id="1056" w:author="Autor" w:date="2021-09-03T21:28:00Z">
        <w:r>
          <w:rPr>
            <w:rFonts w:ascii="Calibri" w:eastAsia="Calibri" w:hAnsi="Calibri" w:cs="Calibri"/>
            <w:sz w:val="22"/>
            <w:szCs w:val="22"/>
          </w:rPr>
          <w:delText>MOP</w:delText>
        </w:r>
        <w:r>
          <w:rPr>
            <w:rFonts w:ascii="Calibri" w:eastAsia="Calibri" w:hAnsi="Calibri" w:cs="Calibri"/>
            <w:sz w:val="22"/>
            <w:szCs w:val="22"/>
            <w:vertAlign w:val="subscript"/>
          </w:rPr>
          <w:tab/>
        </w:r>
        <w:r>
          <w:rPr>
            <w:rFonts w:ascii="Calibri" w:eastAsia="Calibri" w:hAnsi="Calibri" w:cs="Calibri"/>
            <w:sz w:val="22"/>
            <w:szCs w:val="22"/>
          </w:rPr>
          <w:delText>Mesačné náklady na jedno vozidlo, vrátane informačného, odbavovacieho systému a ostatných pevných zariadení zabudovaných alebo inštalovaných vo vozidle v súlade s technickými a prevádzkovými štandardmi,</w:delText>
        </w:r>
        <w:r>
          <w:rPr>
            <w:rFonts w:ascii="Calibri" w:eastAsia="Calibri" w:hAnsi="Calibri" w:cs="Calibri"/>
            <w:b/>
            <w:sz w:val="22"/>
            <w:szCs w:val="22"/>
          </w:rPr>
          <w:delText xml:space="preserve"> </w:delText>
        </w:r>
        <w:r>
          <w:rPr>
            <w:rFonts w:ascii="Calibri" w:eastAsia="Calibri" w:hAnsi="Calibri" w:cs="Calibri"/>
            <w:sz w:val="22"/>
            <w:szCs w:val="22"/>
          </w:rPr>
          <w:delText>používané na poskytovanie Služby, stanovené osobitne pre každú veľkostnú kategóriu a používaný druh motorového paliva.</w:delText>
        </w:r>
      </w:del>
    </w:p>
    <w:p w14:paraId="5BF5DD8B" w14:textId="77777777" w:rsidR="00CE1DE2" w:rsidRDefault="00942B7F">
      <w:pPr>
        <w:spacing w:before="120" w:after="120"/>
        <w:ind w:left="2124" w:hanging="1189"/>
        <w:rPr>
          <w:del w:id="1057" w:author="Autor" w:date="2021-09-03T21:28:00Z"/>
          <w:rFonts w:ascii="Calibri" w:eastAsia="Calibri" w:hAnsi="Calibri" w:cs="Calibri"/>
          <w:sz w:val="22"/>
          <w:szCs w:val="22"/>
        </w:rPr>
      </w:pPr>
      <w:del w:id="1058" w:author="Autor" w:date="2021-09-03T21:28:00Z">
        <w:r>
          <w:rPr>
            <w:rFonts w:ascii="Calibri" w:eastAsia="Calibri" w:hAnsi="Calibri" w:cs="Calibri"/>
            <w:sz w:val="22"/>
            <w:szCs w:val="22"/>
          </w:rPr>
          <w:delText>SN</w:delText>
        </w:r>
        <w:r>
          <w:rPr>
            <w:rFonts w:ascii="Calibri" w:eastAsia="Calibri" w:hAnsi="Calibri" w:cs="Calibri"/>
            <w:sz w:val="22"/>
            <w:szCs w:val="22"/>
            <w:vertAlign w:val="subscript"/>
          </w:rPr>
          <w:delText>Q</w:delText>
        </w:r>
        <w:r>
          <w:rPr>
            <w:rFonts w:ascii="Calibri" w:eastAsia="Calibri" w:hAnsi="Calibri" w:cs="Calibri"/>
            <w:sz w:val="22"/>
            <w:szCs w:val="22"/>
            <w:vertAlign w:val="subscript"/>
          </w:rPr>
          <w:tab/>
        </w:r>
        <w:r>
          <w:rPr>
            <w:rFonts w:ascii="Calibri" w:eastAsia="Calibri" w:hAnsi="Calibri" w:cs="Calibri"/>
            <w:sz w:val="22"/>
            <w:szCs w:val="22"/>
          </w:rPr>
          <w:delText>Skutočné preukázané náklady za príslušný štvrťrok uhrádzané Dopravcom osobitne podľa platnej legislatívy a vylúčené z ponuky. Tvoria ich obojstranne odsúhlasené položky podľa bodu 6.1.2.</w:delText>
        </w:r>
      </w:del>
    </w:p>
    <w:p w14:paraId="02410D12" w14:textId="77777777" w:rsidR="00CE1DE2" w:rsidRDefault="00942B7F">
      <w:pPr>
        <w:spacing w:before="120" w:after="120"/>
        <w:ind w:left="993"/>
        <w:rPr>
          <w:del w:id="1059" w:author="Autor" w:date="2021-09-03T21:28:00Z"/>
          <w:rFonts w:ascii="Calibri" w:eastAsia="Calibri" w:hAnsi="Calibri" w:cs="Calibri"/>
          <w:sz w:val="22"/>
          <w:szCs w:val="22"/>
        </w:rPr>
      </w:pPr>
      <w:del w:id="1060" w:author="Autor" w:date="2021-09-03T21:28:00Z">
        <w:r>
          <w:rPr>
            <w:rFonts w:ascii="Calibri" w:eastAsia="Calibri" w:hAnsi="Calibri" w:cs="Calibri"/>
            <w:sz w:val="22"/>
            <w:szCs w:val="22"/>
          </w:rPr>
          <w:delText>V prípade, ak je realizovaný výpočet za neúplný štvrťrok, tak sa do výpočtu započíta len alikvotná časť mesačných  nákladov na odpisy.</w:delText>
        </w:r>
      </w:del>
    </w:p>
    <w:p w14:paraId="149F0A6A"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61" w:author="Autor" w:date="2021-09-03T21:28:00Z"/>
          <w:rFonts w:ascii="Calibri" w:eastAsia="Calibri" w:hAnsi="Calibri" w:cs="Calibri"/>
          <w:color w:val="000000"/>
          <w:sz w:val="22"/>
          <w:szCs w:val="22"/>
        </w:rPr>
      </w:pPr>
      <w:del w:id="1062" w:author="Autor" w:date="2021-09-03T21:28:00Z">
        <w:r>
          <w:rPr>
            <w:rFonts w:ascii="Calibri" w:eastAsia="Calibri" w:hAnsi="Calibri" w:cs="Calibri"/>
            <w:color w:val="000000"/>
            <w:sz w:val="22"/>
            <w:szCs w:val="22"/>
          </w:rPr>
          <w:delText xml:space="preserve">Objednávateľ bude oprávnený overiť, či Cena Služby nebude znamenať nadmernú úhradu aj v každom ďalšom roku, kedy sa percentuálna hranica pre overovanie bude zvyšovať o 2%, tzn. že v druhom roku bude Objednávateľ oprávnený overiť v každom štvrťroku či nedošlo k nadmernej úhrade, ak Cena Služby určená podľa bodu 6.6 bude vyššia o viac ako 4% oproti referenčnej cene, v treťom roku o 6% atď. Určený limit 2% nárastu Ceny Služby v každom roku vychádza z priemerných historických údajov Objednávateľa nárastu cien za dopravu za desať rokov spätne, ak by sa cena služby počítala podľa bodu 6.6.   </w:delText>
        </w:r>
      </w:del>
    </w:p>
    <w:p w14:paraId="345F31B1"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63" w:author="Autor" w:date="2021-09-03T21:28:00Z"/>
          <w:rFonts w:ascii="Calibri" w:eastAsia="Calibri" w:hAnsi="Calibri" w:cs="Calibri"/>
          <w:color w:val="000000"/>
          <w:sz w:val="22"/>
          <w:szCs w:val="22"/>
        </w:rPr>
      </w:pPr>
      <w:del w:id="1064" w:author="Autor" w:date="2021-09-03T21:28:00Z">
        <w:r>
          <w:rPr>
            <w:rFonts w:ascii="Calibri" w:eastAsia="Calibri" w:hAnsi="Calibri" w:cs="Calibri"/>
            <w:color w:val="000000"/>
            <w:sz w:val="22"/>
            <w:szCs w:val="22"/>
          </w:rPr>
          <w:delText xml:space="preserve">Overenie, či úhradou Ceny Služby nedôjde k nadmernej úhrade bude Objednávateľ vykonávať v rámci kontroly štvrťročného zúčtovania podľa bodu 6.8. písm. c). Za účelom overenia, či úhradou Ceny Služby určenej podľa bodu 6.6 nedôjde k nadmernej úhrade bude Dopravca povinný predložiť Objednávateľovi akékoľvek doklady vrátane účtovných dokladov, z ktorých Objednávateľ dokáže hodnoverne zistiť aké skutočné náklady Dopravca pri plnení Zmluvy vynaložil a zároveň, či ich vynaložil so starostlivosťou riadneho hospodára. Ak Objednávateľ požiada Dopravcu o kontrolu skutočných a opodstatnene vynaložených nákladov na mieste u Dopravcu vrátane nahliadnutia do účtovníctva, pracovných zmlúv a iných dokladov, Dopravca je povinný Objednávateľovi vyhovieť a poskytnúť mu za týmto účelom všetku potrebnú súčinnosť. </w:delText>
        </w:r>
      </w:del>
    </w:p>
    <w:p w14:paraId="43023216"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65" w:author="Autor" w:date="2021-09-03T21:28:00Z"/>
          <w:rFonts w:ascii="Calibri" w:eastAsia="Calibri" w:hAnsi="Calibri" w:cs="Calibri"/>
          <w:color w:val="000000"/>
          <w:sz w:val="22"/>
          <w:szCs w:val="22"/>
        </w:rPr>
      </w:pPr>
      <w:del w:id="1066" w:author="Autor" w:date="2021-09-03T21:28:00Z">
        <w:r>
          <w:rPr>
            <w:rFonts w:ascii="Calibri" w:eastAsia="Calibri" w:hAnsi="Calibri" w:cs="Calibri"/>
            <w:color w:val="000000"/>
            <w:sz w:val="22"/>
            <w:szCs w:val="22"/>
          </w:rPr>
          <w:delText xml:space="preserve">V prípade, ak Objednávateľ zistí, že vyplatením Ceny Služby určenej podľa bodu 6.6 Dopravcovi by došlo k nadmernej úhrade, Cena Služby vypočítaná za príslušný štvrťrok podľa bodu 6.6 sa zníži o hodnotu neopodstatnene vynaložených nákladov a/alebo hodnotu prevyšujúcu primeraný zisk. Táto znížená Cena Služby následne vstupuje do výpočtu Doplatku podľa bodu 6.7 a pri úhrade nedoplatku alebo preplatku sa bude postupovať podľa bodu 6.8 písm. d) a e). </w:delText>
        </w:r>
      </w:del>
    </w:p>
    <w:p w14:paraId="46484737"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67" w:author="Autor" w:date="2021-09-03T21:28:00Z"/>
          <w:rFonts w:ascii="Calibri" w:eastAsia="Calibri" w:hAnsi="Calibri" w:cs="Calibri"/>
          <w:color w:val="000000"/>
          <w:sz w:val="22"/>
          <w:szCs w:val="22"/>
        </w:rPr>
      </w:pPr>
      <w:del w:id="1068" w:author="Autor" w:date="2021-09-03T21:28:00Z">
        <w:r>
          <w:rPr>
            <w:rFonts w:ascii="Calibri" w:eastAsia="Calibri" w:hAnsi="Calibri" w:cs="Calibri"/>
            <w:color w:val="000000"/>
            <w:sz w:val="22"/>
            <w:szCs w:val="22"/>
          </w:rPr>
          <w:delText xml:space="preserve">Pokiaľ sa Cena Služby zvýši oproti cene vypočítanej podľa referenčného vzorca o viac ako 20%, Zmluvné strany sa dohodli, že Objednávateľ bude oprávnený určiť Cenu Služby len vo výške opodstatnene vynaložených skutočných nákladov na plnenie Zmluvy, pri určovaní ktorých budú Zmluvné strany postupovať primerane podľa bodu 6.15.6.  </w:delText>
        </w:r>
      </w:del>
    </w:p>
    <w:p w14:paraId="5DE0DEEC" w14:textId="77777777" w:rsidR="00CE1DE2" w:rsidRDefault="00942B7F" w:rsidP="00972AD3">
      <w:pPr>
        <w:numPr>
          <w:ilvl w:val="2"/>
          <w:numId w:val="44"/>
        </w:numPr>
        <w:pBdr>
          <w:top w:val="nil"/>
          <w:left w:val="nil"/>
          <w:bottom w:val="nil"/>
          <w:right w:val="nil"/>
          <w:between w:val="nil"/>
        </w:pBdr>
        <w:spacing w:after="120" w:line="259" w:lineRule="auto"/>
        <w:ind w:left="709" w:hanging="709"/>
        <w:rPr>
          <w:del w:id="1069" w:author="Autor" w:date="2021-09-03T21:28:00Z"/>
          <w:rFonts w:ascii="Calibri" w:eastAsia="Calibri" w:hAnsi="Calibri" w:cs="Calibri"/>
          <w:color w:val="000000"/>
          <w:sz w:val="22"/>
          <w:szCs w:val="22"/>
        </w:rPr>
      </w:pPr>
      <w:del w:id="1070" w:author="Autor" w:date="2021-09-03T21:28:00Z">
        <w:r>
          <w:rPr>
            <w:rFonts w:ascii="Calibri" w:eastAsia="Calibri" w:hAnsi="Calibri" w:cs="Calibri"/>
            <w:color w:val="000000"/>
            <w:sz w:val="22"/>
            <w:szCs w:val="22"/>
          </w:rPr>
          <w:delText xml:space="preserve">Tieto ustanovenia bodu 6.15 sú špeciálnymi ustanoveniami ku všetkým relevantným ustanoveniam Zmluvy a v prípade, ak nastanú predpoklady pre ich použitie budú mať prednosť a dotknuté ustanovenia sa neuplatnia resp. sa rozumne prispôsobia. </w:delText>
        </w:r>
      </w:del>
    </w:p>
    <w:p w14:paraId="34BFFFE4" w14:textId="77777777" w:rsidR="00C42294" w:rsidRDefault="00972AD3">
      <w:pPr>
        <w:numPr>
          <w:ilvl w:val="1"/>
          <w:numId w:val="40"/>
        </w:numPr>
        <w:pBdr>
          <w:top w:val="nil"/>
          <w:left w:val="nil"/>
          <w:bottom w:val="nil"/>
          <w:right w:val="nil"/>
          <w:between w:val="nil"/>
        </w:pBdr>
        <w:spacing w:after="240" w:line="240" w:lineRule="auto"/>
        <w:ind w:left="357" w:hanging="357"/>
        <w:jc w:val="center"/>
        <w:rPr>
          <w:rFonts w:ascii="Calibri" w:eastAsia="Calibri" w:hAnsi="Calibri" w:cs="Calibri"/>
          <w:b/>
          <w:color w:val="000000"/>
          <w:sz w:val="22"/>
          <w:szCs w:val="22"/>
        </w:rPr>
      </w:pPr>
      <w:r>
        <w:rPr>
          <w:rFonts w:ascii="Calibri" w:eastAsia="Calibri" w:hAnsi="Calibri" w:cs="Calibri"/>
          <w:b/>
          <w:color w:val="000000"/>
          <w:sz w:val="22"/>
          <w:szCs w:val="22"/>
        </w:rPr>
        <w:t>Dodatočné požiadavky Objednávateľa</w:t>
      </w:r>
    </w:p>
    <w:p w14:paraId="44C8A57F" w14:textId="77777777" w:rsidR="00C42294" w:rsidRDefault="00972AD3">
      <w:pPr>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color w:val="000000"/>
          <w:sz w:val="22"/>
          <w:szCs w:val="22"/>
        </w:rPr>
        <w:t>Pokiaľ v dôsledku okolností, ktoré nebolo možné pri uzavretí Zmluvy predvídať, najmä okolností, ktoré budú dôsledkom technického alebo technologického pokroku, bude mať Objednávateľ požiadavky, ktoré Dopravcovi objektívne zvýšia náklady a s ktorými objektí</w:t>
      </w:r>
      <w:r>
        <w:rPr>
          <w:rFonts w:ascii="Calibri" w:eastAsia="Calibri" w:hAnsi="Calibri" w:cs="Calibri"/>
          <w:color w:val="000000"/>
          <w:sz w:val="22"/>
          <w:szCs w:val="22"/>
        </w:rPr>
        <w:t xml:space="preserve">vne nemohol počítať vo svojej ponuke do verejnej súťaže, výsledkom ktorej je Zmluva, Zmluvné strany uzavrú v súlade so zákonom o verejnom obstarávaní dodatok k Zmluve, predmetom ktorého bude špecifikácia požiadavky a cena, ktorú Objednávateľ Dopravcovi za </w:t>
      </w:r>
      <w:r>
        <w:rPr>
          <w:rFonts w:ascii="Calibri" w:eastAsia="Calibri" w:hAnsi="Calibri" w:cs="Calibri"/>
          <w:color w:val="000000"/>
          <w:sz w:val="22"/>
          <w:szCs w:val="22"/>
        </w:rPr>
        <w:t>splnenie požiadavky uhradí. Týmito požiadavkami môžu byť najmä požiadavky súvisiace s rozvojom integrácie a tvorbou integrovaných dopravných systémov, s obnovou alebo modernizáciou dispečersko-clearingového systému, technického vybavenia autobusov, informa</w:t>
      </w:r>
      <w:r>
        <w:rPr>
          <w:rFonts w:ascii="Calibri" w:eastAsia="Calibri" w:hAnsi="Calibri" w:cs="Calibri"/>
          <w:color w:val="000000"/>
          <w:sz w:val="22"/>
          <w:szCs w:val="22"/>
        </w:rPr>
        <w:t>čných tabúľ, odbavovacích zariadení, cyklonosičov a ostatných zariadení.</w:t>
      </w:r>
    </w:p>
    <w:p w14:paraId="6081C08B" w14:textId="77777777" w:rsidR="00C42294" w:rsidRDefault="00972AD3">
      <w:pPr>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color w:val="000000"/>
          <w:sz w:val="22"/>
          <w:szCs w:val="22"/>
        </w:rPr>
        <w:t>Cena týchto požiadaviek sa určí buď ako výsledok verejného obstarávania podľa zákona o verejnom obstarávaní, ak budú splnené podmienky pre aplikovanie zákona o verejnom obstarávaní al</w:t>
      </w:r>
      <w:r>
        <w:rPr>
          <w:rFonts w:ascii="Calibri" w:eastAsia="Calibri" w:hAnsi="Calibri" w:cs="Calibri"/>
          <w:color w:val="000000"/>
          <w:sz w:val="22"/>
          <w:szCs w:val="22"/>
        </w:rPr>
        <w:t>ebo ako výsledok obchodnej verejnej súťaže v zmysle § 281 a nasl. Obchodného zákonníka, ak nebudú splnené podmienky pre aplikovanie zákona o verejnom obstarávaní. Verejné obstarávanie podľa zákona o verejnom obstarávaní alebo obchodnú verejnú súťaž podľa O</w:t>
      </w:r>
      <w:r>
        <w:rPr>
          <w:rFonts w:ascii="Calibri" w:eastAsia="Calibri" w:hAnsi="Calibri" w:cs="Calibri"/>
          <w:color w:val="000000"/>
          <w:sz w:val="22"/>
          <w:szCs w:val="22"/>
        </w:rPr>
        <w:t xml:space="preserve">bchodného zákonníka vykoná Dopravca a Dopravca uzavrie zmluvu na dodanie požiadavky s dodávateľom. Po uzavretí zmluvy medzi Dopravcom a dodávateľom požiadavky, Objednávateľ a Dopravca uzavrú dodatok k Zmluve, predmetom ktorého bude špecifikácia požiadavky </w:t>
      </w:r>
      <w:r>
        <w:rPr>
          <w:rFonts w:ascii="Calibri" w:eastAsia="Calibri" w:hAnsi="Calibri" w:cs="Calibri"/>
          <w:color w:val="000000"/>
          <w:sz w:val="22"/>
          <w:szCs w:val="22"/>
        </w:rPr>
        <w:t>a cena v takej výške, aká bola Dopravcom vysúťažená.</w:t>
      </w:r>
    </w:p>
    <w:p w14:paraId="6CC4724E" w14:textId="77777777" w:rsidR="00C42294" w:rsidRDefault="00972AD3">
      <w:pPr>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color w:val="000000"/>
          <w:sz w:val="22"/>
          <w:szCs w:val="22"/>
        </w:rPr>
        <w:t>Pokiaľ bude Dopravca povinný zabezpečiť požiadavku obstaraním podľa zákona o verejnom obstarávaní, Zmluvné strany spoločne pripravia a vzájomne si odsúhlasia súťažné podklady a zároveň zástupca Objednáva</w:t>
      </w:r>
      <w:r>
        <w:rPr>
          <w:rFonts w:ascii="Calibri" w:eastAsia="Calibri" w:hAnsi="Calibri" w:cs="Calibri"/>
          <w:color w:val="000000"/>
          <w:sz w:val="22"/>
          <w:szCs w:val="22"/>
        </w:rPr>
        <w:t>teľa bude členom komisie na vyhodnotenie ponúk.</w:t>
      </w:r>
    </w:p>
    <w:p w14:paraId="16D4EAB0" w14:textId="77777777" w:rsidR="00CE1DE2" w:rsidRDefault="00CE1DE2">
      <w:pPr>
        <w:pBdr>
          <w:top w:val="nil"/>
          <w:left w:val="nil"/>
          <w:bottom w:val="nil"/>
          <w:right w:val="nil"/>
          <w:between w:val="nil"/>
        </w:pBdr>
        <w:spacing w:line="276" w:lineRule="auto"/>
        <w:ind w:left="540"/>
        <w:jc w:val="left"/>
        <w:rPr>
          <w:del w:id="1071" w:author="Autor" w:date="2021-09-03T21:28:00Z"/>
          <w:rFonts w:ascii="Calibri" w:eastAsia="Calibri" w:hAnsi="Calibri" w:cs="Calibri"/>
          <w:color w:val="000000"/>
          <w:sz w:val="22"/>
          <w:szCs w:val="22"/>
        </w:rPr>
      </w:pPr>
    </w:p>
    <w:p w14:paraId="4762040F" w14:textId="013C2B72" w:rsidR="00C42294" w:rsidRDefault="00942B7F">
      <w:pPr>
        <w:numPr>
          <w:ilvl w:val="2"/>
          <w:numId w:val="40"/>
        </w:numPr>
        <w:pBdr>
          <w:top w:val="nil"/>
          <w:left w:val="nil"/>
          <w:bottom w:val="nil"/>
          <w:right w:val="nil"/>
          <w:between w:val="nil"/>
        </w:pBdr>
        <w:spacing w:after="240" w:line="276" w:lineRule="auto"/>
        <w:rPr>
          <w:rFonts w:ascii="Calibri" w:eastAsia="Calibri" w:hAnsi="Calibri" w:cs="Calibri"/>
          <w:color w:val="000000"/>
          <w:sz w:val="22"/>
          <w:szCs w:val="22"/>
        </w:rPr>
      </w:pPr>
      <w:del w:id="1072" w:author="Autor" w:date="2021-09-03T21:28:00Z">
        <w:r>
          <w:rPr>
            <w:rFonts w:ascii="Calibri" w:eastAsia="Calibri" w:hAnsi="Calibri" w:cs="Calibri"/>
            <w:sz w:val="22"/>
            <w:szCs w:val="22"/>
          </w:rPr>
          <w:delText xml:space="preserve">6.16.4 </w:delText>
        </w:r>
      </w:del>
      <w:r w:rsidR="00972AD3">
        <w:rPr>
          <w:rFonts w:ascii="Calibri" w:eastAsia="Calibri" w:hAnsi="Calibri" w:cs="Calibri"/>
          <w:color w:val="000000"/>
          <w:sz w:val="22"/>
          <w:szCs w:val="22"/>
        </w:rPr>
        <w:t>Pokiaľ Dopravca bude zabezpečovať požiadavku obstaraním prostredníctvom obchodnej verejnej súťaže,  Zmluvné strany spoločne pripravia a vzájomne si odsúhlasia podmienky súťaže a zároveň zástupca Objednávateľa</w:t>
      </w:r>
      <w:r w:rsidR="00972AD3">
        <w:rPr>
          <w:rFonts w:ascii="Calibri" w:eastAsia="Calibri" w:hAnsi="Calibri" w:cs="Calibri"/>
          <w:color w:val="000000"/>
          <w:sz w:val="22"/>
          <w:szCs w:val="22"/>
        </w:rPr>
        <w:t xml:space="preserve">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w:t>
      </w:r>
      <w:r w:rsidR="00972AD3">
        <w:rPr>
          <w:rFonts w:ascii="Calibri" w:eastAsia="Calibri" w:hAnsi="Calibri" w:cs="Calibri"/>
          <w:color w:val="000000"/>
          <w:sz w:val="22"/>
          <w:szCs w:val="22"/>
        </w:rPr>
        <w:t>na iných miestach alebo v médiách s celoslovenskou či regionálnou pôsobnosťou.</w:t>
      </w:r>
    </w:p>
    <w:p w14:paraId="164298AE" w14:textId="77777777" w:rsidR="00C42294" w:rsidRDefault="00C42294">
      <w:pPr>
        <w:pBdr>
          <w:top w:val="nil"/>
          <w:left w:val="nil"/>
          <w:bottom w:val="nil"/>
          <w:right w:val="nil"/>
          <w:between w:val="nil"/>
        </w:pBdr>
        <w:spacing w:line="276" w:lineRule="auto"/>
        <w:jc w:val="center"/>
        <w:rPr>
          <w:rFonts w:ascii="Calibri" w:eastAsia="Calibri" w:hAnsi="Calibri" w:cs="Calibri"/>
          <w:color w:val="FF0000"/>
        </w:rPr>
      </w:pPr>
    </w:p>
    <w:p w14:paraId="13E80DE6" w14:textId="77777777" w:rsidR="00C42294" w:rsidRDefault="00C42294">
      <w:pPr>
        <w:pBdr>
          <w:top w:val="nil"/>
          <w:left w:val="nil"/>
          <w:bottom w:val="nil"/>
          <w:right w:val="nil"/>
          <w:between w:val="nil"/>
        </w:pBdr>
        <w:spacing w:line="276" w:lineRule="auto"/>
        <w:ind w:left="720"/>
        <w:jc w:val="left"/>
        <w:rPr>
          <w:rFonts w:ascii="Calibri" w:eastAsia="Calibri" w:hAnsi="Calibri" w:cs="Calibri"/>
          <w:b/>
          <w:sz w:val="22"/>
          <w:szCs w:val="22"/>
        </w:rPr>
      </w:pPr>
    </w:p>
    <w:p w14:paraId="4869FD5B"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7 </w:t>
      </w:r>
    </w:p>
    <w:p w14:paraId="25296CDE" w14:textId="77777777" w:rsidR="00C42294" w:rsidRDefault="00972AD3">
      <w:pPr>
        <w:spacing w:after="240"/>
        <w:jc w:val="center"/>
        <w:rPr>
          <w:rFonts w:ascii="Calibri" w:eastAsia="Calibri" w:hAnsi="Calibri" w:cs="Calibri"/>
          <w:b/>
          <w:sz w:val="22"/>
          <w:szCs w:val="22"/>
        </w:rPr>
      </w:pPr>
      <w:r>
        <w:rPr>
          <w:rFonts w:ascii="Calibri" w:eastAsia="Calibri" w:hAnsi="Calibri" w:cs="Calibri"/>
          <w:b/>
          <w:sz w:val="22"/>
          <w:szCs w:val="22"/>
        </w:rPr>
        <w:t>ZÁKLADNÉ POVINNOSTI DOPRAVCU PRI POSKYTOVANÍ SLUŽBY</w:t>
      </w:r>
    </w:p>
    <w:p w14:paraId="41424E33" w14:textId="7954AB58" w:rsidR="00C42294" w:rsidRDefault="00972AD3">
      <w:pPr>
        <w:numPr>
          <w:ilvl w:val="1"/>
          <w:numId w:val="3"/>
        </w:numPr>
        <w:pBdr>
          <w:top w:val="nil"/>
          <w:left w:val="nil"/>
          <w:bottom w:val="nil"/>
          <w:right w:val="nil"/>
          <w:between w:val="nil"/>
        </w:pBdr>
        <w:spacing w:after="120" w:line="276" w:lineRule="auto"/>
        <w:ind w:hanging="720"/>
        <w:jc w:val="left"/>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poskytovať Službu: </w:t>
      </w:r>
    </w:p>
    <w:p w14:paraId="27BED44B" w14:textId="77777777" w:rsidR="00C42294" w:rsidRDefault="00972AD3">
      <w:pPr>
        <w:numPr>
          <w:ilvl w:val="0"/>
          <w:numId w:val="26"/>
        </w:numPr>
        <w:pBdr>
          <w:top w:val="nil"/>
          <w:left w:val="nil"/>
          <w:bottom w:val="nil"/>
          <w:right w:val="nil"/>
          <w:between w:val="nil"/>
        </w:pBdr>
        <w:spacing w:after="120" w:line="276" w:lineRule="auto"/>
        <w:ind w:left="1424" w:hanging="505"/>
        <w:rPr>
          <w:rFonts w:ascii="Calibri" w:eastAsia="Calibri" w:hAnsi="Calibri" w:cs="Calibri"/>
          <w:sz w:val="22"/>
          <w:szCs w:val="22"/>
        </w:rPr>
      </w:pPr>
      <w:r>
        <w:rPr>
          <w:rFonts w:ascii="Calibri" w:eastAsia="Calibri" w:hAnsi="Calibri" w:cs="Calibri"/>
          <w:color w:val="000000"/>
          <w:sz w:val="22"/>
          <w:szCs w:val="22"/>
        </w:rPr>
        <w:t xml:space="preserve">v súlade </w:t>
      </w:r>
      <w:r>
        <w:rPr>
          <w:rFonts w:ascii="Calibri" w:eastAsia="Calibri" w:hAnsi="Calibri" w:cs="Calibri"/>
          <w:sz w:val="22"/>
          <w:szCs w:val="22"/>
        </w:rPr>
        <w:t>s</w:t>
      </w:r>
      <w:r>
        <w:rPr>
          <w:rFonts w:ascii="Calibri" w:eastAsia="Calibri" w:hAnsi="Calibri" w:cs="Calibri"/>
          <w:color w:val="000000"/>
          <w:sz w:val="22"/>
          <w:szCs w:val="22"/>
        </w:rPr>
        <w:t>o svojimi záväzkami, ktoré vyplývajú z </w:t>
      </w:r>
      <w:r>
        <w:rPr>
          <w:rFonts w:ascii="Calibri" w:eastAsia="Calibri" w:hAnsi="Calibri" w:cs="Calibri"/>
          <w:b/>
          <w:color w:val="000000"/>
          <w:sz w:val="22"/>
          <w:szCs w:val="22"/>
        </w:rPr>
        <w:t xml:space="preserve">Ponuky Dopravcu, </w:t>
      </w:r>
      <w:r>
        <w:rPr>
          <w:rFonts w:ascii="Calibri" w:eastAsia="Calibri" w:hAnsi="Calibri" w:cs="Calibri"/>
          <w:color w:val="000000"/>
          <w:sz w:val="22"/>
          <w:szCs w:val="22"/>
        </w:rPr>
        <w:t>ktorá tvorí</w:t>
      </w:r>
      <w:r>
        <w:rPr>
          <w:rFonts w:ascii="Calibri" w:eastAsia="Calibri" w:hAnsi="Calibri" w:cs="Calibri"/>
          <w:b/>
          <w:color w:val="000000"/>
          <w:sz w:val="22"/>
          <w:szCs w:val="22"/>
        </w:rPr>
        <w:t xml:space="preserve"> Prílohu č. 2</w:t>
      </w:r>
      <w:r>
        <w:rPr>
          <w:rFonts w:ascii="Calibri" w:eastAsia="Calibri" w:hAnsi="Calibri" w:cs="Calibri"/>
          <w:color w:val="000000"/>
          <w:sz w:val="22"/>
          <w:szCs w:val="22"/>
        </w:rPr>
        <w:t xml:space="preserve"> Zmluvy, ako aj v súlade so súťažnými podkladmi a podmienkami v Procese verejného obstarávania; </w:t>
      </w:r>
    </w:p>
    <w:p w14:paraId="5EE30BF3" w14:textId="77777777" w:rsidR="00C42294" w:rsidRDefault="00972AD3">
      <w:pPr>
        <w:numPr>
          <w:ilvl w:val="0"/>
          <w:numId w:val="26"/>
        </w:numPr>
        <w:pBdr>
          <w:top w:val="nil"/>
          <w:left w:val="nil"/>
          <w:bottom w:val="nil"/>
          <w:right w:val="nil"/>
          <w:between w:val="nil"/>
        </w:pBdr>
        <w:spacing w:after="120" w:line="276" w:lineRule="auto"/>
        <w:ind w:left="1424" w:hanging="505"/>
      </w:pPr>
      <w:r>
        <w:rPr>
          <w:rFonts w:ascii="Calibri" w:eastAsia="Calibri" w:hAnsi="Calibri" w:cs="Calibri"/>
          <w:color w:val="000000"/>
          <w:sz w:val="22"/>
          <w:szCs w:val="22"/>
        </w:rPr>
        <w:t>v súlade s požiadavkami, stanovenými v </w:t>
      </w:r>
      <w:r>
        <w:rPr>
          <w:rFonts w:ascii="Calibri" w:eastAsia="Calibri" w:hAnsi="Calibri" w:cs="Calibri"/>
          <w:b/>
          <w:color w:val="000000"/>
          <w:sz w:val="22"/>
          <w:szCs w:val="22"/>
        </w:rPr>
        <w:t>Technických a prevádzkových štandardoch ŽSK</w:t>
      </w:r>
      <w:r>
        <w:rPr>
          <w:rFonts w:ascii="Calibri" w:eastAsia="Calibri" w:hAnsi="Calibri" w:cs="Calibri"/>
          <w:b/>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ktorých znenie v čase uzavretia Zmluvy tvorí </w:t>
      </w:r>
      <w:r>
        <w:rPr>
          <w:rFonts w:ascii="Calibri" w:eastAsia="Calibri" w:hAnsi="Calibri" w:cs="Calibri"/>
          <w:b/>
          <w:color w:val="000000"/>
          <w:sz w:val="22"/>
          <w:szCs w:val="22"/>
        </w:rPr>
        <w:t>Prílo</w:t>
      </w:r>
      <w:r>
        <w:rPr>
          <w:rFonts w:ascii="Calibri" w:eastAsia="Calibri" w:hAnsi="Calibri" w:cs="Calibri"/>
          <w:b/>
          <w:color w:val="000000"/>
          <w:sz w:val="22"/>
          <w:szCs w:val="22"/>
        </w:rPr>
        <w:t>hu č. 4</w:t>
      </w:r>
      <w:r>
        <w:rPr>
          <w:rFonts w:ascii="Calibri" w:eastAsia="Calibri" w:hAnsi="Calibri" w:cs="Calibri"/>
          <w:color w:val="000000"/>
          <w:sz w:val="22"/>
          <w:szCs w:val="22"/>
        </w:rPr>
        <w:t xml:space="preserve"> Zmluvy</w:t>
      </w:r>
      <w:r>
        <w:rPr>
          <w:rFonts w:ascii="Calibri" w:eastAsia="Calibri" w:hAnsi="Calibri" w:cs="Calibri"/>
          <w:sz w:val="22"/>
          <w:szCs w:val="22"/>
        </w:rPr>
        <w:t xml:space="preserve">. </w:t>
      </w:r>
      <w:r>
        <w:rPr>
          <w:rFonts w:ascii="Calibri" w:eastAsia="Calibri" w:hAnsi="Calibri" w:cs="Calibri"/>
          <w:color w:val="000000"/>
          <w:sz w:val="22"/>
          <w:szCs w:val="22"/>
        </w:rPr>
        <w:t xml:space="preserve"> Zmluvné strany sa dohodli, že Objednávateľ nie je oprávnený po dobu trvania Zmluvy Technické a prevádzkové štandardy ŽSK (ďalej aj len ako </w:t>
      </w:r>
      <w:r>
        <w:rPr>
          <w:rFonts w:ascii="Calibri" w:eastAsia="Calibri" w:hAnsi="Calibri" w:cs="Calibri"/>
          <w:b/>
          <w:color w:val="000000"/>
          <w:sz w:val="22"/>
          <w:szCs w:val="22"/>
        </w:rPr>
        <w:t>„TPŠ“</w:t>
      </w:r>
      <w:r>
        <w:rPr>
          <w:rFonts w:ascii="Calibri" w:eastAsia="Calibri" w:hAnsi="Calibri" w:cs="Calibri"/>
          <w:color w:val="000000"/>
          <w:sz w:val="22"/>
          <w:szCs w:val="22"/>
        </w:rPr>
        <w:t>), ktoré tvoria Prílohu č. 4 Zmluvy jednostranne aktualizovať</w:t>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color w:val="000000"/>
          <w:sz w:val="22"/>
          <w:szCs w:val="22"/>
        </w:rPr>
        <w:t xml:space="preserve">Za </w:t>
      </w:r>
      <w:r>
        <w:rPr>
          <w:rFonts w:ascii="Calibri" w:eastAsia="Calibri" w:hAnsi="Calibri" w:cs="Calibri"/>
          <w:sz w:val="22"/>
          <w:szCs w:val="22"/>
        </w:rPr>
        <w:t>nedodržanie Technických a pre</w:t>
      </w:r>
      <w:r>
        <w:rPr>
          <w:rFonts w:ascii="Calibri" w:eastAsia="Calibri" w:hAnsi="Calibri" w:cs="Calibri"/>
          <w:sz w:val="22"/>
          <w:szCs w:val="22"/>
        </w:rPr>
        <w:t xml:space="preserve">vádzkových štandardov ŽSK si môže Objednávateľ uplatniť voči Dopravcovi zmluvnú pokutu v súlade so </w:t>
      </w:r>
      <w:r>
        <w:rPr>
          <w:rFonts w:ascii="Calibri" w:eastAsia="Calibri" w:hAnsi="Calibri" w:cs="Calibri"/>
          <w:b/>
          <w:sz w:val="22"/>
          <w:szCs w:val="22"/>
        </w:rPr>
        <w:t>Sadzobníkom zmluvných pokút</w:t>
      </w:r>
      <w:r>
        <w:rPr>
          <w:rFonts w:ascii="Calibri" w:eastAsia="Calibri" w:hAnsi="Calibri" w:cs="Calibri"/>
          <w:sz w:val="22"/>
          <w:szCs w:val="22"/>
        </w:rPr>
        <w:t xml:space="preserve">, ktorý je súčasťou Prílohy č.  4 - </w:t>
      </w:r>
      <w:r>
        <w:rPr>
          <w:rFonts w:ascii="Calibri" w:eastAsia="Calibri" w:hAnsi="Calibri" w:cs="Calibri"/>
          <w:b/>
          <w:sz w:val="22"/>
          <w:szCs w:val="22"/>
        </w:rPr>
        <w:t xml:space="preserve">Technických a prevádzkových štandardov ŽSK.  </w:t>
      </w:r>
    </w:p>
    <w:p w14:paraId="474E46CA" w14:textId="77777777" w:rsidR="00C42294" w:rsidRDefault="00972AD3">
      <w:pPr>
        <w:numPr>
          <w:ilvl w:val="0"/>
          <w:numId w:val="26"/>
        </w:numPr>
        <w:pBdr>
          <w:top w:val="nil"/>
          <w:left w:val="nil"/>
          <w:bottom w:val="nil"/>
          <w:right w:val="nil"/>
          <w:between w:val="nil"/>
        </w:pBdr>
        <w:spacing w:after="120" w:line="276" w:lineRule="auto"/>
        <w:ind w:left="1424" w:hanging="505"/>
      </w:pPr>
      <w:r>
        <w:rPr>
          <w:rFonts w:ascii="Calibri" w:eastAsia="Calibri" w:hAnsi="Calibri" w:cs="Calibri"/>
          <w:color w:val="000000"/>
          <w:sz w:val="22"/>
          <w:szCs w:val="22"/>
        </w:rPr>
        <w:t xml:space="preserve">podľa aktuálne schválených </w:t>
      </w:r>
      <w:r>
        <w:rPr>
          <w:rFonts w:ascii="Calibri" w:eastAsia="Calibri" w:hAnsi="Calibri" w:cs="Calibri"/>
          <w:b/>
          <w:color w:val="000000"/>
          <w:sz w:val="22"/>
          <w:szCs w:val="22"/>
        </w:rPr>
        <w:t>Cestovných poriadkov</w:t>
      </w:r>
      <w:r>
        <w:rPr>
          <w:rFonts w:ascii="Calibri" w:eastAsia="Calibri" w:hAnsi="Calibri" w:cs="Calibri"/>
          <w:color w:val="000000"/>
          <w:sz w:val="22"/>
          <w:szCs w:val="22"/>
        </w:rPr>
        <w:t>;</w:t>
      </w:r>
      <w:r>
        <w:rPr>
          <w:rFonts w:ascii="Calibri" w:eastAsia="Calibri" w:hAnsi="Calibri" w:cs="Calibri"/>
          <w:color w:val="000000"/>
          <w:sz w:val="22"/>
          <w:szCs w:val="22"/>
        </w:rPr>
        <w:t xml:space="preserve"> </w:t>
      </w:r>
    </w:p>
    <w:p w14:paraId="20FE813C" w14:textId="77777777" w:rsidR="00C42294" w:rsidRDefault="00972AD3">
      <w:pPr>
        <w:numPr>
          <w:ilvl w:val="0"/>
          <w:numId w:val="26"/>
        </w:numPr>
        <w:pBdr>
          <w:top w:val="nil"/>
          <w:left w:val="nil"/>
          <w:bottom w:val="nil"/>
          <w:right w:val="nil"/>
          <w:between w:val="nil"/>
        </w:pBdr>
        <w:spacing w:after="120" w:line="276" w:lineRule="auto"/>
        <w:ind w:left="1424" w:hanging="505"/>
      </w:pPr>
      <w:r>
        <w:rPr>
          <w:rFonts w:ascii="Calibri" w:eastAsia="Calibri" w:hAnsi="Calibri" w:cs="Calibri"/>
          <w:color w:val="000000"/>
          <w:sz w:val="22"/>
          <w:szCs w:val="22"/>
        </w:rPr>
        <w:t xml:space="preserve">v súlade </w:t>
      </w:r>
      <w:r>
        <w:rPr>
          <w:rFonts w:ascii="Calibri" w:eastAsia="Calibri" w:hAnsi="Calibri" w:cs="Calibri"/>
          <w:b/>
          <w:color w:val="000000"/>
          <w:sz w:val="22"/>
          <w:szCs w:val="22"/>
        </w:rPr>
        <w:t xml:space="preserve">s  </w:t>
      </w:r>
      <w:r>
        <w:rPr>
          <w:rFonts w:ascii="Calibri" w:eastAsia="Calibri" w:hAnsi="Calibri" w:cs="Calibri"/>
          <w:b/>
          <w:sz w:val="22"/>
          <w:szCs w:val="22"/>
        </w:rPr>
        <w:t>aktuálne platným Ce</w:t>
      </w:r>
      <w:r>
        <w:rPr>
          <w:rFonts w:ascii="Calibri" w:eastAsia="Calibri" w:hAnsi="Calibri" w:cs="Calibri"/>
          <w:b/>
          <w:color w:val="000000"/>
          <w:sz w:val="22"/>
          <w:szCs w:val="22"/>
        </w:rPr>
        <w:t>nníkom cestovného ŽSK pre pravidelnú prímestskú</w:t>
      </w:r>
      <w:r>
        <w:rPr>
          <w:rFonts w:ascii="Calibri" w:eastAsia="Calibri" w:hAnsi="Calibri" w:cs="Calibri"/>
          <w:b/>
          <w:sz w:val="22"/>
          <w:szCs w:val="22"/>
        </w:rPr>
        <w:t xml:space="preserve"> </w:t>
      </w:r>
      <w:r>
        <w:rPr>
          <w:rFonts w:ascii="Calibri" w:eastAsia="Calibri" w:hAnsi="Calibri" w:cs="Calibri"/>
          <w:b/>
          <w:color w:val="000000"/>
          <w:sz w:val="22"/>
          <w:szCs w:val="22"/>
        </w:rPr>
        <w:t xml:space="preserve">dopravu </w:t>
      </w:r>
      <w:r>
        <w:rPr>
          <w:rFonts w:ascii="Calibri" w:eastAsia="Calibri" w:hAnsi="Calibri" w:cs="Calibri"/>
          <w:color w:val="000000"/>
          <w:sz w:val="22"/>
          <w:szCs w:val="22"/>
        </w:rPr>
        <w:t xml:space="preserve">vydaným </w:t>
      </w:r>
      <w:r>
        <w:rPr>
          <w:rFonts w:ascii="Calibri" w:eastAsia="Calibri" w:hAnsi="Calibri" w:cs="Calibri"/>
          <w:sz w:val="22"/>
          <w:szCs w:val="22"/>
        </w:rPr>
        <w:t>Objednávateľom</w:t>
      </w:r>
      <w:r>
        <w:rPr>
          <w:rFonts w:ascii="Calibri" w:eastAsia="Calibri" w:hAnsi="Calibri" w:cs="Calibri"/>
          <w:b/>
          <w:sz w:val="22"/>
          <w:szCs w:val="22"/>
        </w:rPr>
        <w:t xml:space="preserve"> a v prípade zavedenie integrovanej tarify  v súlade s Tarifou IDS ŽSK</w:t>
      </w:r>
      <w:r>
        <w:rPr>
          <w:rFonts w:ascii="Calibri" w:eastAsia="Calibri" w:hAnsi="Calibri" w:cs="Calibri"/>
          <w:sz w:val="22"/>
          <w:szCs w:val="22"/>
        </w:rPr>
        <w:t xml:space="preserve"> vydanou Organizátorom. V čase uzatvárania tejto Zmluvy  Cenník cestovného </w:t>
      </w:r>
      <w:r>
        <w:rPr>
          <w:rFonts w:ascii="Calibri" w:eastAsia="Calibri" w:hAnsi="Calibri" w:cs="Calibri"/>
          <w:sz w:val="22"/>
          <w:szCs w:val="22"/>
        </w:rPr>
        <w:t xml:space="preserve">ŽSK pre pravidelnú prímestskú dopravu </w:t>
      </w:r>
      <w:r>
        <w:rPr>
          <w:rFonts w:ascii="Calibri" w:eastAsia="Calibri" w:hAnsi="Calibri" w:cs="Calibri"/>
          <w:color w:val="000000"/>
          <w:sz w:val="22"/>
          <w:szCs w:val="22"/>
        </w:rPr>
        <w:t xml:space="preserve">tvorí </w:t>
      </w:r>
      <w:r>
        <w:rPr>
          <w:rFonts w:ascii="Calibri" w:eastAsia="Calibri" w:hAnsi="Calibri" w:cs="Calibri"/>
          <w:b/>
          <w:color w:val="000000"/>
          <w:sz w:val="22"/>
          <w:szCs w:val="22"/>
        </w:rPr>
        <w:t xml:space="preserve">Prílohu č.  </w:t>
      </w:r>
      <w:r>
        <w:rPr>
          <w:rFonts w:ascii="Calibri" w:eastAsia="Calibri" w:hAnsi="Calibri" w:cs="Calibri"/>
          <w:b/>
          <w:sz w:val="22"/>
          <w:szCs w:val="22"/>
        </w:rPr>
        <w:t>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Zmluvy.   Zmluvné strany sa dohodli, že Objednávateľ   </w:t>
      </w:r>
      <w:r>
        <w:rPr>
          <w:rFonts w:ascii="Calibri" w:eastAsia="Calibri" w:hAnsi="Calibri" w:cs="Calibri"/>
          <w:sz w:val="22"/>
          <w:szCs w:val="22"/>
        </w:rPr>
        <w:t xml:space="preserve">a v prípade zavedenia integrovanej tarify Organizátor </w:t>
      </w:r>
      <w:r>
        <w:rPr>
          <w:rFonts w:ascii="Calibri" w:eastAsia="Calibri" w:hAnsi="Calibri" w:cs="Calibri"/>
          <w:color w:val="000000"/>
          <w:sz w:val="22"/>
          <w:szCs w:val="22"/>
        </w:rPr>
        <w:t xml:space="preserve">je oprávnený po dobu trvania Zmluvy </w:t>
      </w:r>
      <w:r>
        <w:rPr>
          <w:rFonts w:ascii="Calibri" w:eastAsia="Calibri" w:hAnsi="Calibri" w:cs="Calibri"/>
          <w:sz w:val="22"/>
          <w:szCs w:val="22"/>
        </w:rPr>
        <w:t>Ce</w:t>
      </w:r>
      <w:r>
        <w:rPr>
          <w:rFonts w:ascii="Calibri" w:eastAsia="Calibri" w:hAnsi="Calibri" w:cs="Calibri"/>
          <w:color w:val="000000"/>
          <w:sz w:val="22"/>
          <w:szCs w:val="22"/>
        </w:rPr>
        <w:t>nník cestovného ŽSK pre pravidelnú pr</w:t>
      </w:r>
      <w:r>
        <w:rPr>
          <w:rFonts w:ascii="Calibri" w:eastAsia="Calibri" w:hAnsi="Calibri" w:cs="Calibri"/>
          <w:sz w:val="22"/>
          <w:szCs w:val="22"/>
        </w:rPr>
        <w:t>ímestskú dopr</w:t>
      </w:r>
      <w:r>
        <w:rPr>
          <w:rFonts w:ascii="Calibri" w:eastAsia="Calibri" w:hAnsi="Calibri" w:cs="Calibri"/>
          <w:sz w:val="22"/>
          <w:szCs w:val="22"/>
        </w:rPr>
        <w:t xml:space="preserve">avu, ktorý tvorí Prílohu č. 5 Zmluvy jednostranne </w:t>
      </w:r>
      <w:r>
        <w:rPr>
          <w:rFonts w:ascii="Calibri" w:eastAsia="Calibri" w:hAnsi="Calibri" w:cs="Calibri"/>
          <w:color w:val="000000"/>
          <w:sz w:val="22"/>
          <w:szCs w:val="22"/>
        </w:rPr>
        <w:t>aktualizovať. Aktualizované znenie Objednávateľ a</w:t>
      </w:r>
      <w:r>
        <w:rPr>
          <w:rFonts w:ascii="Calibri" w:eastAsia="Calibri" w:hAnsi="Calibri" w:cs="Calibri"/>
          <w:sz w:val="22"/>
          <w:szCs w:val="22"/>
        </w:rPr>
        <w:t xml:space="preserve"> po zavedení integrovanej tarify </w:t>
      </w:r>
      <w:r>
        <w:rPr>
          <w:rFonts w:ascii="Calibri" w:eastAsia="Calibri" w:hAnsi="Calibri" w:cs="Calibri"/>
          <w:color w:val="000000"/>
          <w:sz w:val="22"/>
          <w:szCs w:val="22"/>
        </w:rPr>
        <w:t xml:space="preserve">  Tarif</w:t>
      </w:r>
      <w:r>
        <w:rPr>
          <w:rFonts w:ascii="Calibri" w:eastAsia="Calibri" w:hAnsi="Calibri" w:cs="Calibri"/>
          <w:sz w:val="22"/>
          <w:szCs w:val="22"/>
        </w:rPr>
        <w:t>u</w:t>
      </w:r>
      <w:r>
        <w:rPr>
          <w:rFonts w:ascii="Calibri" w:eastAsia="Calibri" w:hAnsi="Calibri" w:cs="Calibri"/>
          <w:color w:val="000000"/>
          <w:sz w:val="22"/>
          <w:szCs w:val="22"/>
        </w:rPr>
        <w:t xml:space="preserve"> IDS ŽSK </w:t>
      </w:r>
      <w:r>
        <w:rPr>
          <w:rFonts w:ascii="Calibri" w:eastAsia="Calibri" w:hAnsi="Calibri" w:cs="Calibri"/>
          <w:sz w:val="22"/>
          <w:szCs w:val="22"/>
        </w:rPr>
        <w:t>Organizátor</w:t>
      </w:r>
      <w:r>
        <w:rPr>
          <w:rFonts w:ascii="Calibri" w:eastAsia="Calibri" w:hAnsi="Calibri" w:cs="Calibri"/>
          <w:color w:val="000000"/>
          <w:sz w:val="22"/>
          <w:szCs w:val="22"/>
        </w:rPr>
        <w:t xml:space="preserve"> písomne oznámi Dopravcovi vopred, aspoň jeden kalendárny mesiac pred </w:t>
      </w:r>
      <w:r>
        <w:rPr>
          <w:rFonts w:ascii="Calibri" w:eastAsia="Calibri" w:hAnsi="Calibri" w:cs="Calibri"/>
          <w:sz w:val="22"/>
          <w:szCs w:val="22"/>
        </w:rPr>
        <w:t>plánovaným</w:t>
      </w:r>
      <w:r>
        <w:rPr>
          <w:rFonts w:ascii="Calibri" w:eastAsia="Calibri" w:hAnsi="Calibri" w:cs="Calibri"/>
          <w:color w:val="000000"/>
          <w:sz w:val="22"/>
          <w:szCs w:val="22"/>
        </w:rPr>
        <w:t xml:space="preserve"> zavedením zmeny</w:t>
      </w:r>
      <w:r>
        <w:rPr>
          <w:rFonts w:ascii="Calibri" w:eastAsia="Calibri" w:hAnsi="Calibri" w:cs="Calibri"/>
          <w:color w:val="000000"/>
          <w:sz w:val="22"/>
          <w:szCs w:val="22"/>
        </w:rPr>
        <w:t xml:space="preserve">. Aktualizované znenie je pre Dopravcu záväzné, od termínu zavedenia zmeny stanoveného Objednávateľom alebo </w:t>
      </w:r>
      <w:r>
        <w:rPr>
          <w:rFonts w:ascii="Calibri" w:eastAsia="Calibri" w:hAnsi="Calibri" w:cs="Calibri"/>
          <w:sz w:val="22"/>
          <w:szCs w:val="22"/>
        </w:rPr>
        <w:t>Organizátorom</w:t>
      </w:r>
      <w:r>
        <w:rPr>
          <w:rFonts w:ascii="Calibri" w:eastAsia="Calibri" w:hAnsi="Calibri" w:cs="Calibri"/>
          <w:color w:val="000000"/>
          <w:sz w:val="22"/>
          <w:szCs w:val="22"/>
        </w:rPr>
        <w:t xml:space="preserve"> v písomnom oznámen</w:t>
      </w:r>
      <w:r>
        <w:rPr>
          <w:rFonts w:ascii="Calibri" w:eastAsia="Calibri" w:hAnsi="Calibri" w:cs="Calibri"/>
          <w:sz w:val="22"/>
          <w:szCs w:val="22"/>
        </w:rPr>
        <w:t>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C</w:t>
      </w:r>
      <w:r>
        <w:rPr>
          <w:rFonts w:ascii="Calibri" w:eastAsia="Calibri" w:hAnsi="Calibri" w:cs="Calibri"/>
          <w:color w:val="000000"/>
          <w:sz w:val="22"/>
          <w:szCs w:val="22"/>
        </w:rPr>
        <w:t xml:space="preserve">enníka cestovného  ŽSK pre pravidelnú prímestskú dopravu a/alebo  Tarify IDS </w:t>
      </w:r>
      <w:r>
        <w:rPr>
          <w:rFonts w:ascii="Calibri" w:eastAsia="Calibri" w:hAnsi="Calibri" w:cs="Calibri"/>
          <w:sz w:val="22"/>
          <w:szCs w:val="22"/>
        </w:rPr>
        <w:t xml:space="preserve"> ŽSK </w:t>
      </w:r>
      <w:r>
        <w:rPr>
          <w:rFonts w:ascii="Calibri" w:eastAsia="Calibri" w:hAnsi="Calibri" w:cs="Calibri"/>
          <w:color w:val="000000"/>
          <w:sz w:val="22"/>
          <w:szCs w:val="22"/>
        </w:rPr>
        <w:t xml:space="preserve">akceptovať a podľa toho upraviť </w:t>
      </w:r>
      <w:r>
        <w:rPr>
          <w:rFonts w:ascii="Calibri" w:eastAsia="Calibri" w:hAnsi="Calibri" w:cs="Calibri"/>
          <w:sz w:val="22"/>
          <w:szCs w:val="22"/>
        </w:rPr>
        <w:t>svoju Tarifu Dopravcu a Prepravný poriadok Dopravcu</w:t>
      </w:r>
      <w:r>
        <w:rPr>
          <w:rFonts w:ascii="Calibri" w:eastAsia="Calibri" w:hAnsi="Calibri" w:cs="Calibri"/>
          <w:color w:val="000000"/>
          <w:sz w:val="22"/>
          <w:szCs w:val="22"/>
        </w:rPr>
        <w:t xml:space="preserve">; </w:t>
      </w:r>
    </w:p>
    <w:p w14:paraId="5EB0AA12" w14:textId="77777777" w:rsidR="00C42294" w:rsidRDefault="00972AD3">
      <w:pPr>
        <w:numPr>
          <w:ilvl w:val="0"/>
          <w:numId w:val="26"/>
        </w:numPr>
        <w:pBdr>
          <w:top w:val="nil"/>
          <w:left w:val="nil"/>
          <w:bottom w:val="nil"/>
          <w:right w:val="nil"/>
          <w:between w:val="nil"/>
        </w:pBdr>
        <w:spacing w:after="120" w:line="276" w:lineRule="auto"/>
        <w:ind w:left="1424" w:hanging="505"/>
      </w:pPr>
      <w:r>
        <w:rPr>
          <w:rFonts w:ascii="Calibri" w:eastAsia="Calibri" w:hAnsi="Calibri" w:cs="Calibri"/>
          <w:color w:val="000000"/>
          <w:sz w:val="22"/>
          <w:szCs w:val="22"/>
        </w:rPr>
        <w:t xml:space="preserve">v súlade so </w:t>
      </w:r>
      <w:r>
        <w:rPr>
          <w:rFonts w:ascii="Calibri" w:eastAsia="Calibri" w:hAnsi="Calibri" w:cs="Calibri"/>
          <w:b/>
          <w:sz w:val="22"/>
          <w:szCs w:val="22"/>
        </w:rPr>
        <w:t>P</w:t>
      </w:r>
      <w:r>
        <w:rPr>
          <w:rFonts w:ascii="Calibri" w:eastAsia="Calibri" w:hAnsi="Calibri" w:cs="Calibri"/>
          <w:b/>
          <w:color w:val="000000"/>
          <w:sz w:val="22"/>
          <w:szCs w:val="22"/>
        </w:rPr>
        <w:t>repravným po</w:t>
      </w:r>
      <w:r>
        <w:rPr>
          <w:rFonts w:ascii="Calibri" w:eastAsia="Calibri" w:hAnsi="Calibri" w:cs="Calibri"/>
          <w:b/>
          <w:sz w:val="22"/>
          <w:szCs w:val="22"/>
        </w:rPr>
        <w:t>riadkom</w:t>
      </w:r>
      <w:r>
        <w:rPr>
          <w:rFonts w:ascii="Calibri" w:eastAsia="Calibri" w:hAnsi="Calibri" w:cs="Calibri"/>
          <w:b/>
          <w:color w:val="000000"/>
          <w:sz w:val="22"/>
          <w:szCs w:val="22"/>
        </w:rPr>
        <w:t xml:space="preserve"> Dopravcu</w:t>
      </w:r>
      <w:r>
        <w:rPr>
          <w:rFonts w:ascii="Calibri" w:eastAsia="Calibri" w:hAnsi="Calibri" w:cs="Calibri"/>
          <w:color w:val="000000"/>
          <w:sz w:val="22"/>
          <w:szCs w:val="22"/>
        </w:rPr>
        <w:t xml:space="preserve">, </w:t>
      </w:r>
      <w:r>
        <w:rPr>
          <w:rFonts w:ascii="Calibri" w:eastAsia="Calibri" w:hAnsi="Calibri" w:cs="Calibri"/>
          <w:sz w:val="22"/>
          <w:szCs w:val="22"/>
        </w:rPr>
        <w:t>ktorého</w:t>
      </w:r>
      <w:r>
        <w:rPr>
          <w:rFonts w:ascii="Calibri" w:eastAsia="Calibri" w:hAnsi="Calibri" w:cs="Calibri"/>
          <w:color w:val="000000"/>
          <w:sz w:val="22"/>
          <w:szCs w:val="22"/>
        </w:rPr>
        <w:t xml:space="preserve"> znenie v čase uzavretia Zmluvy tvorí </w:t>
      </w:r>
      <w:r>
        <w:rPr>
          <w:rFonts w:ascii="Calibri" w:eastAsia="Calibri" w:hAnsi="Calibri" w:cs="Calibri"/>
          <w:b/>
          <w:color w:val="000000"/>
          <w:sz w:val="22"/>
          <w:szCs w:val="22"/>
        </w:rPr>
        <w:t xml:space="preserve">Prílohu č. </w:t>
      </w:r>
      <w:r>
        <w:rPr>
          <w:rFonts w:ascii="Calibri" w:eastAsia="Calibri" w:hAnsi="Calibri" w:cs="Calibri"/>
          <w:b/>
          <w:sz w:val="22"/>
          <w:szCs w:val="22"/>
        </w:rPr>
        <w:t>7</w:t>
      </w:r>
      <w:r>
        <w:rPr>
          <w:rFonts w:ascii="Calibri" w:eastAsia="Calibri" w:hAnsi="Calibri" w:cs="Calibri"/>
          <w:color w:val="000000"/>
          <w:sz w:val="22"/>
          <w:szCs w:val="22"/>
        </w:rPr>
        <w:t xml:space="preserve">  Zmluvy a v súlade s </w:t>
      </w:r>
      <w:r>
        <w:rPr>
          <w:rFonts w:ascii="Calibri" w:eastAsia="Calibri" w:hAnsi="Calibri" w:cs="Calibri"/>
          <w:b/>
          <w:color w:val="000000"/>
          <w:sz w:val="22"/>
          <w:szCs w:val="22"/>
        </w:rPr>
        <w:t>Tarifou Dopravcu</w:t>
      </w:r>
      <w:r>
        <w:rPr>
          <w:rFonts w:ascii="Calibri" w:eastAsia="Calibri" w:hAnsi="Calibri" w:cs="Calibri"/>
          <w:sz w:val="22"/>
          <w:szCs w:val="22"/>
        </w:rPr>
        <w:t>, ktorej znenie v čase uzav</w:t>
      </w:r>
      <w:r>
        <w:rPr>
          <w:rFonts w:ascii="Calibri" w:eastAsia="Calibri" w:hAnsi="Calibri" w:cs="Calibri"/>
          <w:sz w:val="22"/>
          <w:szCs w:val="22"/>
        </w:rPr>
        <w:t xml:space="preserve">retia Zmluvy tvorí </w:t>
      </w:r>
      <w:r>
        <w:rPr>
          <w:rFonts w:ascii="Calibri" w:eastAsia="Calibri" w:hAnsi="Calibri" w:cs="Calibri"/>
          <w:b/>
          <w:sz w:val="22"/>
          <w:szCs w:val="22"/>
        </w:rPr>
        <w:t>Prílohu č.  6.</w:t>
      </w:r>
      <w:r>
        <w:rPr>
          <w:rFonts w:ascii="Calibri" w:eastAsia="Calibri" w:hAnsi="Calibri" w:cs="Calibri"/>
          <w:sz w:val="22"/>
          <w:szCs w:val="22"/>
        </w:rPr>
        <w:t xml:space="preserve"> Tarifa Dopravcu musí  byť v súlade s  Cenníkom cestovného ŽSK pre pravidelnú  prímestskú dopravu  vydaným Objednávateľom a po nadobudnutí  účinnosti Tarify IDS ŽSK aj v  súlade touto tarifou. Prepravný poriadok  Dopravcu m</w:t>
      </w:r>
      <w:r>
        <w:rPr>
          <w:rFonts w:ascii="Calibri" w:eastAsia="Calibri" w:hAnsi="Calibri" w:cs="Calibri"/>
          <w:sz w:val="22"/>
          <w:szCs w:val="22"/>
        </w:rPr>
        <w:t xml:space="preserve">usí byť v súlade so záväznými podmienkami Prepravného poriadku IDS ŽSK. </w:t>
      </w:r>
    </w:p>
    <w:p w14:paraId="3A79551F" w14:textId="77777777" w:rsidR="00C42294" w:rsidRDefault="00972AD3">
      <w:pPr>
        <w:pBdr>
          <w:top w:val="nil"/>
          <w:left w:val="nil"/>
          <w:bottom w:val="nil"/>
          <w:right w:val="nil"/>
          <w:between w:val="nil"/>
        </w:pBdr>
        <w:spacing w:after="120" w:line="276" w:lineRule="auto"/>
        <w:ind w:left="1418"/>
        <w:rPr>
          <w:rFonts w:ascii="Calibri" w:eastAsia="Calibri" w:hAnsi="Calibri" w:cs="Calibri"/>
          <w:color w:val="000000"/>
          <w:sz w:val="22"/>
          <w:szCs w:val="22"/>
        </w:rPr>
      </w:pPr>
      <w:r>
        <w:rPr>
          <w:rFonts w:ascii="Calibri" w:eastAsia="Calibri" w:hAnsi="Calibri" w:cs="Calibri"/>
          <w:color w:val="000000"/>
          <w:sz w:val="22"/>
          <w:szCs w:val="22"/>
        </w:rPr>
        <w:t xml:space="preserve">Objednávateľ alebo ním splnomocnený </w:t>
      </w:r>
      <w:r>
        <w:rPr>
          <w:rFonts w:ascii="Calibri" w:eastAsia="Calibri" w:hAnsi="Calibri" w:cs="Calibri"/>
          <w:sz w:val="22"/>
          <w:szCs w:val="22"/>
        </w:rPr>
        <w:t xml:space="preserve">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podmienky pre vypracovanie Tarify Dopravcu alebo</w:t>
      </w:r>
      <w:r>
        <w:rPr>
          <w:rFonts w:ascii="Calibri" w:eastAsia="Calibri" w:hAnsi="Calibri" w:cs="Calibri"/>
          <w:color w:val="000000"/>
          <w:sz w:val="22"/>
          <w:szCs w:val="22"/>
        </w:rPr>
        <w:t xml:space="preserve"> podmienky pre vypracovanie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 xml:space="preserve">ého </w:t>
      </w:r>
      <w:r>
        <w:rPr>
          <w:rFonts w:ascii="Calibri" w:eastAsia="Calibri" w:hAnsi="Calibri" w:cs="Calibri"/>
          <w:color w:val="000000"/>
          <w:sz w:val="22"/>
          <w:szCs w:val="22"/>
        </w:rPr>
        <w:t>po</w:t>
      </w:r>
      <w:r>
        <w:rPr>
          <w:rFonts w:ascii="Calibri" w:eastAsia="Calibri" w:hAnsi="Calibri" w:cs="Calibri"/>
          <w:sz w:val="22"/>
          <w:szCs w:val="22"/>
        </w:rPr>
        <w:t>riadku D</w:t>
      </w:r>
      <w:r>
        <w:rPr>
          <w:rFonts w:ascii="Calibri" w:eastAsia="Calibri" w:hAnsi="Calibri" w:cs="Calibri"/>
          <w:sz w:val="22"/>
          <w:szCs w:val="22"/>
        </w:rPr>
        <w:t xml:space="preserve">opravcu jednostranne </w:t>
      </w:r>
      <w:r>
        <w:rPr>
          <w:rFonts w:ascii="Calibri" w:eastAsia="Calibri" w:hAnsi="Calibri" w:cs="Calibri"/>
          <w:color w:val="000000"/>
          <w:sz w:val="22"/>
          <w:szCs w:val="22"/>
        </w:rPr>
        <w:t xml:space="preserve">aktualizovať. Aktualizované znenie podmienok pre vypracovanie týchto dokumentov Dopravcu písomne oznámia Dopravcovi vopred, aspoň jeden kalendárny mesiac pred plánovaným zavedením zmeny. Aktualizované znenie je pre Dopravcu záväzné od </w:t>
      </w:r>
      <w:r>
        <w:rPr>
          <w:rFonts w:ascii="Calibri" w:eastAsia="Calibri" w:hAnsi="Calibri" w:cs="Calibri"/>
          <w:color w:val="000000"/>
          <w:sz w:val="22"/>
          <w:szCs w:val="22"/>
        </w:rPr>
        <w:t xml:space="preserve">termínu zavedenia zmeny Objednávateľom, stanoveného </w:t>
      </w:r>
      <w:r>
        <w:rPr>
          <w:rFonts w:ascii="Calibri" w:eastAsia="Calibri" w:hAnsi="Calibri" w:cs="Calibri"/>
          <w:sz w:val="22"/>
          <w:szCs w:val="22"/>
        </w:rPr>
        <w:t>Objednávateľom alebo Organizátorom  v písomnom oznámení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podmienok pre vypracovanie Tarify Dopravcu a pre vypracovanie P</w:t>
      </w:r>
      <w:r>
        <w:rPr>
          <w:rFonts w:ascii="Calibri" w:eastAsia="Calibri" w:hAnsi="Calibri" w:cs="Calibri"/>
          <w:color w:val="000000"/>
          <w:sz w:val="22"/>
          <w:szCs w:val="22"/>
        </w:rPr>
        <w:t>repravn</w:t>
      </w:r>
      <w:r>
        <w:rPr>
          <w:rFonts w:ascii="Calibri" w:eastAsia="Calibri" w:hAnsi="Calibri" w:cs="Calibri"/>
          <w:sz w:val="22"/>
          <w:szCs w:val="22"/>
        </w:rPr>
        <w:t>ého  poriadku</w:t>
      </w:r>
      <w:r>
        <w:rPr>
          <w:rFonts w:ascii="Calibri" w:eastAsia="Calibri" w:hAnsi="Calibri" w:cs="Calibri"/>
          <w:color w:val="000000"/>
          <w:sz w:val="22"/>
          <w:szCs w:val="22"/>
        </w:rPr>
        <w:t xml:space="preserve"> Do</w:t>
      </w:r>
      <w:r>
        <w:rPr>
          <w:rFonts w:ascii="Calibri" w:eastAsia="Calibri" w:hAnsi="Calibri" w:cs="Calibri"/>
          <w:sz w:val="22"/>
          <w:szCs w:val="22"/>
        </w:rPr>
        <w:t xml:space="preserve">pravcu </w:t>
      </w:r>
      <w:r>
        <w:rPr>
          <w:rFonts w:ascii="Calibri" w:eastAsia="Calibri" w:hAnsi="Calibri" w:cs="Calibri"/>
          <w:color w:val="000000"/>
          <w:sz w:val="22"/>
          <w:szCs w:val="22"/>
        </w:rPr>
        <w:t xml:space="preserve">plne akceptovať; </w:t>
      </w:r>
    </w:p>
    <w:p w14:paraId="5BC36545" w14:textId="77777777" w:rsidR="00C42294" w:rsidRDefault="00972AD3">
      <w:pPr>
        <w:numPr>
          <w:ilvl w:val="0"/>
          <w:numId w:val="26"/>
        </w:numPr>
        <w:pBdr>
          <w:top w:val="nil"/>
          <w:left w:val="nil"/>
          <w:bottom w:val="nil"/>
          <w:right w:val="nil"/>
          <w:between w:val="nil"/>
        </w:pBdr>
        <w:spacing w:after="240" w:line="276" w:lineRule="auto"/>
        <w:ind w:left="1424" w:hanging="505"/>
      </w:pPr>
      <w:r>
        <w:rPr>
          <w:rFonts w:ascii="Calibri" w:eastAsia="Calibri" w:hAnsi="Calibri" w:cs="Calibri"/>
          <w:color w:val="000000"/>
          <w:sz w:val="22"/>
          <w:szCs w:val="22"/>
        </w:rPr>
        <w:t>vozid</w:t>
      </w:r>
      <w:r>
        <w:rPr>
          <w:rFonts w:ascii="Calibri" w:eastAsia="Calibri" w:hAnsi="Calibri" w:cs="Calibri"/>
          <w:color w:val="000000"/>
          <w:sz w:val="22"/>
          <w:szCs w:val="22"/>
        </w:rPr>
        <w:t xml:space="preserve">lami, ktorých </w:t>
      </w:r>
      <w:r>
        <w:rPr>
          <w:rFonts w:ascii="Calibri" w:eastAsia="Calibri" w:hAnsi="Calibri" w:cs="Calibri"/>
          <w:b/>
          <w:color w:val="000000"/>
          <w:sz w:val="22"/>
          <w:szCs w:val="22"/>
        </w:rPr>
        <w:t>priemerný vek</w:t>
      </w:r>
      <w:r>
        <w:rPr>
          <w:rFonts w:ascii="Calibri" w:eastAsia="Calibri" w:hAnsi="Calibri" w:cs="Calibri"/>
          <w:color w:val="000000"/>
          <w:sz w:val="22"/>
          <w:szCs w:val="22"/>
        </w:rPr>
        <w:t xml:space="preserve"> nesmie</w:t>
      </w:r>
      <w:r>
        <w:rPr>
          <w:rFonts w:ascii="Calibri" w:eastAsia="Calibri" w:hAnsi="Calibri" w:cs="Calibri"/>
          <w:sz w:val="22"/>
          <w:szCs w:val="22"/>
        </w:rPr>
        <w:t xml:space="preserve">, po </w:t>
      </w:r>
      <w:r>
        <w:rPr>
          <w:rFonts w:ascii="Calibri" w:eastAsia="Calibri" w:hAnsi="Calibri" w:cs="Calibri"/>
          <w:b/>
          <w:color w:val="000000"/>
          <w:sz w:val="22"/>
          <w:szCs w:val="22"/>
        </w:rPr>
        <w:t>celú dobu poskytovania Služby</w:t>
      </w:r>
      <w:r>
        <w:rPr>
          <w:rFonts w:ascii="Calibri" w:eastAsia="Calibri" w:hAnsi="Calibri" w:cs="Calibri"/>
          <w:b/>
          <w:sz w:val="22"/>
          <w:szCs w:val="22"/>
        </w:rPr>
        <w:t xml:space="preserve"> </w:t>
      </w:r>
      <w:r>
        <w:rPr>
          <w:rFonts w:ascii="Calibri" w:eastAsia="Calibri" w:hAnsi="Calibri" w:cs="Calibri"/>
          <w:b/>
          <w:color w:val="000000"/>
          <w:sz w:val="22"/>
          <w:szCs w:val="22"/>
        </w:rPr>
        <w:t xml:space="preserve"> prekročiť nasledujúce hodnoty:</w:t>
      </w:r>
    </w:p>
    <w:tbl>
      <w:tblPr>
        <w:tblStyle w:val="af4"/>
        <w:tblW w:w="8352"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8"/>
        <w:gridCol w:w="2088"/>
        <w:gridCol w:w="2088"/>
        <w:gridCol w:w="2088"/>
      </w:tblGrid>
      <w:tr w:rsidR="00C42294" w14:paraId="1797E167" w14:textId="77777777">
        <w:tc>
          <w:tcPr>
            <w:tcW w:w="2088" w:type="dxa"/>
            <w:shd w:val="clear" w:color="auto" w:fill="auto"/>
            <w:tcMar>
              <w:top w:w="100" w:type="dxa"/>
              <w:left w:w="100" w:type="dxa"/>
              <w:bottom w:w="100" w:type="dxa"/>
              <w:right w:w="100" w:type="dxa"/>
            </w:tcMar>
          </w:tcPr>
          <w:p w14:paraId="7210EE31"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Rok poskytovania služby</w:t>
            </w:r>
          </w:p>
        </w:tc>
        <w:tc>
          <w:tcPr>
            <w:tcW w:w="2088" w:type="dxa"/>
            <w:shd w:val="clear" w:color="auto" w:fill="auto"/>
            <w:tcMar>
              <w:top w:w="100" w:type="dxa"/>
              <w:left w:w="100" w:type="dxa"/>
              <w:bottom w:w="100" w:type="dxa"/>
              <w:right w:w="100" w:type="dxa"/>
            </w:tcMar>
          </w:tcPr>
          <w:p w14:paraId="0E8EBDBF"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c>
          <w:tcPr>
            <w:tcW w:w="2088" w:type="dxa"/>
            <w:shd w:val="clear" w:color="auto" w:fill="auto"/>
            <w:tcMar>
              <w:top w:w="100" w:type="dxa"/>
              <w:left w:w="100" w:type="dxa"/>
              <w:bottom w:w="100" w:type="dxa"/>
              <w:right w:w="100" w:type="dxa"/>
            </w:tcMar>
          </w:tcPr>
          <w:p w14:paraId="15120A40"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 xml:space="preserve">Rok poskytovania služby </w:t>
            </w:r>
          </w:p>
        </w:tc>
        <w:tc>
          <w:tcPr>
            <w:tcW w:w="2088" w:type="dxa"/>
            <w:shd w:val="clear" w:color="auto" w:fill="auto"/>
            <w:tcMar>
              <w:top w:w="100" w:type="dxa"/>
              <w:left w:w="100" w:type="dxa"/>
              <w:bottom w:w="100" w:type="dxa"/>
              <w:right w:w="100" w:type="dxa"/>
            </w:tcMar>
          </w:tcPr>
          <w:p w14:paraId="70200620"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r>
      <w:tr w:rsidR="00C42294" w14:paraId="47059224" w14:textId="77777777">
        <w:tc>
          <w:tcPr>
            <w:tcW w:w="2088" w:type="dxa"/>
            <w:shd w:val="clear" w:color="auto" w:fill="auto"/>
            <w:tcMar>
              <w:top w:w="100" w:type="dxa"/>
              <w:left w:w="100" w:type="dxa"/>
              <w:bottom w:w="100" w:type="dxa"/>
              <w:right w:w="100" w:type="dxa"/>
            </w:tcMar>
          </w:tcPr>
          <w:p w14:paraId="38AEF5EC"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1 rok</w:t>
            </w:r>
          </w:p>
        </w:tc>
        <w:tc>
          <w:tcPr>
            <w:tcW w:w="2088" w:type="dxa"/>
            <w:shd w:val="clear" w:color="auto" w:fill="auto"/>
            <w:tcMar>
              <w:top w:w="100" w:type="dxa"/>
              <w:left w:w="100" w:type="dxa"/>
              <w:bottom w:w="100" w:type="dxa"/>
              <w:right w:w="100" w:type="dxa"/>
            </w:tcMar>
          </w:tcPr>
          <w:p w14:paraId="2B1D3FD8"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1C270488"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6 rok</w:t>
            </w:r>
          </w:p>
        </w:tc>
        <w:tc>
          <w:tcPr>
            <w:tcW w:w="2088" w:type="dxa"/>
            <w:shd w:val="clear" w:color="auto" w:fill="auto"/>
            <w:tcMar>
              <w:top w:w="100" w:type="dxa"/>
              <w:left w:w="100" w:type="dxa"/>
              <w:bottom w:w="100" w:type="dxa"/>
              <w:right w:w="100" w:type="dxa"/>
            </w:tcMar>
          </w:tcPr>
          <w:p w14:paraId="1FE59EB0"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7</w:t>
            </w:r>
          </w:p>
        </w:tc>
      </w:tr>
      <w:tr w:rsidR="00C42294" w14:paraId="667B3301" w14:textId="77777777">
        <w:tc>
          <w:tcPr>
            <w:tcW w:w="2088" w:type="dxa"/>
            <w:shd w:val="clear" w:color="auto" w:fill="auto"/>
            <w:tcMar>
              <w:top w:w="100" w:type="dxa"/>
              <w:left w:w="100" w:type="dxa"/>
              <w:bottom w:w="100" w:type="dxa"/>
              <w:right w:w="100" w:type="dxa"/>
            </w:tcMar>
          </w:tcPr>
          <w:p w14:paraId="3BC43E81"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2 rok</w:t>
            </w:r>
          </w:p>
        </w:tc>
        <w:tc>
          <w:tcPr>
            <w:tcW w:w="2088" w:type="dxa"/>
            <w:shd w:val="clear" w:color="auto" w:fill="auto"/>
            <w:tcMar>
              <w:top w:w="100" w:type="dxa"/>
              <w:left w:w="100" w:type="dxa"/>
              <w:bottom w:w="100" w:type="dxa"/>
              <w:right w:w="100" w:type="dxa"/>
            </w:tcMar>
          </w:tcPr>
          <w:p w14:paraId="729EA304"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4AE0CD95"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 xml:space="preserve"> 7 rok</w:t>
            </w:r>
          </w:p>
        </w:tc>
        <w:tc>
          <w:tcPr>
            <w:tcW w:w="2088" w:type="dxa"/>
            <w:shd w:val="clear" w:color="auto" w:fill="auto"/>
            <w:tcMar>
              <w:top w:w="100" w:type="dxa"/>
              <w:left w:w="100" w:type="dxa"/>
              <w:bottom w:w="100" w:type="dxa"/>
              <w:right w:w="100" w:type="dxa"/>
            </w:tcMar>
          </w:tcPr>
          <w:p w14:paraId="2D3BB428"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8</w:t>
            </w:r>
          </w:p>
        </w:tc>
      </w:tr>
      <w:tr w:rsidR="00C42294" w14:paraId="0B6BF1A7" w14:textId="77777777">
        <w:tc>
          <w:tcPr>
            <w:tcW w:w="2088" w:type="dxa"/>
            <w:shd w:val="clear" w:color="auto" w:fill="auto"/>
            <w:tcMar>
              <w:top w:w="100" w:type="dxa"/>
              <w:left w:w="100" w:type="dxa"/>
              <w:bottom w:w="100" w:type="dxa"/>
              <w:right w:w="100" w:type="dxa"/>
            </w:tcMar>
          </w:tcPr>
          <w:p w14:paraId="1F608A5A"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3 rok </w:t>
            </w:r>
          </w:p>
        </w:tc>
        <w:tc>
          <w:tcPr>
            <w:tcW w:w="2088" w:type="dxa"/>
            <w:shd w:val="clear" w:color="auto" w:fill="auto"/>
            <w:tcMar>
              <w:top w:w="100" w:type="dxa"/>
              <w:left w:w="100" w:type="dxa"/>
              <w:bottom w:w="100" w:type="dxa"/>
              <w:right w:w="100" w:type="dxa"/>
            </w:tcMar>
          </w:tcPr>
          <w:p w14:paraId="55A86221"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37C9781C"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 xml:space="preserve"> 8 rok </w:t>
            </w:r>
          </w:p>
        </w:tc>
        <w:tc>
          <w:tcPr>
            <w:tcW w:w="2088" w:type="dxa"/>
            <w:shd w:val="clear" w:color="auto" w:fill="auto"/>
            <w:tcMar>
              <w:top w:w="100" w:type="dxa"/>
              <w:left w:w="100" w:type="dxa"/>
              <w:bottom w:w="100" w:type="dxa"/>
              <w:right w:w="100" w:type="dxa"/>
            </w:tcMar>
          </w:tcPr>
          <w:p w14:paraId="4711A822"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9</w:t>
            </w:r>
          </w:p>
        </w:tc>
      </w:tr>
      <w:tr w:rsidR="00C42294" w14:paraId="7CD2C51B" w14:textId="77777777">
        <w:tc>
          <w:tcPr>
            <w:tcW w:w="2088" w:type="dxa"/>
            <w:shd w:val="clear" w:color="auto" w:fill="auto"/>
            <w:tcMar>
              <w:top w:w="100" w:type="dxa"/>
              <w:left w:w="100" w:type="dxa"/>
              <w:bottom w:w="100" w:type="dxa"/>
              <w:right w:w="100" w:type="dxa"/>
            </w:tcMar>
          </w:tcPr>
          <w:p w14:paraId="47224A37"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4 rok</w:t>
            </w:r>
          </w:p>
        </w:tc>
        <w:tc>
          <w:tcPr>
            <w:tcW w:w="2088" w:type="dxa"/>
            <w:shd w:val="clear" w:color="auto" w:fill="auto"/>
            <w:tcMar>
              <w:top w:w="100" w:type="dxa"/>
              <w:left w:w="100" w:type="dxa"/>
              <w:bottom w:w="100" w:type="dxa"/>
              <w:right w:w="100" w:type="dxa"/>
            </w:tcMar>
          </w:tcPr>
          <w:p w14:paraId="098602D1"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7526AF70"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 xml:space="preserve"> 9 rok </w:t>
            </w:r>
          </w:p>
        </w:tc>
        <w:tc>
          <w:tcPr>
            <w:tcW w:w="2088" w:type="dxa"/>
            <w:shd w:val="clear" w:color="auto" w:fill="auto"/>
            <w:tcMar>
              <w:top w:w="100" w:type="dxa"/>
              <w:left w:w="100" w:type="dxa"/>
              <w:bottom w:w="100" w:type="dxa"/>
              <w:right w:w="100" w:type="dxa"/>
            </w:tcMar>
          </w:tcPr>
          <w:p w14:paraId="68255FA2"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10</w:t>
            </w:r>
          </w:p>
        </w:tc>
      </w:tr>
      <w:tr w:rsidR="00C42294" w14:paraId="720A0C23" w14:textId="77777777">
        <w:tc>
          <w:tcPr>
            <w:tcW w:w="2088" w:type="dxa"/>
            <w:shd w:val="clear" w:color="auto" w:fill="auto"/>
            <w:tcMar>
              <w:top w:w="100" w:type="dxa"/>
              <w:left w:w="100" w:type="dxa"/>
              <w:bottom w:w="100" w:type="dxa"/>
              <w:right w:w="100" w:type="dxa"/>
            </w:tcMar>
          </w:tcPr>
          <w:p w14:paraId="3CE0954B"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5 rok</w:t>
            </w:r>
          </w:p>
        </w:tc>
        <w:tc>
          <w:tcPr>
            <w:tcW w:w="2088" w:type="dxa"/>
            <w:shd w:val="clear" w:color="auto" w:fill="auto"/>
            <w:tcMar>
              <w:top w:w="100" w:type="dxa"/>
              <w:left w:w="100" w:type="dxa"/>
              <w:bottom w:w="100" w:type="dxa"/>
              <w:right w:w="100" w:type="dxa"/>
            </w:tcMar>
          </w:tcPr>
          <w:p w14:paraId="0ECC3B16" w14:textId="77777777" w:rsidR="00C42294" w:rsidRDefault="00972AD3">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4C03707E"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 xml:space="preserve"> 10 rok</w:t>
            </w:r>
          </w:p>
        </w:tc>
        <w:tc>
          <w:tcPr>
            <w:tcW w:w="2088" w:type="dxa"/>
            <w:shd w:val="clear" w:color="auto" w:fill="auto"/>
            <w:tcMar>
              <w:top w:w="100" w:type="dxa"/>
              <w:left w:w="100" w:type="dxa"/>
              <w:bottom w:w="100" w:type="dxa"/>
              <w:right w:w="100" w:type="dxa"/>
            </w:tcMar>
          </w:tcPr>
          <w:p w14:paraId="3AFF5FC6" w14:textId="77777777" w:rsidR="00C42294" w:rsidRDefault="00972AD3">
            <w:pPr>
              <w:widowControl w:val="0"/>
              <w:jc w:val="center"/>
              <w:rPr>
                <w:rFonts w:ascii="Calibri" w:eastAsia="Calibri" w:hAnsi="Calibri" w:cs="Calibri"/>
                <w:b/>
                <w:sz w:val="22"/>
                <w:szCs w:val="22"/>
              </w:rPr>
            </w:pPr>
            <w:r>
              <w:rPr>
                <w:rFonts w:ascii="Calibri" w:eastAsia="Calibri" w:hAnsi="Calibri" w:cs="Calibri"/>
                <w:b/>
                <w:sz w:val="22"/>
                <w:szCs w:val="22"/>
              </w:rPr>
              <w:t>11</w:t>
            </w:r>
          </w:p>
        </w:tc>
      </w:tr>
    </w:tbl>
    <w:p w14:paraId="0680996C" w14:textId="77777777" w:rsidR="00C42294" w:rsidRDefault="00C42294">
      <w:pPr>
        <w:pBdr>
          <w:top w:val="nil"/>
          <w:left w:val="nil"/>
          <w:bottom w:val="nil"/>
          <w:right w:val="nil"/>
          <w:between w:val="nil"/>
        </w:pBdr>
        <w:spacing w:after="200" w:line="276" w:lineRule="auto"/>
        <w:ind w:left="720"/>
        <w:jc w:val="left"/>
        <w:rPr>
          <w:rFonts w:ascii="Calibri" w:eastAsia="Calibri" w:hAnsi="Calibri" w:cs="Calibri"/>
          <w:sz w:val="22"/>
          <w:szCs w:val="22"/>
        </w:rPr>
      </w:pPr>
    </w:p>
    <w:p w14:paraId="0E8A7DB5" w14:textId="77777777" w:rsidR="00C42294" w:rsidRDefault="00972AD3">
      <w:pPr>
        <w:pBdr>
          <w:top w:val="nil"/>
          <w:left w:val="nil"/>
          <w:bottom w:val="nil"/>
          <w:right w:val="nil"/>
          <w:between w:val="nil"/>
        </w:pBdr>
        <w:spacing w:after="120" w:line="276" w:lineRule="auto"/>
        <w:ind w:left="1418"/>
        <w:jc w:val="left"/>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ričom </w:t>
      </w:r>
      <w:r>
        <w:rPr>
          <w:rFonts w:ascii="Calibri" w:eastAsia="Calibri" w:hAnsi="Calibri" w:cs="Calibri"/>
          <w:sz w:val="22"/>
          <w:szCs w:val="22"/>
        </w:rPr>
        <w:t xml:space="preserve">Vek žiadneho vozidla používaného počas poskytovania Služby, teda Základného ani Zálohového nesmie presiahnuť 12 rokov. </w:t>
      </w:r>
      <w:r>
        <w:rPr>
          <w:rFonts w:ascii="Calibri" w:eastAsia="Calibri" w:hAnsi="Calibri" w:cs="Calibri"/>
          <w:color w:val="000000"/>
          <w:sz w:val="22"/>
          <w:szCs w:val="22"/>
        </w:rPr>
        <w:t xml:space="preserve"> </w:t>
      </w:r>
    </w:p>
    <w:p w14:paraId="72054871" w14:textId="77777777" w:rsidR="00C42294" w:rsidRDefault="00972AD3">
      <w:pPr>
        <w:numPr>
          <w:ilvl w:val="0"/>
          <w:numId w:val="26"/>
        </w:numPr>
        <w:pBdr>
          <w:top w:val="nil"/>
          <w:left w:val="nil"/>
          <w:bottom w:val="nil"/>
          <w:right w:val="nil"/>
          <w:between w:val="nil"/>
        </w:pBdr>
        <w:spacing w:after="120" w:line="276" w:lineRule="auto"/>
        <w:ind w:left="1424" w:hanging="505"/>
        <w:rPr>
          <w:rFonts w:ascii="Calibri" w:eastAsia="Calibri" w:hAnsi="Calibri" w:cs="Calibri"/>
        </w:rPr>
      </w:pPr>
      <w:r>
        <w:rPr>
          <w:rFonts w:ascii="Calibri" w:eastAsia="Calibri" w:hAnsi="Calibri" w:cs="Calibri"/>
          <w:color w:val="000000"/>
          <w:sz w:val="22"/>
          <w:szCs w:val="22"/>
        </w:rPr>
        <w:t xml:space="preserve">v súlade s technickými normami SR a EÚ, ako aj v súlade so všeobecne záväznými právnymi predpismi, najmä zákonom č. 56/2012 Z. z. o cestnej doprave v znení neskorších predpisov a súvisiacimi vykonávacími predpismi a vyhláškami; </w:t>
      </w:r>
    </w:p>
    <w:p w14:paraId="4FB90006" w14:textId="77777777" w:rsidR="00C42294" w:rsidRDefault="00C42294">
      <w:pPr>
        <w:spacing w:line="276" w:lineRule="auto"/>
        <w:ind w:left="1416" w:hanging="711"/>
        <w:rPr>
          <w:rFonts w:ascii="Calibri" w:eastAsia="Calibri" w:hAnsi="Calibri" w:cs="Calibri"/>
        </w:rPr>
      </w:pPr>
    </w:p>
    <w:p w14:paraId="0742D274" w14:textId="77777777" w:rsidR="00C42294" w:rsidRDefault="00972AD3">
      <w:pPr>
        <w:numPr>
          <w:ilvl w:val="0"/>
          <w:numId w:val="26"/>
        </w:numPr>
        <w:pBdr>
          <w:top w:val="nil"/>
          <w:left w:val="nil"/>
          <w:bottom w:val="nil"/>
          <w:right w:val="nil"/>
          <w:between w:val="nil"/>
        </w:pBdr>
        <w:spacing w:after="120" w:line="276" w:lineRule="auto"/>
        <w:ind w:left="1424" w:hanging="505"/>
        <w:rPr>
          <w:rFonts w:ascii="Calibri" w:eastAsia="Calibri" w:hAnsi="Calibri" w:cs="Calibri"/>
          <w:sz w:val="22"/>
          <w:szCs w:val="22"/>
        </w:rPr>
      </w:pPr>
      <w:r>
        <w:rPr>
          <w:rFonts w:ascii="Calibri" w:eastAsia="Calibri" w:hAnsi="Calibri" w:cs="Calibri"/>
          <w:sz w:val="22"/>
          <w:szCs w:val="22"/>
        </w:rPr>
        <w:t>v súlade so Zmluvou s Organizátorom a jej prílohami;</w:t>
      </w:r>
      <w:r>
        <w:rPr>
          <w:rFonts w:ascii="Calibri" w:eastAsia="Calibri" w:hAnsi="Calibri" w:cs="Calibri"/>
          <w:i/>
          <w:sz w:val="22"/>
          <w:szCs w:val="22"/>
        </w:rPr>
        <w:t xml:space="preserve"> </w:t>
      </w:r>
    </w:p>
    <w:p w14:paraId="299071AD" w14:textId="77777777" w:rsidR="00C42294" w:rsidRDefault="00972AD3">
      <w:pPr>
        <w:numPr>
          <w:ilvl w:val="0"/>
          <w:numId w:val="26"/>
        </w:numPr>
        <w:pBdr>
          <w:top w:val="nil"/>
          <w:left w:val="nil"/>
          <w:bottom w:val="nil"/>
          <w:right w:val="nil"/>
          <w:between w:val="nil"/>
        </w:pBdr>
        <w:spacing w:after="120" w:line="276" w:lineRule="auto"/>
        <w:ind w:left="1424" w:hanging="505"/>
        <w:rPr>
          <w:rFonts w:ascii="Calibri" w:eastAsia="Calibri" w:hAnsi="Calibri" w:cs="Calibri"/>
          <w:sz w:val="22"/>
          <w:szCs w:val="22"/>
        </w:rPr>
      </w:pPr>
      <w:r>
        <w:rPr>
          <w:rFonts w:ascii="Calibri" w:eastAsia="Calibri" w:hAnsi="Calibri" w:cs="Calibri"/>
          <w:sz w:val="22"/>
          <w:szCs w:val="22"/>
        </w:rPr>
        <w:t>v</w:t>
      </w:r>
      <w:r>
        <w:rPr>
          <w:rFonts w:ascii="Calibri" w:eastAsia="Calibri" w:hAnsi="Calibri" w:cs="Calibri"/>
          <w:color w:val="000000"/>
          <w:sz w:val="22"/>
          <w:szCs w:val="22"/>
        </w:rPr>
        <w:t> súlade s pravidlami časovej nadväznosti Spojov a s pravidlami ich dodržiavania, ktoré budú Dopravcovi primerane vopred oznámené Objednávateľom a to v prípade Autobusových liniek, ktoré budú v priebehu</w:t>
      </w:r>
      <w:r>
        <w:rPr>
          <w:rFonts w:ascii="Calibri" w:eastAsia="Calibri" w:hAnsi="Calibri" w:cs="Calibri"/>
          <w:color w:val="000000"/>
          <w:sz w:val="22"/>
          <w:szCs w:val="22"/>
        </w:rPr>
        <w:t xml:space="preserve"> trvania tejto Zmluvy integrované so spojmi  železničnej dopravy a/alebo mestskej hromadnej dopravy; </w:t>
      </w:r>
      <w:ins w:id="1073" w:author="Autor" w:date="2021-09-03T21:28:00Z">
        <w:r>
          <w:rPr>
            <w:rFonts w:ascii="Calibri" w:eastAsia="Calibri" w:hAnsi="Calibri" w:cs="Calibri"/>
            <w:color w:val="000000"/>
            <w:sz w:val="22"/>
            <w:szCs w:val="22"/>
          </w:rPr>
          <w:t>Dopravca sa zaväzuje poskytnúť Objednávateľovi súčinnosť pri spracovaní časovej nadväznosti spojov v súlade s pravidlami pre zostavenie časovej nadväznosti</w:t>
        </w:r>
        <w:r>
          <w:rPr>
            <w:rFonts w:ascii="Calibri" w:eastAsia="Calibri" w:hAnsi="Calibri" w:cs="Calibri"/>
            <w:color w:val="000000"/>
            <w:sz w:val="22"/>
            <w:szCs w:val="22"/>
          </w:rPr>
          <w:t xml:space="preserve"> Spojov, ktoré tvoria Prílohu č. 13 Zmluvy;</w:t>
        </w:r>
      </w:ins>
    </w:p>
    <w:p w14:paraId="2565C2E8" w14:textId="77777777" w:rsidR="00C42294" w:rsidRDefault="00972AD3">
      <w:pPr>
        <w:numPr>
          <w:ilvl w:val="0"/>
          <w:numId w:val="26"/>
        </w:numPr>
        <w:pBdr>
          <w:top w:val="nil"/>
          <w:left w:val="nil"/>
          <w:bottom w:val="nil"/>
          <w:right w:val="nil"/>
          <w:between w:val="nil"/>
        </w:pBdr>
        <w:spacing w:after="240" w:line="276" w:lineRule="auto"/>
        <w:ind w:left="1424" w:hanging="505"/>
        <w:rPr>
          <w:rFonts w:ascii="Calibri" w:eastAsia="Calibri" w:hAnsi="Calibri" w:cs="Calibri"/>
        </w:rPr>
      </w:pPr>
      <w:r>
        <w:rPr>
          <w:rFonts w:ascii="Calibri" w:eastAsia="Calibri" w:hAnsi="Calibri" w:cs="Calibri"/>
          <w:color w:val="000000"/>
          <w:sz w:val="22"/>
          <w:szCs w:val="22"/>
        </w:rPr>
        <w:t>v súlade s ďalšími povinnosťami, ktoré pre Dopravcu vyplývajú z tejto Zmluvy alebo so Zmluvy medzi Dopravco</w:t>
      </w:r>
      <w:r>
        <w:rPr>
          <w:rFonts w:ascii="Calibri" w:eastAsia="Calibri" w:hAnsi="Calibri" w:cs="Calibri"/>
          <w:sz w:val="22"/>
          <w:szCs w:val="22"/>
        </w:rPr>
        <w:t>m a Organizátorom</w:t>
      </w:r>
      <w:r>
        <w:rPr>
          <w:rFonts w:ascii="Calibri" w:eastAsia="Calibri" w:hAnsi="Calibri" w:cs="Calibri"/>
          <w:color w:val="000000"/>
          <w:sz w:val="22"/>
          <w:szCs w:val="22"/>
        </w:rPr>
        <w:t xml:space="preserve">. </w:t>
      </w:r>
    </w:p>
    <w:p w14:paraId="4BF2F594" w14:textId="403E5098"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w:t>
      </w:r>
      <w:r>
        <w:rPr>
          <w:rFonts w:ascii="Calibri" w:eastAsia="Calibri" w:hAnsi="Calibri" w:cs="Calibri"/>
          <w:color w:val="000000"/>
          <w:sz w:val="22"/>
          <w:szCs w:val="22"/>
        </w:rPr>
        <w:t>je povinný takúto kontrolu strpieť a poskytnúť Objednávateľovi k takej kontrole potrebnú súčinnosť. Na vykonanie kontroly zo strany Objednávateľa sa primerane použijú ustanovenia tejto zmluvy o vykonávaní kontroly štvrťročného zúčtovania;  tým nie je dotkn</w:t>
      </w:r>
      <w:r>
        <w:rPr>
          <w:rFonts w:ascii="Calibri" w:eastAsia="Calibri" w:hAnsi="Calibri" w:cs="Calibri"/>
          <w:color w:val="000000"/>
          <w:sz w:val="22"/>
          <w:szCs w:val="22"/>
        </w:rPr>
        <w:t xml:space="preserve">uté oprávnenie Objednávateľa ako dopravného správneho orgánu vykonať aj kontrolu alebo odborný dozor podľa a v zmysle zákona č.  56/2012 Z. z. o cestnej doprave v znení neskorších predpisov. </w:t>
      </w:r>
    </w:p>
    <w:p w14:paraId="42C40A8E" w14:textId="6447CE15"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je povinný bezodkladne informovať Objednávateľa o akých</w:t>
      </w:r>
      <w:r>
        <w:rPr>
          <w:rFonts w:ascii="Calibri" w:eastAsia="Calibri" w:hAnsi="Calibri" w:cs="Calibri"/>
          <w:color w:val="000000"/>
          <w:sz w:val="22"/>
          <w:szCs w:val="22"/>
        </w:rPr>
        <w:t>koľvek zmenách v zložení vozidlového parku a jeho výbave, určenej pre poskytovanie Služby podľa tejto Zmluvy, najmä o všetkých skutočnostiach, ktoré by mohli mať vplyv na plnenie povinností podľa tejto Zmluvy alebo ktoré by mohli znamenať duplicitné financ</w:t>
      </w:r>
      <w:r>
        <w:rPr>
          <w:rFonts w:ascii="Calibri" w:eastAsia="Calibri" w:hAnsi="Calibri" w:cs="Calibri"/>
          <w:color w:val="000000"/>
          <w:sz w:val="22"/>
          <w:szCs w:val="22"/>
        </w:rPr>
        <w:t>ovanie z verejných zdrojov. Poskytnutie pomoci z verejných zdrojov (štátny rozpočet, rozpočet EÚ, rozpočet územnej samosprávy) písomne oznámi Dopravca bez zbytočného odkladu, najneskôr do 10-tich pracovných dní od uzavretia zmluvy o poskytnutí pomoci medzi</w:t>
      </w:r>
      <w:r>
        <w:rPr>
          <w:rFonts w:ascii="Calibri" w:eastAsia="Calibri" w:hAnsi="Calibri" w:cs="Calibri"/>
          <w:color w:val="000000"/>
          <w:sz w:val="22"/>
          <w:szCs w:val="22"/>
        </w:rPr>
        <w:t xml:space="preserve"> Dopravcom a poskytovateľom pomoci na predpísanom formulári, ktorý tvorí </w:t>
      </w:r>
      <w:r>
        <w:rPr>
          <w:rFonts w:ascii="Calibri" w:eastAsia="Calibri" w:hAnsi="Calibri" w:cs="Calibri"/>
          <w:b/>
          <w:color w:val="000000"/>
          <w:sz w:val="22"/>
          <w:szCs w:val="22"/>
        </w:rPr>
        <w:t xml:space="preserve">Prílohu č.  </w:t>
      </w:r>
      <w:del w:id="1074" w:author="Autor" w:date="2021-09-03T21:28:00Z">
        <w:r w:rsidR="00942B7F">
          <w:rPr>
            <w:rFonts w:ascii="Calibri" w:eastAsia="Calibri" w:hAnsi="Calibri" w:cs="Calibri"/>
            <w:b/>
            <w:sz w:val="22"/>
            <w:szCs w:val="22"/>
          </w:rPr>
          <w:delText>11</w:delText>
        </w:r>
      </w:del>
      <w:ins w:id="1075" w:author="Autor" w:date="2021-09-03T21:28:00Z">
        <w:r>
          <w:rPr>
            <w:rFonts w:ascii="Calibri" w:eastAsia="Calibri" w:hAnsi="Calibri" w:cs="Calibri"/>
            <w:b/>
            <w:color w:val="000000"/>
            <w:sz w:val="22"/>
            <w:szCs w:val="22"/>
          </w:rPr>
          <w:t>10</w:t>
        </w:r>
      </w:ins>
      <w:r>
        <w:rPr>
          <w:rFonts w:ascii="Calibri" w:eastAsia="Calibri" w:hAnsi="Calibri" w:cs="Calibri"/>
          <w:b/>
          <w:color w:val="000000"/>
          <w:sz w:val="22"/>
          <w:szCs w:val="22"/>
        </w:rPr>
        <w:t xml:space="preserve"> </w:t>
      </w:r>
      <w:r>
        <w:rPr>
          <w:rFonts w:ascii="Calibri" w:eastAsia="Calibri" w:hAnsi="Calibri" w:cs="Calibri"/>
          <w:color w:val="000000"/>
          <w:sz w:val="22"/>
          <w:szCs w:val="22"/>
        </w:rPr>
        <w:t>Zmluvy. Za zmluvu o poskytnutí pomoci sa na tento účel považuje najmä:  zmluva o poskytnutí dotácie, zmluva o poskytnutí nenávratného finančného  príspevku alebo akékoľ</w:t>
      </w:r>
      <w:r>
        <w:rPr>
          <w:rFonts w:ascii="Calibri" w:eastAsia="Calibri" w:hAnsi="Calibri" w:cs="Calibri"/>
          <w:color w:val="000000"/>
          <w:sz w:val="22"/>
          <w:szCs w:val="22"/>
        </w:rPr>
        <w:t xml:space="preserve">vek iné čerpanie verejnej pomoci, štátnej pomoci alebo pomoci de minimis, aj keby sa dialo bez uzavretia osobitnej písomnej zmluvy medzi Dopravcom a poskytovateľom pomoci. </w:t>
      </w:r>
    </w:p>
    <w:p w14:paraId="75D5B09D" w14:textId="31B9EF18"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je povinný po celú dobu trvania Zmluvy pri poskytovaní Služby mať platné a</w:t>
      </w:r>
      <w:r>
        <w:rPr>
          <w:rFonts w:ascii="Calibri" w:eastAsia="Calibri" w:hAnsi="Calibri" w:cs="Calibri"/>
          <w:color w:val="000000"/>
          <w:sz w:val="22"/>
          <w:szCs w:val="22"/>
        </w:rPr>
        <w:t xml:space="preserve"> účinné všetky potrebné povolenia a licencie na prevádzkovanie Autobusových liniek na príslušných Spojoch, a v prípade potreby o príslušné povolenia a/alebo licencie na príslušnom Dopravnom správnom orgáne riadne a včas požiadať. </w:t>
      </w:r>
    </w:p>
    <w:p w14:paraId="21E57EBC" w14:textId="45164209"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V prípade, že Dopravca zí</w:t>
      </w:r>
      <w:r>
        <w:rPr>
          <w:rFonts w:ascii="Calibri" w:eastAsia="Calibri" w:hAnsi="Calibri" w:cs="Calibri"/>
          <w:color w:val="000000"/>
          <w:sz w:val="22"/>
          <w:szCs w:val="22"/>
        </w:rPr>
        <w:t>ska informáciu, že bude v určitý deň vyhlásený štrajk alebo výluka podľa zákona o kolektívnom vyjednávaní, alebo podľa iných predpisov, ktorou bude, alebo môže byť dotknuté plnenie tejto zmluvy, je Dopravca povinný o tejto skutočnosti bezodkladne informova</w:t>
      </w:r>
      <w:r>
        <w:rPr>
          <w:rFonts w:ascii="Calibri" w:eastAsia="Calibri" w:hAnsi="Calibri" w:cs="Calibri"/>
          <w:color w:val="000000"/>
          <w:sz w:val="22"/>
          <w:szCs w:val="22"/>
        </w:rPr>
        <w:t xml:space="preserve">ť Objednávateľa. Dopravca je povinný minimalizovať dopady štrajku alebo výluky na plnenie tejto Zmluvy a súčasne je povinný postupovať pri riešení situácie v maximálnej súčinnosti s Objednávateľom. Dopravca je povinný v maximálnom možnom rozsahu, ktorý je </w:t>
      </w:r>
      <w:r>
        <w:rPr>
          <w:rFonts w:ascii="Calibri" w:eastAsia="Calibri" w:hAnsi="Calibri" w:cs="Calibri"/>
          <w:color w:val="000000"/>
          <w:sz w:val="22"/>
          <w:szCs w:val="22"/>
        </w:rPr>
        <w:t xml:space="preserve">po ňom možné spravodlivo požadovať, zaistiť plnenie Služby v deň štrajku alebo výluky vlastným Používanými vozidlami alebo prostredníctvom náhradných dopravcov. </w:t>
      </w:r>
    </w:p>
    <w:p w14:paraId="7C3BA3F9" w14:textId="01F036B4"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zabezpečovať dopravu na ním prevádzkovaných Autobusových linkách v súlade </w:t>
      </w:r>
      <w:r>
        <w:rPr>
          <w:rFonts w:ascii="Calibri" w:eastAsia="Calibri" w:hAnsi="Calibri" w:cs="Calibri"/>
          <w:color w:val="000000"/>
          <w:sz w:val="22"/>
          <w:szCs w:val="22"/>
        </w:rPr>
        <w:t>s podmienkami tejto Zmluvy. Dopravca je povinný zabezpečovať prevádzku v súlade s aktuálne schválenými Cestovnými poriadkami, odsúhlasenými obehmi vozidiel a dohodnutými kategóriami vozidiel s Objednávateľom. Dopravca je povinný dodržiavať podmienky, vyplý</w:t>
      </w:r>
      <w:r>
        <w:rPr>
          <w:rFonts w:ascii="Calibri" w:eastAsia="Calibri" w:hAnsi="Calibri" w:cs="Calibri"/>
          <w:color w:val="000000"/>
          <w:sz w:val="22"/>
          <w:szCs w:val="22"/>
        </w:rPr>
        <w:t>vajúce z Technických a prevádzkových štandardov ŽSK.</w:t>
      </w:r>
    </w:p>
    <w:p w14:paraId="170E71B5" w14:textId="776F4C49"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nie je oprávnený sám, bez predchádzajúceho výslovného pokynu alebo súhlasu Objednávateľa meniť obsah Cestovných poriadkov, počet Základných a Záložných vozidiel a kategórie vozidiel. Dopravca ni</w:t>
      </w:r>
      <w:r>
        <w:rPr>
          <w:rFonts w:ascii="Calibri" w:eastAsia="Calibri" w:hAnsi="Calibri" w:cs="Calibri"/>
          <w:color w:val="000000"/>
          <w:sz w:val="22"/>
          <w:szCs w:val="22"/>
        </w:rPr>
        <w:t>e je rovnako oprávnený sám, bez predchádzajúceho výslovného pokynu alebo súhlasu Objednávateľa meniť Tarifu Dopravcu  a/alebo Cenník cestovného ŽSK a Prepravný poriadok Dopravcu.</w:t>
      </w:r>
    </w:p>
    <w:p w14:paraId="202CF61C" w14:textId="03CE95DF"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je povinný dbať pri plnení predmetu Zmluvy na ochranu životného pros</w:t>
      </w:r>
      <w:r>
        <w:rPr>
          <w:rFonts w:ascii="Calibri" w:eastAsia="Calibri" w:hAnsi="Calibri" w:cs="Calibri"/>
          <w:color w:val="000000"/>
          <w:sz w:val="22"/>
          <w:szCs w:val="22"/>
        </w:rPr>
        <w:t xml:space="preserve">tredia a dodržiavať platné technické, bezpečnostné, zdravotné, hygienické a iné predpisy, vrátane predpisov týkajúcich sa ochrany životného prostredia. </w:t>
      </w:r>
    </w:p>
    <w:p w14:paraId="77EA6357" w14:textId="27582E1B"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je povinný zabezpečiť po dobu poskytovania Služby funkčnosť odbavovacích a predajných zariaden</w:t>
      </w:r>
      <w:r>
        <w:rPr>
          <w:rFonts w:ascii="Calibri" w:eastAsia="Calibri" w:hAnsi="Calibri" w:cs="Calibri"/>
          <w:color w:val="000000"/>
          <w:sz w:val="22"/>
          <w:szCs w:val="22"/>
        </w:rPr>
        <w:t xml:space="preserve">í Základných a Záložných vozidiel a funkčnosť všetkých ostatných zariadení vyplývajúcich Dopravcovi z Technických a prevádzkových štandardov. </w:t>
      </w:r>
    </w:p>
    <w:p w14:paraId="75F1F245" w14:textId="7CED8E15"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b/>
          <w:color w:val="000000"/>
          <w:sz w:val="22"/>
          <w:szCs w:val="22"/>
        </w:rPr>
      </w:pPr>
      <w:r>
        <w:rPr>
          <w:rFonts w:ascii="Calibri" w:eastAsia="Calibri" w:hAnsi="Calibri" w:cs="Calibri"/>
          <w:color w:val="000000"/>
          <w:sz w:val="22"/>
          <w:szCs w:val="22"/>
        </w:rPr>
        <w:t xml:space="preserve">Dopravca je povinný zabezpečiť po dobu poskytovania Služby </w:t>
      </w:r>
      <w:r>
        <w:rPr>
          <w:rFonts w:ascii="Calibri" w:eastAsia="Calibri" w:hAnsi="Calibri" w:cs="Calibri"/>
          <w:b/>
          <w:color w:val="000000"/>
          <w:sz w:val="22"/>
          <w:szCs w:val="22"/>
        </w:rPr>
        <w:t>prevádzkovú zálohu</w:t>
      </w:r>
      <w:r>
        <w:rPr>
          <w:rFonts w:ascii="Calibri" w:eastAsia="Calibri" w:hAnsi="Calibri" w:cs="Calibri"/>
          <w:color w:val="000000"/>
          <w:sz w:val="22"/>
          <w:szCs w:val="22"/>
        </w:rPr>
        <w:t xml:space="preserve"> vozidiel pre efektívne a plynulé zabezpečenie poskytovania dopravných služieb, ktorá je Dopravcom </w:t>
      </w:r>
      <w:r>
        <w:rPr>
          <w:rFonts w:ascii="Calibri" w:eastAsia="Calibri" w:hAnsi="Calibri" w:cs="Calibri"/>
          <w:b/>
          <w:color w:val="000000"/>
          <w:sz w:val="22"/>
          <w:szCs w:val="22"/>
        </w:rPr>
        <w:t xml:space="preserve">tvorená min.  8 % z celkového počtu Základných vozidiel.   </w:t>
      </w:r>
    </w:p>
    <w:p w14:paraId="5DE83009" w14:textId="4070B863"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sa zaväzuje, že Základné vozidlá a Záložné vozidlá, ktoré sú určené na plnenie tejto Zml</w:t>
      </w:r>
      <w:r>
        <w:rPr>
          <w:rFonts w:ascii="Calibri" w:eastAsia="Calibri" w:hAnsi="Calibri" w:cs="Calibri"/>
          <w:color w:val="000000"/>
          <w:sz w:val="22"/>
          <w:szCs w:val="22"/>
        </w:rPr>
        <w:t>uvy, nebude sám alebo prostredníctvom tretích osôb používať na prevádzkovanie akejkoľvek inej  osobnej dopravy prevádzkovanej  na komerčnom základe alebo ako službu vo verejnom záujme, pokiaľ sa s Objednávateľom na základe osobitnej písomnej dohody nedohod</w:t>
      </w:r>
      <w:r>
        <w:rPr>
          <w:rFonts w:ascii="Calibri" w:eastAsia="Calibri" w:hAnsi="Calibri" w:cs="Calibri"/>
          <w:color w:val="000000"/>
          <w:sz w:val="22"/>
          <w:szCs w:val="22"/>
        </w:rPr>
        <w:t xml:space="preserve">ne inak,  alebo pokiaľ z článku 5 bodu 5.16 tejto Zmluvy nevyplýva inak.   </w:t>
      </w:r>
    </w:p>
    <w:p w14:paraId="2F87A38F" w14:textId="3F5E7213"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Dopravca uzavretím tejto Zmluvy  a na obdobie trvania tejto Zmluvy bezodplatne poskytuje Objednávateľovi alebo ním určeným tretím osobám celý vnútorný priestor, ako aj celú vonkajš</w:t>
      </w:r>
      <w:r>
        <w:rPr>
          <w:rFonts w:ascii="Calibri" w:eastAsia="Calibri" w:hAnsi="Calibri" w:cs="Calibri"/>
          <w:color w:val="000000"/>
          <w:sz w:val="22"/>
          <w:szCs w:val="22"/>
        </w:rPr>
        <w:t>iu plochu  všetkých Základných  vozidiel a Záložných vozidiel, ktoré  sú určené na plnenie tejto Zmluvy,  na  umiestňovanie reklamy. Za týmto účelom sa Dopravca zaväzuje strpieť umiestnenie tejto reklamy zo strany Objednávateľa alebo ním určených tretích o</w:t>
      </w:r>
      <w:r>
        <w:rPr>
          <w:rFonts w:ascii="Calibri" w:eastAsia="Calibri" w:hAnsi="Calibri" w:cs="Calibri"/>
          <w:color w:val="000000"/>
          <w:sz w:val="22"/>
          <w:szCs w:val="22"/>
        </w:rPr>
        <w:t>sôb a poskytnúť Objednávateľovi alebo ním určeným tretím osobám všetku potrebnú súčinnosť, najmä je povinný  pristaviť vozidlo na výzvu Objednávateľa alebo ním určenej tretej osoby,  umožniť  vstup do vozidla, ako aj do priestoru, v ktorom Dopravca parkuje</w:t>
      </w:r>
      <w:r>
        <w:rPr>
          <w:rFonts w:ascii="Calibri" w:eastAsia="Calibri" w:hAnsi="Calibri" w:cs="Calibri"/>
          <w:color w:val="000000"/>
          <w:sz w:val="22"/>
          <w:szCs w:val="22"/>
        </w:rPr>
        <w:t xml:space="preserve"> vozidlá za účelom umiestnenia alebo odstránenia reklamy. V prípade, ak bude chcieť Dopravca  umiestniť vlastnú reklamu a/alebo reklamu Objednávateľa alebo Organizátora propagujúcu Služby poskytované  podľa tejto Zmluvy na Základné vozidlá a Záložné vozidl</w:t>
      </w:r>
      <w:r>
        <w:rPr>
          <w:rFonts w:ascii="Calibri" w:eastAsia="Calibri" w:hAnsi="Calibri" w:cs="Calibri"/>
          <w:color w:val="000000"/>
          <w:sz w:val="22"/>
          <w:szCs w:val="22"/>
        </w:rPr>
        <w:t xml:space="preserve">á, ktoré sú určené na plnenie tejto Zmluvy, a to sám </w:t>
      </w:r>
      <w:del w:id="1076" w:author="Autor" w:date="2021-09-03T21:28:00Z">
        <w:r w:rsidR="00942B7F">
          <w:rPr>
            <w:rFonts w:ascii="Calibri" w:eastAsia="Calibri" w:hAnsi="Calibri" w:cs="Calibri"/>
            <w:sz w:val="22"/>
            <w:szCs w:val="22"/>
          </w:rPr>
          <w:delText xml:space="preserve">sám </w:delText>
        </w:r>
      </w:del>
      <w:r>
        <w:rPr>
          <w:rFonts w:ascii="Calibri" w:eastAsia="Calibri" w:hAnsi="Calibri" w:cs="Calibri"/>
          <w:color w:val="000000"/>
          <w:sz w:val="22"/>
          <w:szCs w:val="22"/>
        </w:rPr>
        <w:t xml:space="preserve">alebo prostredníctvom tretích osôb, musí požiadať vopred o písomný súhlas Objednávateľa. </w:t>
      </w:r>
    </w:p>
    <w:p w14:paraId="019A7A12" w14:textId="254B2104" w:rsidR="00C42294" w:rsidRDefault="00972AD3">
      <w:pPr>
        <w:numPr>
          <w:ilvl w:val="1"/>
          <w:numId w:val="3"/>
        </w:numPr>
        <w:pBdr>
          <w:top w:val="nil"/>
          <w:left w:val="nil"/>
          <w:bottom w:val="nil"/>
          <w:right w:val="nil"/>
          <w:between w:val="nil"/>
        </w:pBdr>
        <w:spacing w:after="240" w:line="276" w:lineRule="auto"/>
        <w:ind w:hanging="720"/>
        <w:rPr>
          <w:rFonts w:ascii="Calibri" w:eastAsia="Calibri" w:hAnsi="Calibri" w:cs="Calibri"/>
          <w:color w:val="000000"/>
          <w:sz w:val="22"/>
          <w:szCs w:val="22"/>
        </w:rPr>
      </w:pPr>
      <w:r>
        <w:rPr>
          <w:rFonts w:ascii="Calibri" w:eastAsia="Calibri" w:hAnsi="Calibri" w:cs="Calibri"/>
          <w:color w:val="000000"/>
          <w:sz w:val="22"/>
          <w:szCs w:val="22"/>
        </w:rPr>
        <w:t xml:space="preserve">V súvislosti s osadením označníkov Dopravcom sa zmluvné strany výslovne dohodli, že všetky označníky inštalované </w:t>
      </w:r>
      <w:r>
        <w:rPr>
          <w:rFonts w:ascii="Calibri" w:eastAsia="Calibri" w:hAnsi="Calibri" w:cs="Calibri"/>
          <w:color w:val="000000"/>
          <w:sz w:val="22"/>
          <w:szCs w:val="22"/>
        </w:rPr>
        <w:t>Dopravcom na základe tejto zmluvy budú ku dňu jej ukončenia prevedené do vlastníctva Objednávateľa za cenu 1,- € bez DPH/ks. Dopravca sa zaväzuje, že počas trvania tejto Zmluvy nepredá označníky a prípadné elektronické tabule inej osobe, ako Objednávateľov</w:t>
      </w:r>
      <w:r>
        <w:rPr>
          <w:rFonts w:ascii="Calibri" w:eastAsia="Calibri" w:hAnsi="Calibri" w:cs="Calibri"/>
          <w:color w:val="000000"/>
          <w:sz w:val="22"/>
          <w:szCs w:val="22"/>
        </w:rPr>
        <w:t xml:space="preserve">i. </w:t>
      </w:r>
    </w:p>
    <w:p w14:paraId="1E49C534" w14:textId="77777777" w:rsidR="00C42294" w:rsidRDefault="00972AD3">
      <w:pPr>
        <w:spacing w:line="276" w:lineRule="auto"/>
        <w:ind w:left="705" w:hanging="705"/>
        <w:jc w:val="center"/>
        <w:rPr>
          <w:rFonts w:ascii="Calibri" w:eastAsia="Calibri" w:hAnsi="Calibri" w:cs="Calibri"/>
          <w:b/>
          <w:sz w:val="22"/>
          <w:szCs w:val="22"/>
        </w:rPr>
      </w:pPr>
      <w:r>
        <w:rPr>
          <w:rFonts w:ascii="Calibri" w:eastAsia="Calibri" w:hAnsi="Calibri" w:cs="Calibri"/>
          <w:b/>
          <w:sz w:val="22"/>
          <w:szCs w:val="22"/>
        </w:rPr>
        <w:t>Článok 8</w:t>
      </w:r>
    </w:p>
    <w:p w14:paraId="0F1F2C5E" w14:textId="77777777" w:rsidR="00C42294" w:rsidRDefault="00972AD3">
      <w:pPr>
        <w:spacing w:after="240" w:line="276" w:lineRule="auto"/>
        <w:jc w:val="center"/>
        <w:rPr>
          <w:rFonts w:ascii="Calibri" w:eastAsia="Calibri" w:hAnsi="Calibri" w:cs="Calibri"/>
          <w:b/>
          <w:sz w:val="22"/>
          <w:szCs w:val="22"/>
        </w:rPr>
      </w:pPr>
      <w:r>
        <w:rPr>
          <w:rFonts w:ascii="Calibri" w:eastAsia="Calibri" w:hAnsi="Calibri" w:cs="Calibri"/>
          <w:b/>
          <w:sz w:val="22"/>
          <w:szCs w:val="22"/>
        </w:rPr>
        <w:t>POVINNOSTI DOPRAVCU PRED NÁSTUPOM NA AUTOBUSOVÉ LINKY</w:t>
      </w:r>
    </w:p>
    <w:p w14:paraId="39F5D446" w14:textId="13B116DF" w:rsidR="00C42294" w:rsidRDefault="00972AD3">
      <w:pPr>
        <w:numPr>
          <w:ilvl w:val="1"/>
          <w:numId w:val="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rámci súčinnosti na uzavretie Zmluvy v Procese verejného obstarávania Dopravca Objednávateľovi hodnoverne preukázal zabezpečenie všetkých budúcich Základných a Záložných vozidiel (napr. zmluva o budúcej kúpnej zmluve, zoznam vlastnených vozidiel,  zmluva</w:t>
      </w:r>
      <w:r>
        <w:rPr>
          <w:rFonts w:ascii="Calibri" w:eastAsia="Calibri" w:hAnsi="Calibri" w:cs="Calibri"/>
          <w:color w:val="000000"/>
          <w:sz w:val="22"/>
          <w:szCs w:val="22"/>
        </w:rPr>
        <w:t xml:space="preserve"> o budúcej leasingovej zmluve alebo iný obdobný doklad ) v súlade s Prílohou č. </w:t>
      </w:r>
      <w:del w:id="1077" w:author="Autor" w:date="2021-09-03T21:28:00Z">
        <w:r w:rsidR="00942B7F">
          <w:rPr>
            <w:rFonts w:ascii="Calibri" w:eastAsia="Calibri" w:hAnsi="Calibri" w:cs="Calibri"/>
            <w:sz w:val="22"/>
            <w:szCs w:val="22"/>
          </w:rPr>
          <w:delText>12</w:delText>
        </w:r>
      </w:del>
      <w:ins w:id="1078" w:author="Autor" w:date="2021-09-03T21:28:00Z">
        <w:r>
          <w:rPr>
            <w:rFonts w:ascii="Calibri" w:eastAsia="Calibri" w:hAnsi="Calibri" w:cs="Calibri"/>
            <w:color w:val="000000"/>
            <w:sz w:val="22"/>
            <w:szCs w:val="22"/>
          </w:rPr>
          <w:t>11</w:t>
        </w:r>
      </w:ins>
      <w:r>
        <w:rPr>
          <w:rFonts w:ascii="Calibri" w:eastAsia="Calibri" w:hAnsi="Calibri" w:cs="Calibri"/>
          <w:color w:val="000000"/>
          <w:sz w:val="22"/>
          <w:szCs w:val="22"/>
        </w:rPr>
        <w:t xml:space="preserve"> Zmluvy Koncepcia zloženia vozidlového parku. Najneskôr do  30 dní od uzavretia Zmluvy sa Dopravca zaväzuje, že Objednávateľovi predloží aj úradne overenú kópiu   záväznej ob</w:t>
      </w:r>
      <w:r>
        <w:rPr>
          <w:rFonts w:ascii="Calibri" w:eastAsia="Calibri" w:hAnsi="Calibri" w:cs="Calibri"/>
          <w:color w:val="000000"/>
          <w:sz w:val="22"/>
          <w:szCs w:val="22"/>
        </w:rPr>
        <w:t>jednávky potvrdenej dodávateľom/výrobcom na nákup/výrobu nových vozidiel spolu s úradne overenou kópiou kúpnej zmluvy alebo leasingovej zmluvy, alebo inej obdobnej zmluvy, alebo iný obdobný doklad pre použitie jazdených vozidiel alebo zoznam vlastnených vo</w:t>
      </w:r>
      <w:r>
        <w:rPr>
          <w:rFonts w:ascii="Calibri" w:eastAsia="Calibri" w:hAnsi="Calibri" w:cs="Calibri"/>
          <w:color w:val="000000"/>
          <w:sz w:val="22"/>
          <w:szCs w:val="22"/>
        </w:rPr>
        <w:t xml:space="preserve">zidiel alebo kombináciu týchto dokladov v súlade s Prílohou č. </w:t>
      </w:r>
      <w:del w:id="1079" w:author="Autor" w:date="2021-09-03T21:28:00Z">
        <w:r w:rsidR="00942B7F">
          <w:rPr>
            <w:rFonts w:ascii="Calibri" w:eastAsia="Calibri" w:hAnsi="Calibri" w:cs="Calibri"/>
            <w:sz w:val="22"/>
            <w:szCs w:val="22"/>
          </w:rPr>
          <w:delText>12</w:delText>
        </w:r>
      </w:del>
      <w:ins w:id="1080" w:author="Autor" w:date="2021-09-03T21:28:00Z">
        <w:r>
          <w:rPr>
            <w:rFonts w:ascii="Calibri" w:eastAsia="Calibri" w:hAnsi="Calibri" w:cs="Calibri"/>
            <w:color w:val="000000"/>
            <w:sz w:val="22"/>
            <w:szCs w:val="22"/>
          </w:rPr>
          <w:t>11</w:t>
        </w:r>
      </w:ins>
      <w:r>
        <w:rPr>
          <w:rFonts w:ascii="Calibri" w:eastAsia="Calibri" w:hAnsi="Calibri" w:cs="Calibri"/>
          <w:color w:val="000000"/>
          <w:sz w:val="22"/>
          <w:szCs w:val="22"/>
        </w:rPr>
        <w:t xml:space="preserve"> Zmluvy Koncepcia zloženia vozidlového parku. Zo všetkých predložených dokladov musí bez pochybností vyplývať, že Dopravca bude mať ku dňu začatia poskytovania Služby zabezpečený potrebný poč</w:t>
      </w:r>
      <w:r>
        <w:rPr>
          <w:rFonts w:ascii="Calibri" w:eastAsia="Calibri" w:hAnsi="Calibri" w:cs="Calibri"/>
          <w:color w:val="000000"/>
          <w:sz w:val="22"/>
          <w:szCs w:val="22"/>
        </w:rPr>
        <w:t xml:space="preserve">et všetkých Základných vozidiel a potrebný počet všetkých Záložných vozidiel. </w:t>
      </w:r>
    </w:p>
    <w:p w14:paraId="26DD5384" w14:textId="0BC72BDA" w:rsidR="00C42294" w:rsidRDefault="00972AD3">
      <w:pPr>
        <w:numPr>
          <w:ilvl w:val="1"/>
          <w:numId w:val="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1081" w:name="_heading=h.667868p1fjp" w:colFirst="0" w:colLast="0"/>
      <w:bookmarkEnd w:id="1081"/>
      <w:r>
        <w:rPr>
          <w:rFonts w:ascii="Calibri" w:eastAsia="Calibri" w:hAnsi="Calibri" w:cs="Calibri"/>
          <w:color w:val="000000"/>
          <w:sz w:val="22"/>
          <w:szCs w:val="22"/>
        </w:rPr>
        <w:tab/>
        <w:t>V súlade so zákonom č. 56/2012 Z. z. o cestnej doprave v znení neskorších predpisov a jeho vykonávacích právnych predpisov riadne podá na príslušný Dopravný správny orgán návrh</w:t>
      </w:r>
      <w:r>
        <w:rPr>
          <w:rFonts w:ascii="Calibri" w:eastAsia="Calibri" w:hAnsi="Calibri" w:cs="Calibri"/>
          <w:color w:val="000000"/>
          <w:sz w:val="22"/>
          <w:szCs w:val="22"/>
        </w:rPr>
        <w:t xml:space="preserve"> na začatie konania o udelenie príslušných dopravných licencií spolu s návrhom Cestovných poriadkov na rozhodnutie a schválenie; najneskôr 60 (šesťdesiat) kalendárnych dní pred začatím poskytovania Služby.  </w:t>
      </w:r>
    </w:p>
    <w:p w14:paraId="13D9B517" w14:textId="15D7FF9B" w:rsidR="00C42294" w:rsidRDefault="00972AD3">
      <w:pPr>
        <w:numPr>
          <w:ilvl w:val="1"/>
          <w:numId w:val="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bookmarkStart w:id="1082" w:name="_heading=h.3fskl3m8f6a1" w:colFirst="0" w:colLast="0"/>
      <w:bookmarkEnd w:id="1082"/>
      <w:r>
        <w:rPr>
          <w:rFonts w:ascii="Calibri" w:eastAsia="Calibri" w:hAnsi="Calibri" w:cs="Calibri"/>
          <w:color w:val="000000"/>
          <w:sz w:val="22"/>
          <w:szCs w:val="22"/>
        </w:rPr>
        <w:tab/>
        <w:t>Zmluvné strany sa formou akceptácie písomného n</w:t>
      </w:r>
      <w:r>
        <w:rPr>
          <w:rFonts w:ascii="Calibri" w:eastAsia="Calibri" w:hAnsi="Calibri" w:cs="Calibri"/>
          <w:color w:val="000000"/>
          <w:sz w:val="22"/>
          <w:szCs w:val="22"/>
        </w:rPr>
        <w:t>ávrhu jednej Zmluvnej strany druhou Zmluvnou stranou dohodnú na výbere Odborného experta v zmysle bodu 5.12 Zmluvy po nadobudnutí účinnosti Zmluvy, najneskôr 60 (šesťdesiat) kalendárnych dní pred začatím poskytovania Služby.  V prípade, ak sa Zmluvné stran</w:t>
      </w:r>
      <w:r>
        <w:rPr>
          <w:rFonts w:ascii="Calibri" w:eastAsia="Calibri" w:hAnsi="Calibri" w:cs="Calibri"/>
          <w:color w:val="000000"/>
          <w:sz w:val="22"/>
          <w:szCs w:val="22"/>
        </w:rPr>
        <w:t>y v lehote podľa predchádzajúcej vety na Odbornom expertovi nedohodnú, Odborného experta určí lós. Losovať sa bude z dvoch odborne spôsobilých kandidátov pričom každá Zmluvná strana navrhne jedného kandidáta. Navrhnutý kandidát musí byť odborníkom v oblast</w:t>
      </w:r>
      <w:r>
        <w:rPr>
          <w:rFonts w:ascii="Calibri" w:eastAsia="Calibri" w:hAnsi="Calibri" w:cs="Calibri"/>
          <w:color w:val="000000"/>
          <w:sz w:val="22"/>
          <w:szCs w:val="22"/>
        </w:rPr>
        <w:t>i tvorby cestovných poriadkov a obehov, ktorý má minimálne 5 ročnú prax v oblasti tvorby cestovných poriadkov a obehov pre autobusovú dopravu vo verejnom záujme a ktorý sa priamo podieľal (či už ako dodávateľ alebo zamestnanec) na tvorbe cestovných poriadk</w:t>
      </w:r>
      <w:r>
        <w:rPr>
          <w:rFonts w:ascii="Calibri" w:eastAsia="Calibri" w:hAnsi="Calibri" w:cs="Calibri"/>
          <w:color w:val="000000"/>
          <w:sz w:val="22"/>
          <w:szCs w:val="22"/>
        </w:rPr>
        <w:t>ov a obehov pre prímestskú autobusovú dopravu na území Slovenskej republiky alebo Českej republiky. Tieto kvalifikačné predpoklady musí navrhujúca strana preukázať životopisom kandidáta a referenciou. Pokiaľ sa strany nedohodnú na tom, kto bude z dvoch kan</w:t>
      </w:r>
      <w:r>
        <w:rPr>
          <w:rFonts w:ascii="Calibri" w:eastAsia="Calibri" w:hAnsi="Calibri" w:cs="Calibri"/>
          <w:color w:val="000000"/>
          <w:sz w:val="22"/>
          <w:szCs w:val="22"/>
        </w:rPr>
        <w:t>didátov losovať, losovať bude štatutárny orgán Objednávateľa. Pokiaľ niektorá zo strán nepredloží kandidáta, platí, že Odborným expertom sa stáva predložený kandidát druhej strany. Zmluvné strany nemôžu navrhnúť kandidáta, ktorý je v zamestnaneckom alebo o</w:t>
      </w:r>
      <w:r>
        <w:rPr>
          <w:rFonts w:ascii="Calibri" w:eastAsia="Calibri" w:hAnsi="Calibri" w:cs="Calibri"/>
          <w:color w:val="000000"/>
          <w:sz w:val="22"/>
          <w:szCs w:val="22"/>
        </w:rPr>
        <w:t xml:space="preserve">bdobnom vzťahu alebo je/bol dodávateľom k Zmluvnej strane, ktorá kandidáta navrhuje, ani k inému subjektu, ktorý je s touto Zmluvnou stranou majetkovo, personálne alebo inak prepojený.      </w:t>
      </w:r>
    </w:p>
    <w:p w14:paraId="2204E76F" w14:textId="1A75ABC3" w:rsidR="00C42294" w:rsidRDefault="00972AD3">
      <w:pPr>
        <w:numPr>
          <w:ilvl w:val="1"/>
          <w:numId w:val="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najneskôr 6 (šesť) mesiacov pred začatím posk</w:t>
      </w:r>
      <w:r>
        <w:rPr>
          <w:rFonts w:ascii="Calibri" w:eastAsia="Calibri" w:hAnsi="Calibri" w:cs="Calibri"/>
          <w:color w:val="000000"/>
          <w:sz w:val="22"/>
          <w:szCs w:val="22"/>
        </w:rPr>
        <w:t>ytovania Služby oznámiť Objednávateľovi budúce umiestnenie vozidlového parku.</w:t>
      </w:r>
    </w:p>
    <w:p w14:paraId="312F4A04" w14:textId="2F4B1223" w:rsidR="00C42294" w:rsidRDefault="00972AD3">
      <w:pPr>
        <w:numPr>
          <w:ilvl w:val="1"/>
          <w:numId w:val="4"/>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Organizátor bude plnenie jednotlivých povinností Dopravcom pred začatím poskytovania Služby, ktoré pre Dopravcu vyplývajú zo Zmluvy medzi Dopravcom a Organizátorom oznamovať Obje</w:t>
      </w:r>
      <w:r>
        <w:rPr>
          <w:rFonts w:ascii="Calibri" w:eastAsia="Calibri" w:hAnsi="Calibri" w:cs="Calibri"/>
          <w:color w:val="000000"/>
          <w:sz w:val="22"/>
          <w:szCs w:val="22"/>
        </w:rPr>
        <w:t xml:space="preserve">dnávateľovi priebežne, a to predložením písomného protokolu od Organizátora alebo potvrdením/vyjadrením Organizátora o splnení/nesplnení povinnosti.   </w:t>
      </w:r>
    </w:p>
    <w:p w14:paraId="7E375A3C" w14:textId="77777777" w:rsidR="00C42294" w:rsidRDefault="00972AD3">
      <w:pPr>
        <w:spacing w:line="276" w:lineRule="auto"/>
        <w:jc w:val="center"/>
        <w:rPr>
          <w:rFonts w:ascii="Calibri" w:eastAsia="Calibri" w:hAnsi="Calibri" w:cs="Calibri"/>
          <w:b/>
          <w:sz w:val="22"/>
          <w:szCs w:val="22"/>
        </w:rPr>
      </w:pPr>
      <w:r>
        <w:rPr>
          <w:rFonts w:ascii="Calibri" w:eastAsia="Calibri" w:hAnsi="Calibri" w:cs="Calibri"/>
          <w:b/>
          <w:sz w:val="22"/>
          <w:szCs w:val="22"/>
        </w:rPr>
        <w:t>Článok 9</w:t>
      </w:r>
    </w:p>
    <w:p w14:paraId="2C8DA762" w14:textId="77777777" w:rsidR="00C42294" w:rsidRDefault="00972AD3">
      <w:pPr>
        <w:spacing w:after="240" w:line="276" w:lineRule="auto"/>
        <w:jc w:val="center"/>
        <w:rPr>
          <w:rFonts w:ascii="Calibri" w:eastAsia="Calibri" w:hAnsi="Calibri" w:cs="Calibri"/>
          <w:b/>
          <w:sz w:val="22"/>
          <w:szCs w:val="22"/>
        </w:rPr>
      </w:pPr>
      <w:r>
        <w:rPr>
          <w:rFonts w:ascii="Calibri" w:eastAsia="Calibri" w:hAnsi="Calibri" w:cs="Calibri"/>
          <w:b/>
          <w:sz w:val="22"/>
          <w:szCs w:val="22"/>
        </w:rPr>
        <w:t>INTEGRÁCIA A ORGANIZÁCIA DOPRAVY</w:t>
      </w:r>
    </w:p>
    <w:p w14:paraId="515B308B" w14:textId="2F5F3EA3" w:rsidR="00C42294" w:rsidRDefault="00972AD3">
      <w:pPr>
        <w:numPr>
          <w:ilvl w:val="1"/>
          <w:numId w:val="10"/>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oboznámený a výslovne súhlasí s tým, že Objednávat</w:t>
      </w:r>
      <w:r>
        <w:rPr>
          <w:rFonts w:ascii="Calibri" w:eastAsia="Calibri" w:hAnsi="Calibri" w:cs="Calibri"/>
          <w:color w:val="000000"/>
          <w:sz w:val="22"/>
          <w:szCs w:val="22"/>
        </w:rPr>
        <w:t xml:space="preserve">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w:t>
      </w:r>
      <w:r>
        <w:rPr>
          <w:rFonts w:ascii="Calibri" w:eastAsia="Calibri" w:hAnsi="Calibri" w:cs="Calibri"/>
          <w:color w:val="000000"/>
          <w:sz w:val="22"/>
          <w:szCs w:val="22"/>
        </w:rPr>
        <w:t>a Dopravca sa zaväzuje takéto oznámenie akceptovať a vo veci ďalej konať priamo s Organizátorom. Objednávateľ si vyhradzuje právo v splnomocnení určiť, o ktorých úkonoch alebo činnostiach vykonaných Organizátorom má byť po ich vykonaní vyrozumený, alebo kt</w:t>
      </w:r>
      <w:r>
        <w:rPr>
          <w:rFonts w:ascii="Calibri" w:eastAsia="Calibri" w:hAnsi="Calibri" w:cs="Calibri"/>
          <w:color w:val="000000"/>
          <w:sz w:val="22"/>
          <w:szCs w:val="22"/>
        </w:rPr>
        <w:t xml:space="preserve">oré úkony alebo činnosti Organizátora podliehajú pred ich vykonaním predchádzajúcemu súhlasu Objednávateľa. Písomné splnomocnenie Objednávateľa pre Organizátora môže mať podobu plnej moci a/alebo príkaznej a/alebo mandátnej zmluvy.  </w:t>
      </w:r>
    </w:p>
    <w:p w14:paraId="32622B73" w14:textId="73F2B167" w:rsidR="00C42294" w:rsidRDefault="00972AD3">
      <w:pPr>
        <w:numPr>
          <w:ilvl w:val="1"/>
          <w:numId w:val="10"/>
        </w:numPr>
        <w:pBdr>
          <w:top w:val="nil"/>
          <w:left w:val="nil"/>
          <w:bottom w:val="nil"/>
          <w:right w:val="nil"/>
          <w:between w:val="nil"/>
        </w:pBdr>
        <w:spacing w:before="24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Ustanovením  bodu 9.1 </w:t>
      </w:r>
      <w:r>
        <w:rPr>
          <w:rFonts w:ascii="Calibri" w:eastAsia="Calibri" w:hAnsi="Calibri" w:cs="Calibri"/>
          <w:color w:val="000000"/>
          <w:sz w:val="22"/>
          <w:szCs w:val="22"/>
        </w:rPr>
        <w:t xml:space="preserve"> Zmluvy  nie sú dotknuté  kompetencie Organizátora vykonávať samostatne tie práva a povinnosti, ktoré pre Organizátora vyplývajú zo Zmluvy medzi Dopravcom a  Organizátorom v znení jej neskorších zmien alebo zo Spoločenskej zmluvy o založení Organizátora v </w:t>
      </w:r>
      <w:r>
        <w:rPr>
          <w:rFonts w:ascii="Calibri" w:eastAsia="Calibri" w:hAnsi="Calibri" w:cs="Calibri"/>
          <w:color w:val="000000"/>
          <w:sz w:val="22"/>
          <w:szCs w:val="22"/>
        </w:rPr>
        <w:t xml:space="preserve">znení jej neskorších zmien; tieto činnosti vykonáva Organizátor bez osobitného písomného splnomocnenia od Objednávateľa vystaveného v zmysle bodu 9.1  Zmluvy. </w:t>
      </w:r>
    </w:p>
    <w:p w14:paraId="7B29A447"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10</w:t>
      </w:r>
    </w:p>
    <w:p w14:paraId="07903F44" w14:textId="77777777" w:rsidR="00C42294" w:rsidRDefault="00972AD3">
      <w:pPr>
        <w:pBdr>
          <w:top w:val="nil"/>
          <w:left w:val="nil"/>
          <w:bottom w:val="nil"/>
          <w:right w:val="nil"/>
          <w:between w:val="nil"/>
        </w:pBdr>
        <w:spacing w:after="24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SUBDODÁVATELIA</w:t>
      </w:r>
    </w:p>
    <w:p w14:paraId="43D7D6C4" w14:textId="77777777" w:rsidR="00C42294" w:rsidRDefault="00972AD3">
      <w:pPr>
        <w:numPr>
          <w:ilvl w:val="1"/>
          <w:numId w:val="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Zoznam subdodávateľov Dopravcu známych v čase uzavretia zmluvy je uvedený </w:t>
      </w:r>
      <w:r>
        <w:rPr>
          <w:rFonts w:ascii="Calibri" w:eastAsia="Calibri" w:hAnsi="Calibri" w:cs="Calibri"/>
          <w:b/>
          <w:color w:val="000000"/>
          <w:sz w:val="22"/>
          <w:szCs w:val="22"/>
        </w:rPr>
        <w:t xml:space="preserve">v Prílohe č. </w:t>
      </w:r>
      <w:r>
        <w:rPr>
          <w:rFonts w:ascii="Calibri" w:eastAsia="Calibri" w:hAnsi="Calibri" w:cs="Calibri"/>
          <w:b/>
          <w:sz w:val="22"/>
          <w:szCs w:val="22"/>
        </w:rPr>
        <w:t>8</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Zmluvy - </w:t>
      </w:r>
      <w:r>
        <w:rPr>
          <w:rFonts w:ascii="Calibri" w:eastAsia="Calibri" w:hAnsi="Calibri" w:cs="Calibri"/>
          <w:b/>
          <w:color w:val="000000"/>
          <w:sz w:val="22"/>
          <w:szCs w:val="22"/>
        </w:rPr>
        <w:t>Zoznam subdodávateľov</w:t>
      </w:r>
      <w:r>
        <w:rPr>
          <w:rFonts w:ascii="Calibri" w:eastAsia="Calibri" w:hAnsi="Calibri" w:cs="Calibri"/>
          <w:color w:val="000000"/>
          <w:sz w:val="22"/>
          <w:szCs w:val="22"/>
        </w:rPr>
        <w:t xml:space="preserve">. </w:t>
      </w:r>
    </w:p>
    <w:p w14:paraId="4A56E67C" w14:textId="77777777" w:rsidR="00C42294" w:rsidRDefault="00972AD3">
      <w:pPr>
        <w:numPr>
          <w:ilvl w:val="1"/>
          <w:numId w:val="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poskytovaní časti Služby podľa tejto Zmluvy subdodávateľom má Dopravca zodpovednosť, akoby plnenie vykonával sám</w:t>
      </w:r>
      <w:r>
        <w:rPr>
          <w:rFonts w:ascii="Calibri" w:eastAsia="Calibri" w:hAnsi="Calibri" w:cs="Calibri"/>
          <w:sz w:val="22"/>
          <w:szCs w:val="22"/>
        </w:rPr>
        <w:t>, tým nie je dotkn</w:t>
      </w:r>
      <w:r>
        <w:rPr>
          <w:rFonts w:ascii="Calibri" w:eastAsia="Calibri" w:hAnsi="Calibri" w:cs="Calibri"/>
          <w:sz w:val="22"/>
          <w:szCs w:val="22"/>
        </w:rPr>
        <w:t xml:space="preserve">uté ustanovenie bodu  10.8 Zmluvy.  </w:t>
      </w:r>
      <w:r>
        <w:rPr>
          <w:rFonts w:ascii="Calibri" w:eastAsia="Calibri" w:hAnsi="Calibri" w:cs="Calibri"/>
          <w:color w:val="000000"/>
          <w:sz w:val="22"/>
          <w:szCs w:val="22"/>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02D4EF41" w14:textId="77777777" w:rsidR="00C42294" w:rsidRDefault="00972AD3">
      <w:pPr>
        <w:numPr>
          <w:ilvl w:val="1"/>
          <w:numId w:val="5"/>
        </w:numPr>
        <w:pBdr>
          <w:top w:val="nil"/>
          <w:left w:val="nil"/>
          <w:bottom w:val="nil"/>
          <w:right w:val="nil"/>
          <w:between w:val="nil"/>
        </w:pBdr>
        <w:tabs>
          <w:tab w:val="left" w:pos="720"/>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w:t>
      </w:r>
      <w:r>
        <w:rPr>
          <w:rFonts w:ascii="Calibri" w:eastAsia="Calibri" w:hAnsi="Calibri" w:cs="Calibri"/>
          <w:color w:val="000000"/>
          <w:sz w:val="22"/>
          <w:szCs w:val="22"/>
        </w:rPr>
        <w:t xml:space="preserve"> orgán o zmenu udelenej dopravnej licencie. </w:t>
      </w:r>
    </w:p>
    <w:p w14:paraId="3DEB39AD" w14:textId="77777777" w:rsidR="00C42294" w:rsidRDefault="00972AD3">
      <w:pPr>
        <w:numPr>
          <w:ilvl w:val="1"/>
          <w:numId w:val="5"/>
        </w:numPr>
        <w:pBdr>
          <w:top w:val="nil"/>
          <w:left w:val="nil"/>
          <w:bottom w:val="nil"/>
          <w:right w:val="nil"/>
          <w:between w:val="nil"/>
        </w:pBdr>
        <w:tabs>
          <w:tab w:val="left" w:pos="720"/>
        </w:tabs>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Pravidlá pre zmenu subdodávateľov počas trvania Zmluvy:</w:t>
      </w:r>
    </w:p>
    <w:p w14:paraId="04106A03" w14:textId="77777777" w:rsidR="00C42294" w:rsidRDefault="00972AD3">
      <w:pPr>
        <w:pBdr>
          <w:top w:val="nil"/>
          <w:left w:val="nil"/>
          <w:bottom w:val="nil"/>
          <w:right w:val="nil"/>
          <w:between w:val="nil"/>
        </w:pBdr>
        <w:spacing w:before="120"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najneskôr </w:t>
      </w:r>
      <w:r>
        <w:rPr>
          <w:rFonts w:ascii="Calibri" w:eastAsia="Calibri" w:hAnsi="Calibri" w:cs="Calibri"/>
          <w:sz w:val="22"/>
          <w:szCs w:val="22"/>
        </w:rPr>
        <w:t>6</w:t>
      </w:r>
      <w:r>
        <w:rPr>
          <w:rFonts w:ascii="Calibri" w:eastAsia="Calibri" w:hAnsi="Calibri" w:cs="Calibri"/>
          <w:color w:val="000000"/>
          <w:sz w:val="22"/>
          <w:szCs w:val="22"/>
        </w:rPr>
        <w:t xml:space="preserve">0 (šesťdesiat) kalendárnych dní pred dňom, ktorý predchádza dňu v ktorom má nastať zmena subdodávateľa: </w:t>
      </w:r>
    </w:p>
    <w:p w14:paraId="04BF9623" w14:textId="77777777" w:rsidR="00C42294" w:rsidRDefault="00972AD3">
      <w:pPr>
        <w:numPr>
          <w:ilvl w:val="0"/>
          <w:numId w:val="30"/>
        </w:numPr>
        <w:pBdr>
          <w:top w:val="nil"/>
          <w:left w:val="nil"/>
          <w:bottom w:val="nil"/>
          <w:right w:val="nil"/>
          <w:between w:val="nil"/>
        </w:pBdr>
        <w:spacing w:before="120"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písomne oznámiť Obj</w:t>
      </w:r>
      <w:r>
        <w:rPr>
          <w:rFonts w:ascii="Calibri" w:eastAsia="Calibri" w:hAnsi="Calibri" w:cs="Calibri"/>
          <w:color w:val="000000"/>
          <w:sz w:val="22"/>
          <w:szCs w:val="22"/>
        </w:rPr>
        <w:t xml:space="preserve">ednávateľovi zámer zmeny subdodávateľa s uvedením identifikačných údajov pôvodného aj nového subdodávateľa, podiel subdodávky vo vzťahu </w:t>
      </w:r>
      <w:r>
        <w:rPr>
          <w:rFonts w:ascii="Calibri" w:eastAsia="Calibri" w:hAnsi="Calibri" w:cs="Calibri"/>
          <w:sz w:val="22"/>
          <w:szCs w:val="22"/>
        </w:rPr>
        <w:t>k celkovému počtu Autobusových liniek</w:t>
      </w:r>
      <w:r>
        <w:rPr>
          <w:rFonts w:ascii="Calibri" w:eastAsia="Calibri" w:hAnsi="Calibri" w:cs="Calibri"/>
          <w:color w:val="000000"/>
          <w:sz w:val="22"/>
          <w:szCs w:val="22"/>
        </w:rPr>
        <w:t>, predmet subdodávky (označenie Autobusových liniek, ktoré má prevádzkovať subdodáv</w:t>
      </w:r>
      <w:r>
        <w:rPr>
          <w:rFonts w:ascii="Calibri" w:eastAsia="Calibri" w:hAnsi="Calibri" w:cs="Calibri"/>
          <w:color w:val="000000"/>
          <w:sz w:val="22"/>
          <w:szCs w:val="22"/>
        </w:rPr>
        <w:t>ateľ) a údaje o osobe oprávnenej konať za subdodávateľa v rozsahu meno a priezvisko, adresa pobytu a dátum narodenia;</w:t>
      </w:r>
    </w:p>
    <w:p w14:paraId="44EF7429" w14:textId="77777777" w:rsidR="00C42294" w:rsidRDefault="00972AD3">
      <w:pPr>
        <w:numPr>
          <w:ilvl w:val="0"/>
          <w:numId w:val="30"/>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riadne podať na príslušný Dopravný správny orgán návrh na zmenu udelenej dopravnej licencie na tie Autobusové linky, ktoré majú byť prevádzkované subdodávateľom. </w:t>
      </w:r>
    </w:p>
    <w:p w14:paraId="3148329F" w14:textId="77777777" w:rsidR="00C42294" w:rsidRDefault="00972AD3">
      <w:pPr>
        <w:numPr>
          <w:ilvl w:val="1"/>
          <w:numId w:val="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Za subdodávateľa sa na účely tejto Zmluvy považuje aj vykonávajúci dopravca v zmysle § 10 ods</w:t>
      </w:r>
      <w:r>
        <w:rPr>
          <w:rFonts w:ascii="Calibri" w:eastAsia="Calibri" w:hAnsi="Calibri" w:cs="Calibri"/>
          <w:color w:val="000000"/>
          <w:sz w:val="22"/>
          <w:szCs w:val="22"/>
        </w:rPr>
        <w:t xml:space="preserve">. 7 zákona č. 56/2012 Z. z. o cestnej doprave v znení neskorších predpisov. </w:t>
      </w:r>
    </w:p>
    <w:p w14:paraId="39CABC8D" w14:textId="70CE4149" w:rsidR="00C42294" w:rsidRDefault="00972AD3">
      <w:pPr>
        <w:numPr>
          <w:ilvl w:val="1"/>
          <w:numId w:val="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nový subdodávateľ má povinnosť zapisovať sa do registra partnerov verejného sektora, takýto subdodávateľ musí byť zapísaný v registri partnerov verejného sektora v zmysle zákon</w:t>
      </w:r>
      <w:r>
        <w:rPr>
          <w:rFonts w:ascii="Calibri" w:eastAsia="Calibri" w:hAnsi="Calibri" w:cs="Calibri"/>
          <w:color w:val="000000"/>
          <w:sz w:val="22"/>
          <w:szCs w:val="22"/>
        </w:rPr>
        <w:t>a č. 315/2016 Z. z</w:t>
      </w:r>
      <w:r>
        <w:rPr>
          <w:rFonts w:ascii="Calibri" w:eastAsia="Calibri" w:hAnsi="Calibri" w:cs="Calibri"/>
          <w:color w:val="000000"/>
          <w:sz w:val="22"/>
          <w:szCs w:val="22"/>
        </w:rPr>
        <w:t>.</w:t>
      </w:r>
      <w:r>
        <w:rPr>
          <w:rFonts w:ascii="Calibri" w:eastAsia="Calibri" w:hAnsi="Calibri" w:cs="Calibri"/>
          <w:color w:val="000000"/>
          <w:sz w:val="22"/>
          <w:szCs w:val="22"/>
        </w:rPr>
        <w:t xml:space="preserve"> Nový subdodávateľ musí spĺňať podmienky udelenej dopravnej licencie podľa § 10 ods. 3 a 4 zákona č. 56/2012 Z. z. o cestnej doprave v znení neskorších predpisov. </w:t>
      </w:r>
    </w:p>
    <w:p w14:paraId="31B04F4E" w14:textId="33AB71ED" w:rsidR="00C42294" w:rsidRDefault="00972AD3">
      <w:pPr>
        <w:numPr>
          <w:ilvl w:val="1"/>
          <w:numId w:val="5"/>
        </w:numPr>
        <w:pBdr>
          <w:top w:val="nil"/>
          <w:left w:val="nil"/>
          <w:bottom w:val="nil"/>
          <w:right w:val="nil"/>
          <w:between w:val="nil"/>
        </w:pBdr>
        <w:spacing w:before="120"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Obdobne ako pri zmene subdodávateľa postupujú zmluvné strany aj vtedy, ak</w:t>
      </w:r>
      <w:r>
        <w:rPr>
          <w:rFonts w:ascii="Calibri" w:eastAsia="Calibri" w:hAnsi="Calibri" w:cs="Calibri"/>
          <w:color w:val="000000"/>
          <w:sz w:val="22"/>
          <w:szCs w:val="22"/>
        </w:rPr>
        <w:t xml:space="preserve"> potreba zabezpečiť časť Služby podľa tejto Zmluvy subdodávateľom nastane u Dopravcu až po uzavretí Zmluvy</w:t>
      </w:r>
      <w:r>
        <w:rPr>
          <w:rFonts w:ascii="Calibri" w:eastAsia="Calibri" w:hAnsi="Calibri" w:cs="Calibri"/>
          <w:b/>
          <w:color w:val="000000"/>
          <w:sz w:val="22"/>
          <w:szCs w:val="22"/>
        </w:rPr>
        <w:t>.</w:t>
      </w:r>
    </w:p>
    <w:p w14:paraId="53DF3442" w14:textId="77777777" w:rsidR="00C42294" w:rsidRDefault="00972AD3">
      <w:pPr>
        <w:numPr>
          <w:ilvl w:val="1"/>
          <w:numId w:val="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sz w:val="22"/>
          <w:szCs w:val="22"/>
        </w:rPr>
        <w:t>Dopravca</w:t>
      </w:r>
      <w:r>
        <w:rPr>
          <w:rFonts w:ascii="Calibri" w:eastAsia="Calibri" w:hAnsi="Calibri" w:cs="Calibri"/>
          <w:color w:val="000000"/>
          <w:sz w:val="22"/>
          <w:szCs w:val="22"/>
        </w:rPr>
        <w:t xml:space="preserve"> môže poveriť vykonaním časti Služieb podľa tejto Zmluvy len tých subdodávateľov, ktorí sú uvedení v Zozname subdodávateľov, ktorý tvorí Prí</w:t>
      </w:r>
      <w:r>
        <w:rPr>
          <w:rFonts w:ascii="Calibri" w:eastAsia="Calibri" w:hAnsi="Calibri" w:cs="Calibri"/>
          <w:color w:val="000000"/>
          <w:sz w:val="22"/>
          <w:szCs w:val="22"/>
        </w:rPr>
        <w:t xml:space="preserve">lohu č. </w:t>
      </w:r>
      <w:r>
        <w:rPr>
          <w:rFonts w:ascii="Calibri" w:eastAsia="Calibri" w:hAnsi="Calibri" w:cs="Calibri"/>
          <w:sz w:val="22"/>
          <w:szCs w:val="22"/>
        </w:rPr>
        <w:t>8</w:t>
      </w:r>
      <w:r>
        <w:rPr>
          <w:rFonts w:ascii="Calibri" w:eastAsia="Calibri" w:hAnsi="Calibri" w:cs="Calibri"/>
          <w:color w:val="000000"/>
          <w:sz w:val="22"/>
          <w:szCs w:val="22"/>
        </w:rPr>
        <w:t xml:space="preserve"> Zmluvy v znení prípadných neskorších písomných oznámení o zmene subdodávateľa </w:t>
      </w:r>
      <w:r>
        <w:rPr>
          <w:rFonts w:ascii="Calibri" w:eastAsia="Calibri" w:hAnsi="Calibri" w:cs="Calibri"/>
          <w:sz w:val="22"/>
          <w:szCs w:val="22"/>
        </w:rPr>
        <w:t>alebo</w:t>
      </w:r>
      <w:r>
        <w:rPr>
          <w:rFonts w:ascii="Calibri" w:eastAsia="Calibri" w:hAnsi="Calibri" w:cs="Calibri"/>
          <w:color w:val="000000"/>
          <w:sz w:val="22"/>
          <w:szCs w:val="22"/>
        </w:rPr>
        <w:t xml:space="preserve"> o doplnení nového subdodávateľa; to všetko pod podmienkou, že príslušný Dopravný správny orgán právoplatne povolí zmenu udelenej dopravnej licencie spočívajúcu v </w:t>
      </w:r>
      <w:r>
        <w:rPr>
          <w:rFonts w:ascii="Calibri" w:eastAsia="Calibri" w:hAnsi="Calibri" w:cs="Calibri"/>
          <w:color w:val="000000"/>
          <w:sz w:val="22"/>
          <w:szCs w:val="22"/>
        </w:rPr>
        <w:t xml:space="preserve">zmene spôsobu jej prevádzkovania využitím vykonávajúceho dopravcu alebo subdodávateľa.  Dopravca  je povinný </w:t>
      </w:r>
      <w:r>
        <w:rPr>
          <w:rFonts w:ascii="Calibri" w:eastAsia="Calibri" w:hAnsi="Calibri" w:cs="Calibri"/>
          <w:sz w:val="22"/>
          <w:szCs w:val="22"/>
        </w:rPr>
        <w:t xml:space="preserve">obsluhovať min.  75 % zo všetkých Autobusových liniek  vlastnými kapacitami. </w:t>
      </w:r>
    </w:p>
    <w:p w14:paraId="34E4A869" w14:textId="77777777" w:rsidR="00C42294" w:rsidRDefault="00972AD3">
      <w:pPr>
        <w:numPr>
          <w:ilvl w:val="1"/>
          <w:numId w:val="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V prípade, ak ide o osobu, ktorej kapacitami Dopravca v Procese vere</w:t>
      </w:r>
      <w:r>
        <w:rPr>
          <w:rFonts w:ascii="Calibri" w:eastAsia="Calibri" w:hAnsi="Calibri" w:cs="Calibri"/>
          <w:color w:val="000000"/>
          <w:sz w:val="22"/>
          <w:szCs w:val="22"/>
        </w:rPr>
        <w:t>jného obstarávania preukázal technickú alebo odbornú spôsobilosť, táto osoba poskytne svoje kapacity počas celého trvania tejto Zmluvy. Dopravca je povinný na vyzvanie Objednávateľa preukázať najneskôr do 10-tich dní, že vykonáva činnosti prostredníctvom o</w:t>
      </w:r>
      <w:r>
        <w:rPr>
          <w:rFonts w:ascii="Calibri" w:eastAsia="Calibri" w:hAnsi="Calibri" w:cs="Calibri"/>
          <w:color w:val="000000"/>
          <w:sz w:val="22"/>
          <w:szCs w:val="22"/>
        </w:rPr>
        <w:t>soby, ktorej kapacitami preukázal v Procese verejného obstarávania technickú alebo odbornú spôsobilosť. V prípade, ak z dôvodu hodného osobitného zreteľa nastane potreba zmeniť osobu, ktorej kapacitami Dopravca v Procese verejného obstarávania preukázal te</w:t>
      </w:r>
      <w:r>
        <w:rPr>
          <w:rFonts w:ascii="Calibri" w:eastAsia="Calibri" w:hAnsi="Calibri" w:cs="Calibri"/>
          <w:color w:val="000000"/>
          <w:sz w:val="22"/>
          <w:szCs w:val="22"/>
        </w:rPr>
        <w:t>chnickú alebo odbornú spôsobilosť, je Dopravca povinný preukázať Objednávateľovi, že nová osoba spĺňa všetky požiadavky, ktoré vyžadoval Objednávateľ v Procese verejného obstarávania voči pôvodnej osobe.</w:t>
      </w:r>
    </w:p>
    <w:p w14:paraId="431D9538" w14:textId="77777777" w:rsidR="00C42294" w:rsidRDefault="00972AD3">
      <w:pPr>
        <w:numPr>
          <w:ilvl w:val="1"/>
          <w:numId w:val="5"/>
        </w:numPr>
        <w:pBdr>
          <w:top w:val="nil"/>
          <w:left w:val="nil"/>
          <w:bottom w:val="nil"/>
          <w:right w:val="nil"/>
          <w:between w:val="nil"/>
        </w:pBdr>
        <w:spacing w:before="120" w:after="240" w:line="276" w:lineRule="auto"/>
        <w:ind w:left="709" w:hanging="709"/>
        <w:rPr>
          <w:ins w:id="1083" w:author="Autor" w:date="2021-09-03T21:28:00Z"/>
          <w:rFonts w:ascii="Calibri" w:eastAsia="Calibri" w:hAnsi="Calibri" w:cs="Calibri"/>
          <w:sz w:val="22"/>
          <w:szCs w:val="22"/>
        </w:rPr>
      </w:pPr>
      <w:ins w:id="1084" w:author="Autor" w:date="2021-09-03T21:28:00Z">
        <w:r>
          <w:rPr>
            <w:rFonts w:ascii="Calibri" w:eastAsia="Calibri" w:hAnsi="Calibri" w:cs="Calibri"/>
            <w:sz w:val="22"/>
            <w:szCs w:val="22"/>
          </w:rPr>
          <w:t xml:space="preserve">Subdodávateľom môže byť len taká osoba, s ktorou má </w:t>
        </w:r>
        <w:r>
          <w:rPr>
            <w:rFonts w:ascii="Calibri" w:eastAsia="Calibri" w:hAnsi="Calibri" w:cs="Calibri"/>
            <w:sz w:val="22"/>
            <w:szCs w:val="22"/>
          </w:rPr>
          <w:t>Dopravca uzavretú zmluvu, v ktorej  je upravená povinnosť subdodávateľa strpieť kontrolu svojich skutočných nákladov, ktoré subdodávateľovi pri plnení časti predmetu Zmluvy vznikli, a za tým účelom bude v zmluve upravená tiež povinnosť subdodávateľa poskyt</w:t>
        </w:r>
        <w:r>
          <w:rPr>
            <w:rFonts w:ascii="Calibri" w:eastAsia="Calibri" w:hAnsi="Calibri" w:cs="Calibri"/>
            <w:sz w:val="22"/>
            <w:szCs w:val="22"/>
          </w:rPr>
          <w: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w:t>
        </w:r>
        <w:r>
          <w:rPr>
            <w:rFonts w:ascii="Calibri" w:eastAsia="Calibri" w:hAnsi="Calibri" w:cs="Calibri"/>
            <w:sz w:val="22"/>
            <w:szCs w:val="22"/>
          </w:rPr>
          <w:t xml:space="preserve">li subdodávateľom obstarané v cenách na trhu v danom mieste a čase obvyklých. Dopravca je povinný kedykoľvek na požiadanie Objednávateľa predložiť zmluvu so subdodávateľom k nahliadnutiu.     </w:t>
        </w:r>
      </w:ins>
    </w:p>
    <w:p w14:paraId="60F24D59"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11</w:t>
      </w:r>
    </w:p>
    <w:p w14:paraId="4A8E3E86"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SPOLOČNÉ USTANOVENIA </w:t>
      </w:r>
    </w:p>
    <w:p w14:paraId="4E0189CC" w14:textId="533E53DC"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w:t>
      </w:r>
      <w:r>
        <w:rPr>
          <w:rFonts w:ascii="Calibri" w:eastAsia="Calibri" w:hAnsi="Calibri" w:cs="Calibri"/>
          <w:color w:val="000000"/>
          <w:sz w:val="22"/>
          <w:szCs w:val="22"/>
        </w:rPr>
        <w:t xml:space="preserve">účelom povinný viesť oddelené účtovníctvo. </w:t>
      </w:r>
    </w:p>
    <w:p w14:paraId="2C103F43" w14:textId="1923F2B2"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oprávnený použiť </w:t>
      </w:r>
      <w:del w:id="1085" w:author="Autor" w:date="2021-09-03T21:28:00Z">
        <w:r w:rsidR="00942B7F">
          <w:rPr>
            <w:rFonts w:ascii="Calibri" w:eastAsia="Calibri" w:hAnsi="Calibri" w:cs="Calibri"/>
            <w:color w:val="000000"/>
            <w:sz w:val="22"/>
            <w:szCs w:val="22"/>
          </w:rPr>
          <w:delText>Príspevok</w:delText>
        </w:r>
      </w:del>
      <w:ins w:id="1086" w:author="Autor" w:date="2021-09-03T21:28:00Z">
        <w:r>
          <w:rPr>
            <w:rFonts w:ascii="Calibri" w:eastAsia="Calibri" w:hAnsi="Calibri" w:cs="Calibri"/>
            <w:color w:val="000000"/>
            <w:sz w:val="22"/>
            <w:szCs w:val="22"/>
          </w:rPr>
          <w:t>vyplatené zálohy a prípadný nedoplatok po odpočítaní výšky primeraného zisku</w:t>
        </w:r>
      </w:ins>
      <w:r>
        <w:rPr>
          <w:rFonts w:ascii="Calibri" w:eastAsia="Calibri" w:hAnsi="Calibri" w:cs="Calibri"/>
          <w:color w:val="000000"/>
          <w:sz w:val="22"/>
          <w:szCs w:val="22"/>
        </w:rPr>
        <w:t xml:space="preserve"> len na úhradu plnenia záväzku poskytovať Službu podľa </w:t>
      </w:r>
      <w:del w:id="1087" w:author="Autor" w:date="2021-09-03T21:28:00Z">
        <w:r w:rsidR="00942B7F">
          <w:rPr>
            <w:rFonts w:ascii="Calibri" w:eastAsia="Calibri" w:hAnsi="Calibri" w:cs="Calibri"/>
            <w:color w:val="000000"/>
            <w:sz w:val="22"/>
            <w:szCs w:val="22"/>
          </w:rPr>
          <w:delText xml:space="preserve">tejto </w:delText>
        </w:r>
      </w:del>
      <w:r>
        <w:rPr>
          <w:rFonts w:ascii="Calibri" w:eastAsia="Calibri" w:hAnsi="Calibri" w:cs="Calibri"/>
          <w:color w:val="000000"/>
          <w:sz w:val="22"/>
          <w:szCs w:val="22"/>
        </w:rPr>
        <w:t>Zmluvy</w:t>
      </w:r>
      <w:del w:id="1088" w:author="Autor" w:date="2021-09-03T21:28:00Z">
        <w:r w:rsidR="00942B7F">
          <w:rPr>
            <w:rFonts w:ascii="Calibri" w:eastAsia="Calibri" w:hAnsi="Calibri" w:cs="Calibri"/>
            <w:color w:val="000000"/>
            <w:sz w:val="22"/>
            <w:szCs w:val="22"/>
          </w:rPr>
          <w:delText>, okrem časti Príspevku na časť ceny za Zisk</w:delText>
        </w:r>
      </w:del>
      <w:r>
        <w:rPr>
          <w:rFonts w:ascii="Calibri" w:eastAsia="Calibri" w:hAnsi="Calibri" w:cs="Calibri"/>
          <w:color w:val="000000"/>
          <w:sz w:val="22"/>
          <w:szCs w:val="22"/>
        </w:rPr>
        <w:t xml:space="preserve">. </w:t>
      </w:r>
    </w:p>
    <w:p w14:paraId="0657B340" w14:textId="13224CFD"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strpieť výkon kontroly </w:t>
      </w:r>
      <w:r>
        <w:rPr>
          <w:rFonts w:ascii="Calibri" w:eastAsia="Calibri" w:hAnsi="Calibri" w:cs="Calibri"/>
          <w:color w:val="000000"/>
          <w:sz w:val="22"/>
          <w:szCs w:val="22"/>
        </w:rPr>
        <w:t xml:space="preserve">a vytvoriť podmienky pre kontrolu plnenia povinností Dopravcu podľa tejto Zmluvy a/alebo kontrolu použitia </w:t>
      </w:r>
      <w:del w:id="1089" w:author="Autor" w:date="2021-09-03T21:28:00Z">
        <w:r w:rsidR="00942B7F">
          <w:rPr>
            <w:rFonts w:ascii="Calibri" w:eastAsia="Calibri" w:hAnsi="Calibri" w:cs="Calibri"/>
            <w:color w:val="000000"/>
            <w:sz w:val="22"/>
            <w:szCs w:val="22"/>
          </w:rPr>
          <w:delText>Príspevku.</w:delText>
        </w:r>
      </w:del>
      <w:ins w:id="1090" w:author="Autor" w:date="2021-09-03T21:28:00Z">
        <w:r>
          <w:rPr>
            <w:rFonts w:ascii="Calibri" w:eastAsia="Calibri" w:hAnsi="Calibri" w:cs="Calibri"/>
            <w:color w:val="000000"/>
            <w:sz w:val="22"/>
            <w:szCs w:val="22"/>
          </w:rPr>
          <w:t>uhradených prostriedkov.</w:t>
        </w:r>
      </w:ins>
      <w:r>
        <w:rPr>
          <w:rFonts w:ascii="Calibri" w:eastAsia="Calibri" w:hAnsi="Calibri" w:cs="Calibri"/>
          <w:color w:val="000000"/>
          <w:sz w:val="22"/>
          <w:szCs w:val="22"/>
        </w:rPr>
        <w:t xml:space="preserve"> Kontrolu môže vykonať Objednávateľ najmä prostredníctvom zamestnancov odboru dopravy, Organizátora a jeho zamestnancov, Útva</w:t>
      </w:r>
      <w:r>
        <w:rPr>
          <w:rFonts w:ascii="Calibri" w:eastAsia="Calibri" w:hAnsi="Calibri" w:cs="Calibri"/>
          <w:color w:val="000000"/>
          <w:sz w:val="22"/>
          <w:szCs w:val="22"/>
        </w:rPr>
        <w:t xml:space="preserve">ru hlavného kontrolóra Žilinského samosprávneho kraja, komisie Zastupiteľstva alebo iných osôb splnomocnených Objednávateľom napr. audítor. Kontrolu môžu vykonať aj iné príslušné kontrolné orgány SR alebo EÚ v rozsahu svojej kompetencie. </w:t>
      </w:r>
    </w:p>
    <w:p w14:paraId="6D8463C8" w14:textId="25F053D6"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Dopravca sa zavä</w:t>
      </w:r>
      <w:r>
        <w:rPr>
          <w:rFonts w:ascii="Calibri" w:eastAsia="Calibri" w:hAnsi="Calibri" w:cs="Calibri"/>
          <w:color w:val="000000"/>
          <w:sz w:val="22"/>
          <w:szCs w:val="22"/>
        </w:rPr>
        <w:t>zuje, že poskytne požadovanú súčinnosť pri administratívnej finančnej kontrole a kontrole na mieste v zmysle zákona č. 357/2015 Z. z. o finančnej kontrole a audite a o zmene a doplnení niektorých zákonov v znení neskorších predpisov, ako aj že sa podrobí a</w:t>
      </w:r>
      <w:r>
        <w:rPr>
          <w:rFonts w:ascii="Calibri" w:eastAsia="Calibri" w:hAnsi="Calibri" w:cs="Calibri"/>
          <w:color w:val="000000"/>
          <w:sz w:val="22"/>
          <w:szCs w:val="22"/>
        </w:rPr>
        <w:t xml:space="preserve">kejkoľvek inej kontrole vykonávanej podľa platných právnych predpisov SR a EÚ. </w:t>
      </w:r>
    </w:p>
    <w:p w14:paraId="0AF4DF14" w14:textId="0FCD0EFD"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nie je oprávnený jednostranne započítavať akékoľvek pohľadávky z tejto Zmluvy voči pohľadávkam Objednávateľa, ani nie je oprávnený bez predchádzajúceho písomného súhla</w:t>
      </w:r>
      <w:r>
        <w:rPr>
          <w:rFonts w:ascii="Calibri" w:eastAsia="Calibri" w:hAnsi="Calibri" w:cs="Calibri"/>
          <w:color w:val="000000"/>
          <w:sz w:val="22"/>
          <w:szCs w:val="22"/>
        </w:rPr>
        <w:t xml:space="preserve">su Objednávateľa postúpiť (scudziť) akékoľvek pohľadávky z tejto Zmluvy alebo ich založiť alebo inak zaťažiť v prospech tretích osôb. </w:t>
      </w:r>
    </w:p>
    <w:p w14:paraId="6F1EB9A3" w14:textId="48C4B602"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si vyhradzuje právo pozastaviť platbu akejkoľvek mesačnej Zálohy alebo </w:t>
      </w:r>
      <w:del w:id="1091" w:author="Autor" w:date="2021-09-03T21:28:00Z">
        <w:r w:rsidR="00942B7F">
          <w:rPr>
            <w:rFonts w:ascii="Calibri" w:eastAsia="Calibri" w:hAnsi="Calibri" w:cs="Calibri"/>
            <w:color w:val="000000"/>
            <w:sz w:val="22"/>
            <w:szCs w:val="22"/>
          </w:rPr>
          <w:delText>D</w:delText>
        </w:r>
      </w:del>
      <w:ins w:id="1092" w:author="Autor" w:date="2021-09-03T21:28:00Z">
        <w:r>
          <w:rPr>
            <w:rFonts w:ascii="Calibri" w:eastAsia="Calibri" w:hAnsi="Calibri" w:cs="Calibri"/>
            <w:color w:val="000000"/>
            <w:sz w:val="22"/>
            <w:szCs w:val="22"/>
          </w:rPr>
          <w:t>ned</w:t>
        </w:r>
      </w:ins>
      <w:r>
        <w:rPr>
          <w:rFonts w:ascii="Calibri" w:eastAsia="Calibri" w:hAnsi="Calibri" w:cs="Calibri"/>
          <w:color w:val="000000"/>
          <w:sz w:val="22"/>
          <w:szCs w:val="22"/>
        </w:rPr>
        <w:t>oplatku v prípade, ak zo strany Do</w:t>
      </w:r>
      <w:r>
        <w:rPr>
          <w:rFonts w:ascii="Calibri" w:eastAsia="Calibri" w:hAnsi="Calibri" w:cs="Calibri"/>
          <w:color w:val="000000"/>
          <w:sz w:val="22"/>
          <w:szCs w:val="22"/>
        </w:rPr>
        <w:t xml:space="preserve">pravcu dôjde k takým porušeniam Zmluvy, ktoré oprávňujú Objednávateľa odstúpiť od Zmluvy alebo vypovedať Zmluvu. Tým nie je dotknutý nárok Objednávateľa na uplatnenie zmluvných pokút alebo náhradu škody. </w:t>
      </w:r>
    </w:p>
    <w:p w14:paraId="08C484F9" w14:textId="3D874A1C"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sa zaväzuje písomne informovať Objednávate</w:t>
      </w:r>
      <w:r>
        <w:rPr>
          <w:rFonts w:ascii="Calibri" w:eastAsia="Calibri" w:hAnsi="Calibri" w:cs="Calibri"/>
          <w:color w:val="000000"/>
          <w:sz w:val="22"/>
          <w:szCs w:val="22"/>
        </w:rPr>
        <w:t>ľa o prijatí akejkoľvek investičnej dotácie/finančného príspevku zo strany orgánov verejnej moci alebo správy a/alebo Európskej únie a jej výške vo vzťahu k plneniu tejto Zmluvy. Poskytnutie pomoci z verejných zdrojov (štátny rozpočet, rozpočet EÚ, rozpoče</w:t>
      </w:r>
      <w:r>
        <w:rPr>
          <w:rFonts w:ascii="Calibri" w:eastAsia="Calibri" w:hAnsi="Calibri" w:cs="Calibri"/>
          <w:color w:val="000000"/>
          <w:sz w:val="22"/>
          <w:szCs w:val="22"/>
        </w:rPr>
        <w:t xml:space="preserve">t územnej samosprávy) písomne oznámi Dopravca bez zbytočného odkladu, najneskôr do 10-tich pracovných dní od uzavretia zmluvy o poskytnutí pomoci medzi Dopravcom a poskytovateľom pomoci na predpísanom formulári, ktorý tvorí </w:t>
      </w:r>
      <w:r>
        <w:rPr>
          <w:rFonts w:ascii="Calibri" w:eastAsia="Calibri" w:hAnsi="Calibri" w:cs="Calibri"/>
          <w:b/>
          <w:color w:val="000000"/>
          <w:sz w:val="22"/>
          <w:szCs w:val="22"/>
        </w:rPr>
        <w:t xml:space="preserve">Prílohu č.  </w:t>
      </w:r>
      <w:del w:id="1093" w:author="Autor" w:date="2021-09-03T21:28:00Z">
        <w:r w:rsidR="00942B7F">
          <w:rPr>
            <w:rFonts w:ascii="Calibri" w:eastAsia="Calibri" w:hAnsi="Calibri" w:cs="Calibri"/>
            <w:b/>
            <w:sz w:val="22"/>
            <w:szCs w:val="22"/>
          </w:rPr>
          <w:delText>11</w:delText>
        </w:r>
      </w:del>
      <w:ins w:id="1094" w:author="Autor" w:date="2021-09-03T21:28:00Z">
        <w:r>
          <w:rPr>
            <w:rFonts w:ascii="Calibri" w:eastAsia="Calibri" w:hAnsi="Calibri" w:cs="Calibri"/>
            <w:b/>
            <w:color w:val="000000"/>
            <w:sz w:val="22"/>
            <w:szCs w:val="22"/>
          </w:rPr>
          <w:t>10</w:t>
        </w:r>
      </w:ins>
      <w:r>
        <w:rPr>
          <w:rFonts w:ascii="Calibri" w:eastAsia="Calibri" w:hAnsi="Calibri" w:cs="Calibri"/>
          <w:b/>
          <w:color w:val="000000"/>
          <w:sz w:val="22"/>
          <w:szCs w:val="22"/>
        </w:rPr>
        <w:t xml:space="preserve"> </w:t>
      </w:r>
      <w:r>
        <w:rPr>
          <w:rFonts w:ascii="Calibri" w:eastAsia="Calibri" w:hAnsi="Calibri" w:cs="Calibri"/>
          <w:color w:val="000000"/>
          <w:sz w:val="22"/>
          <w:szCs w:val="22"/>
        </w:rPr>
        <w:t>Zmluvy. Za zmluvu</w:t>
      </w:r>
      <w:r>
        <w:rPr>
          <w:rFonts w:ascii="Calibri" w:eastAsia="Calibri" w:hAnsi="Calibri" w:cs="Calibri"/>
          <w:color w:val="000000"/>
          <w:sz w:val="22"/>
          <w:szCs w:val="22"/>
        </w:rPr>
        <w:t xml:space="preserve"> o poskytnutí pomoci sa na tento účel považuje najmä:  zmluva o poskytnutí dotácie, zmluva o poskytnutí nenávratného finančného  príspevku alebo akékoľvek iné čerpanie verejnej pomoci, štátnej pomoci alebo pomoci de minimis, aj keby sa dialo bez uzavretia </w:t>
      </w:r>
      <w:r>
        <w:rPr>
          <w:rFonts w:ascii="Calibri" w:eastAsia="Calibri" w:hAnsi="Calibri" w:cs="Calibri"/>
          <w:color w:val="000000"/>
          <w:sz w:val="22"/>
          <w:szCs w:val="22"/>
        </w:rPr>
        <w:t xml:space="preserve">osobitnej písomnej zmluvy medzi Dopravcom a poskytovateľom pomoci. </w:t>
      </w:r>
    </w:p>
    <w:p w14:paraId="762E0784" w14:textId="0A32F6C8" w:rsidR="00C42294" w:rsidRDefault="00972AD3">
      <w:pPr>
        <w:numPr>
          <w:ilvl w:val="1"/>
          <w:numId w:val="12"/>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berie na vedomie, že informácie získané pri plnení tejto Zmluvy a v súvislosti s ňou, ktoré sú obchodným tajomstvom v zmysle § 17 ods. 1 Obchodného zákonníka alebo sú dôvernými in</w:t>
      </w:r>
      <w:r>
        <w:rPr>
          <w:rFonts w:ascii="Calibri" w:eastAsia="Calibri" w:hAnsi="Calibri" w:cs="Calibri"/>
          <w:color w:val="000000"/>
          <w:sz w:val="22"/>
          <w:szCs w:val="22"/>
        </w:rPr>
        <w:t>formáciami, je Objednávateľ oprávnený sprístupniť tretím osobám v súlade s príslušnými právnymi predpismi ako napríklad zákon o slobode informácií, Nariadenie 1370/2007, zákon o cestnej doprave. Také poskytnutie informácií nie je porušením obchodného tajom</w:t>
      </w:r>
      <w:r>
        <w:rPr>
          <w:rFonts w:ascii="Calibri" w:eastAsia="Calibri" w:hAnsi="Calibri" w:cs="Calibri"/>
          <w:color w:val="000000"/>
          <w:sz w:val="22"/>
          <w:szCs w:val="22"/>
        </w:rPr>
        <w:t xml:space="preserve">stva ani dôvernosti informácií. Pre vylúčenie pochybností platí, že Objednávateľ je oprávnený sprístupniť informácie, ktoré sú obchodným tajomstvom, ako aj dôverné informácie Dopravcu svojim zamestnancom, Organizátorovi a jeho zamestnancom ako aj externým </w:t>
      </w:r>
      <w:r>
        <w:rPr>
          <w:rFonts w:ascii="Calibri" w:eastAsia="Calibri" w:hAnsi="Calibri" w:cs="Calibri"/>
          <w:color w:val="000000"/>
          <w:sz w:val="22"/>
          <w:szCs w:val="22"/>
        </w:rPr>
        <w:t>dodávateľom Objednávateľa alebo Organizátora, ktorí poskytujú Objednávateľovi alebo Organizátorovi poradenstvo vo veciach prímestskej autobusovej dopravy.</w:t>
      </w:r>
    </w:p>
    <w:p w14:paraId="5EE34298" w14:textId="77777777" w:rsidR="00C42294" w:rsidRDefault="00972AD3">
      <w:pPr>
        <w:pBdr>
          <w:top w:val="nil"/>
          <w:left w:val="nil"/>
          <w:bottom w:val="nil"/>
          <w:right w:val="nil"/>
          <w:between w:val="nil"/>
        </w:pBdr>
        <w:spacing w:line="240" w:lineRule="auto"/>
        <w:jc w:val="center"/>
        <w:rPr>
          <w:rFonts w:ascii="Calibri" w:eastAsia="Calibri" w:hAnsi="Calibri" w:cs="Calibri"/>
          <w:b/>
          <w:color w:val="000000"/>
          <w:sz w:val="22"/>
          <w:szCs w:val="22"/>
        </w:rPr>
      </w:pPr>
      <w:bookmarkStart w:id="1095" w:name="_heading=h.lnxbz9" w:colFirst="0" w:colLast="0"/>
      <w:bookmarkEnd w:id="1095"/>
      <w:r>
        <w:rPr>
          <w:rFonts w:ascii="Calibri" w:eastAsia="Calibri" w:hAnsi="Calibri" w:cs="Calibri"/>
          <w:b/>
          <w:color w:val="000000"/>
          <w:sz w:val="22"/>
          <w:szCs w:val="22"/>
        </w:rPr>
        <w:t>Článok 12</w:t>
      </w:r>
    </w:p>
    <w:p w14:paraId="4F7EB3EF" w14:textId="77777777" w:rsidR="00C42294" w:rsidRDefault="00972AD3">
      <w:pPr>
        <w:pBdr>
          <w:top w:val="nil"/>
          <w:left w:val="nil"/>
          <w:bottom w:val="nil"/>
          <w:right w:val="nil"/>
          <w:between w:val="nil"/>
        </w:pBdr>
        <w:spacing w:after="24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ZMLUVNÉ POKUTY </w:t>
      </w:r>
    </w:p>
    <w:p w14:paraId="4AC9B52F" w14:textId="60320BA1"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za porušenie povinnosti Dopravcu začať riadne poskytovať Službu v lehote podľa bodu 5.1 písm. a) Zmluvy, je Objednávateľ oprávnený požadovať od Dopravcu zaplatenie zmluvnej pokuty vo výške </w:t>
      </w:r>
      <w:r>
        <w:rPr>
          <w:rFonts w:ascii="Calibri" w:eastAsia="Calibri" w:hAnsi="Calibri" w:cs="Calibri"/>
          <w:b/>
          <w:color w:val="000000"/>
          <w:sz w:val="22"/>
          <w:szCs w:val="22"/>
        </w:rPr>
        <w:t>66 000 EUR</w:t>
      </w:r>
      <w:r>
        <w:rPr>
          <w:rFonts w:ascii="Calibri" w:eastAsia="Calibri" w:hAnsi="Calibri" w:cs="Calibri"/>
          <w:color w:val="000000"/>
          <w:sz w:val="22"/>
          <w:szCs w:val="22"/>
        </w:rPr>
        <w:t xml:space="preserve"> (slovom: šesťdesiatšesť ti</w:t>
      </w:r>
      <w:r>
        <w:rPr>
          <w:rFonts w:ascii="Calibri" w:eastAsia="Calibri" w:hAnsi="Calibri" w:cs="Calibri"/>
          <w:color w:val="000000"/>
          <w:sz w:val="22"/>
          <w:szCs w:val="22"/>
        </w:rPr>
        <w:t xml:space="preserve">síc eur) za každý deň omeškania Dopravcu s riadnym začatím poskytovania Služby. Riadnym poskytovaním Služby sa rozumie vypravenie všetkých spojov autobusových liniek podľa schváleného cestovného poriadku. </w:t>
      </w:r>
    </w:p>
    <w:p w14:paraId="3738B25A" w14:textId="2577E162"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za porušenie niektor</w:t>
      </w:r>
      <w:r>
        <w:rPr>
          <w:rFonts w:ascii="Calibri" w:eastAsia="Calibri" w:hAnsi="Calibri" w:cs="Calibri"/>
          <w:color w:val="000000"/>
          <w:sz w:val="22"/>
          <w:szCs w:val="22"/>
        </w:rPr>
        <w:t>ej povinnosti Dopravcu uvedenej v bode 5.8 Zmluvy a/alebo uvedenej v bode  5.15 písm. c)  Zmluvy a/alebo uvedenej  v bode  17.2  Zmluvy a/alebo uvedenej v Článku 13 Zmluvy, je Objednávateľ oprávnený požadovať od Dopravcu zaplatenie zmluvnej pokuty vo výške</w:t>
      </w:r>
      <w:r>
        <w:rPr>
          <w:rFonts w:ascii="Calibri" w:eastAsia="Calibri" w:hAnsi="Calibri" w:cs="Calibri"/>
          <w:color w:val="000000"/>
          <w:sz w:val="22"/>
          <w:szCs w:val="22"/>
        </w:rPr>
        <w:t xml:space="preserv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(slovom: pä</w:t>
      </w:r>
      <w:r>
        <w:rPr>
          <w:rFonts w:ascii="Calibri" w:eastAsia="Calibri" w:hAnsi="Calibri" w:cs="Calibri"/>
          <w:color w:val="000000"/>
          <w:sz w:val="22"/>
          <w:szCs w:val="22"/>
        </w:rPr>
        <w:t>t</w:t>
      </w:r>
      <w:r>
        <w:rPr>
          <w:rFonts w:ascii="Calibri" w:eastAsia="Calibri" w:hAnsi="Calibri" w:cs="Calibri"/>
          <w:color w:val="000000"/>
          <w:sz w:val="22"/>
          <w:szCs w:val="22"/>
        </w:rPr>
        <w:t>násťtisíc eur) za každý deň omeškania Dopravcu so splnením povinnosti.</w:t>
      </w:r>
    </w:p>
    <w:p w14:paraId="151EFE37" w14:textId="030E4266"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za porušenie povinností určených v Technických a prevádzkových štandardov ŽSK, ktoré sú špecifikované </w:t>
      </w:r>
      <w:r>
        <w:rPr>
          <w:rFonts w:ascii="Calibri" w:eastAsia="Calibri" w:hAnsi="Calibri" w:cs="Calibri"/>
          <w:b/>
          <w:color w:val="000000"/>
          <w:sz w:val="22"/>
          <w:szCs w:val="22"/>
        </w:rPr>
        <w:t>v Prílohe č. 4</w:t>
      </w:r>
      <w:r>
        <w:rPr>
          <w:rFonts w:ascii="Calibri" w:eastAsia="Calibri" w:hAnsi="Calibri" w:cs="Calibri"/>
          <w:color w:val="000000"/>
          <w:sz w:val="22"/>
          <w:szCs w:val="22"/>
        </w:rPr>
        <w:t xml:space="preserve"> Zmluvy - </w:t>
      </w:r>
      <w:r>
        <w:rPr>
          <w:rFonts w:ascii="Calibri" w:eastAsia="Calibri" w:hAnsi="Calibri" w:cs="Calibri"/>
          <w:b/>
          <w:color w:val="000000"/>
          <w:sz w:val="22"/>
          <w:szCs w:val="22"/>
        </w:rPr>
        <w:t>Techn</w:t>
      </w:r>
      <w:r>
        <w:rPr>
          <w:rFonts w:ascii="Calibri" w:eastAsia="Calibri" w:hAnsi="Calibri" w:cs="Calibri"/>
          <w:b/>
          <w:color w:val="000000"/>
          <w:sz w:val="22"/>
          <w:szCs w:val="22"/>
        </w:rPr>
        <w:t>ické a prevádzkové štandardy ŽSK</w:t>
      </w:r>
      <w:r>
        <w:rPr>
          <w:rFonts w:ascii="Calibri" w:eastAsia="Calibri" w:hAnsi="Calibri" w:cs="Calibri"/>
          <w:color w:val="000000"/>
          <w:sz w:val="22"/>
          <w:szCs w:val="22"/>
        </w:rPr>
        <w:t xml:space="preserve">, je Objednávateľ oprávnený požadovať od Dopravcu zaplatenie zmluvnej pokuty vo výške podľa </w:t>
      </w:r>
      <w:r>
        <w:rPr>
          <w:rFonts w:ascii="Calibri" w:eastAsia="Calibri" w:hAnsi="Calibri" w:cs="Calibri"/>
          <w:b/>
          <w:color w:val="000000"/>
          <w:sz w:val="22"/>
          <w:szCs w:val="22"/>
        </w:rPr>
        <w:t>Sadzobníka zmluvných pokút</w:t>
      </w:r>
      <w:r>
        <w:rPr>
          <w:rFonts w:ascii="Calibri" w:eastAsia="Calibri" w:hAnsi="Calibri" w:cs="Calibri"/>
          <w:color w:val="000000"/>
          <w:sz w:val="22"/>
          <w:szCs w:val="22"/>
        </w:rPr>
        <w:t xml:space="preserve">, ktorý tvorí súčasť  Technických a prevádzkových štandardov ŽSK ako </w:t>
      </w:r>
      <w:r>
        <w:rPr>
          <w:rFonts w:ascii="Calibri" w:eastAsia="Calibri" w:hAnsi="Calibri" w:cs="Calibri"/>
          <w:b/>
          <w:color w:val="000000"/>
          <w:sz w:val="22"/>
          <w:szCs w:val="22"/>
        </w:rPr>
        <w:t xml:space="preserve">Príloha č. 4 </w:t>
      </w:r>
      <w:r>
        <w:rPr>
          <w:rFonts w:ascii="Calibri" w:eastAsia="Calibri" w:hAnsi="Calibri" w:cs="Calibri"/>
          <w:color w:val="000000"/>
          <w:sz w:val="22"/>
          <w:szCs w:val="22"/>
        </w:rPr>
        <w:t>Zmluvy</w:t>
      </w:r>
      <w:r>
        <w:rPr>
          <w:rFonts w:ascii="Calibri" w:eastAsia="Calibri" w:hAnsi="Calibri" w:cs="Calibri"/>
          <w:b/>
          <w:color w:val="000000"/>
          <w:sz w:val="22"/>
          <w:szCs w:val="22"/>
        </w:rPr>
        <w:t xml:space="preserve">. </w:t>
      </w:r>
    </w:p>
    <w:p w14:paraId="610B3D73" w14:textId="5515F5B5"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w:t>
      </w:r>
      <w:r>
        <w:rPr>
          <w:rFonts w:ascii="Calibri" w:eastAsia="Calibri" w:hAnsi="Calibri" w:cs="Calibri"/>
          <w:color w:val="000000"/>
          <w:sz w:val="22"/>
          <w:szCs w:val="22"/>
        </w:rPr>
        <w:t xml:space="preserve">sa dohodli, že ak Dopravca pred začatím poskytovania Služby riadne a včas nesplní niektorú povinnosť, ktorá pre neho vyplýva z Článku 8 Zmluvy, je Objednávateľ oprávnený požadovať od Dopravcu zaplatenie zmluvnej pokuty vo výške  </w:t>
      </w:r>
      <w:r>
        <w:rPr>
          <w:rFonts w:ascii="Calibri" w:eastAsia="Calibri" w:hAnsi="Calibri" w:cs="Calibri"/>
          <w:b/>
          <w:color w:val="000000"/>
          <w:sz w:val="22"/>
          <w:szCs w:val="22"/>
        </w:rPr>
        <w:t>50 000 EUR</w:t>
      </w:r>
      <w:r>
        <w:rPr>
          <w:rFonts w:ascii="Calibri" w:eastAsia="Calibri" w:hAnsi="Calibri" w:cs="Calibri"/>
          <w:color w:val="000000"/>
          <w:sz w:val="22"/>
          <w:szCs w:val="22"/>
        </w:rPr>
        <w:t xml:space="preserve"> (slovom: päťdesi</w:t>
      </w:r>
      <w:r>
        <w:rPr>
          <w:rFonts w:ascii="Calibri" w:eastAsia="Calibri" w:hAnsi="Calibri" w:cs="Calibri"/>
          <w:color w:val="000000"/>
          <w:sz w:val="22"/>
          <w:szCs w:val="22"/>
        </w:rPr>
        <w:t xml:space="preserve">attisíc  eur) za každý deň omeškania Dopravcu so splnením povinnosti. </w:t>
      </w:r>
    </w:p>
    <w:p w14:paraId="07414AD5" w14:textId="467FF281"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ak Dopravca poruší pravidlá dohodnuté v článku 10 Zmluvy pri zmene subdodávateľa alebo pri doplnení nového subdodávateľa, je Objednávateľ oprávnený požadov</w:t>
      </w:r>
      <w:r>
        <w:rPr>
          <w:rFonts w:ascii="Calibri" w:eastAsia="Calibri" w:hAnsi="Calibri" w:cs="Calibri"/>
          <w:color w:val="000000"/>
          <w:sz w:val="22"/>
          <w:szCs w:val="22"/>
        </w:rPr>
        <w:t xml:space="preserve">ať od Dopravcu zaplatenie  zmluvnej pokuty vo výške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(slovom: pätnásťtisíc eur) za každý mesiac trvania každého prípadu porušenia. </w:t>
      </w:r>
    </w:p>
    <w:p w14:paraId="6EE08FFD" w14:textId="35870FDD"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ak Dopravca poruší niektorú povinnosť, ktorá pre neho vyplýva z článku 11 Zmluvy  a/alebo z bodu 7.1  písm.  d) Zmluvy a/alebo z bodu 7.1 písm. e) Zmluvy a/alebo z bodu 7.3  Zmluvy a/alebo z bodu 7.12  Zmluvy a/alebo z bodu 7.</w:t>
      </w:r>
      <w:r>
        <w:rPr>
          <w:rFonts w:ascii="Calibri" w:eastAsia="Calibri" w:hAnsi="Calibri" w:cs="Calibri"/>
          <w:color w:val="000000"/>
          <w:sz w:val="22"/>
          <w:szCs w:val="22"/>
        </w:rPr>
        <w:t>13</w:t>
      </w:r>
      <w:del w:id="1096" w:author="Autor" w:date="2021-09-03T21:28:00Z">
        <w:r w:rsidR="00942B7F">
          <w:rPr>
            <w:rFonts w:ascii="Calibri" w:eastAsia="Calibri" w:hAnsi="Calibri" w:cs="Calibri"/>
            <w:color w:val="000000"/>
            <w:sz w:val="22"/>
            <w:szCs w:val="22"/>
          </w:rPr>
          <w:delText xml:space="preserve"> Zmluvy a/alebo </w:delText>
        </w:r>
        <w:r w:rsidR="00942B7F">
          <w:rPr>
            <w:rFonts w:ascii="Calibri" w:eastAsia="Calibri" w:hAnsi="Calibri" w:cs="Calibri"/>
            <w:sz w:val="22"/>
            <w:szCs w:val="22"/>
          </w:rPr>
          <w:delText>z Článku 6</w:delText>
        </w:r>
      </w:del>
      <w:r>
        <w:rPr>
          <w:rFonts w:ascii="Calibri" w:eastAsia="Calibri" w:hAnsi="Calibri" w:cs="Calibri"/>
          <w:color w:val="000000"/>
          <w:sz w:val="22"/>
          <w:szCs w:val="22"/>
        </w:rPr>
        <w:t xml:space="preserve"> Zmluvy, je Objednávateľ oprávnený požadovať od Dopravcu zaplatenie  zmluvnej pokuty vo výške </w:t>
      </w:r>
      <w:r>
        <w:rPr>
          <w:rFonts w:ascii="Calibri" w:eastAsia="Calibri" w:hAnsi="Calibri" w:cs="Calibri"/>
          <w:b/>
          <w:color w:val="000000"/>
          <w:sz w:val="22"/>
          <w:szCs w:val="22"/>
        </w:rPr>
        <w:t>15 000 EUR</w:t>
      </w:r>
      <w:r>
        <w:rPr>
          <w:rFonts w:ascii="Calibri" w:eastAsia="Calibri" w:hAnsi="Calibri" w:cs="Calibri"/>
          <w:color w:val="000000"/>
          <w:sz w:val="22"/>
          <w:szCs w:val="22"/>
        </w:rPr>
        <w:t xml:space="preserve"> (slovom: pätnásťtisíc eur) za každý jednotlivý prípad porušenia a to aj opakovane,  až kým  na základe výzvy Objednávateľa a v lehote ním určenej ned</w:t>
      </w:r>
      <w:r>
        <w:rPr>
          <w:rFonts w:ascii="Calibri" w:eastAsia="Calibri" w:hAnsi="Calibri" w:cs="Calibri"/>
          <w:color w:val="000000"/>
          <w:sz w:val="22"/>
          <w:szCs w:val="22"/>
        </w:rPr>
        <w:t xml:space="preserve">ôjde k splneniu konkrétnej povinnosti.   </w:t>
      </w:r>
    </w:p>
    <w:p w14:paraId="3800C91B" w14:textId="19785253"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Zmluvné strany sa dohodli, že ak právoplatným rozhodnutím Protimonopolného úradu SR bude konštatované, že Dopravca sa pri získaní zákazky, ktorej výsledkom je táto zmluva, dopustil kolúzneho správania alebo v prípa</w:t>
      </w:r>
      <w:r>
        <w:rPr>
          <w:rFonts w:ascii="Calibri" w:eastAsia="Calibri" w:hAnsi="Calibri" w:cs="Calibri"/>
          <w:color w:val="000000"/>
          <w:sz w:val="22"/>
          <w:szCs w:val="22"/>
        </w:rPr>
        <w:t xml:space="preserve">de, ak Dopravca iným nedovoleným spôsobom ovplyvnil výber víťazného uchádzača, a tým narušil alebo ohrozil hospodársku súťaž, je Objednávateľ oprávnený požadovať od Dopravcu zaplatenie jednorazovej zmluvnej pokuty </w:t>
      </w:r>
      <w:r>
        <w:rPr>
          <w:rFonts w:ascii="Calibri" w:eastAsia="Calibri" w:hAnsi="Calibri" w:cs="Calibri"/>
          <w:b/>
          <w:color w:val="000000"/>
          <w:sz w:val="22"/>
          <w:szCs w:val="22"/>
        </w:rPr>
        <w:t>vo výške zodpovedajúcej celkovej ročnej ho</w:t>
      </w:r>
      <w:r>
        <w:rPr>
          <w:rFonts w:ascii="Calibri" w:eastAsia="Calibri" w:hAnsi="Calibri" w:cs="Calibri"/>
          <w:b/>
          <w:color w:val="000000"/>
          <w:sz w:val="22"/>
          <w:szCs w:val="22"/>
        </w:rPr>
        <w:t xml:space="preserve">dnote ponuky Dopravcu  uvedenej v Prílohe č. 2 - Ponuka Dopravca.    </w:t>
      </w:r>
    </w:p>
    <w:p w14:paraId="112FF5BD" w14:textId="37FB071B"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za porušenie povinnosti Dopravcu podľa bodu 7.11 Zmluvy a/alebo podľa poslednej vety bodu 7.12 Zmluvy, je Objednávateľ oprávnený požadovať od Dopravcu zapla</w:t>
      </w:r>
      <w:r>
        <w:rPr>
          <w:rFonts w:ascii="Calibri" w:eastAsia="Calibri" w:hAnsi="Calibri" w:cs="Calibri"/>
          <w:color w:val="000000"/>
          <w:sz w:val="22"/>
          <w:szCs w:val="22"/>
        </w:rPr>
        <w:t xml:space="preserve">tenie zmluvnej pokuty vo výške </w:t>
      </w:r>
      <w:r>
        <w:rPr>
          <w:rFonts w:ascii="Calibri" w:eastAsia="Calibri" w:hAnsi="Calibri" w:cs="Calibri"/>
          <w:b/>
          <w:color w:val="000000"/>
          <w:sz w:val="22"/>
          <w:szCs w:val="22"/>
        </w:rPr>
        <w:t xml:space="preserve">50 000 EUR </w:t>
      </w:r>
      <w:r>
        <w:rPr>
          <w:rFonts w:ascii="Calibri" w:eastAsia="Calibri" w:hAnsi="Calibri" w:cs="Calibri"/>
          <w:color w:val="000000"/>
          <w:sz w:val="22"/>
          <w:szCs w:val="22"/>
        </w:rPr>
        <w:t xml:space="preserve">(slovom: päťdesiattisíc  eur)  za každý čo aj začatý deň a za každé vozidlo, ktoré bolo použité  v rozpore s bodom 7.11 Zmluvy a/alebo s poslednou vetou bodu 7.12 Zmluvy. </w:t>
      </w:r>
    </w:p>
    <w:p w14:paraId="77F320D5" w14:textId="344C5F31"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Zmluvná pokuta je splatná do 30 kalendárny</w:t>
      </w:r>
      <w:r>
        <w:rPr>
          <w:rFonts w:ascii="Calibri" w:eastAsia="Calibri" w:hAnsi="Calibri" w:cs="Calibri"/>
          <w:color w:val="000000"/>
          <w:sz w:val="22"/>
          <w:szCs w:val="22"/>
        </w:rPr>
        <w:t xml:space="preserve">ch dní od doručenia výzvy Objednávateľa na jej zaplatenie.   </w:t>
      </w:r>
    </w:p>
    <w:p w14:paraId="453F8F07" w14:textId="70ECA01B"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Zaplatenie zmluvnej pokuty nezbavuje Dopravcu záväzku splniť dotknutú povinnosť. </w:t>
      </w:r>
    </w:p>
    <w:p w14:paraId="325EDEEE" w14:textId="40C72CAF"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Dohodnutím a zaplatením zmluvnej pokuty nie je dotknuté právo Objednávateľa na náhradu spôsobenej škody v celom </w:t>
      </w:r>
      <w:r>
        <w:rPr>
          <w:rFonts w:ascii="Calibri" w:eastAsia="Calibri" w:hAnsi="Calibri" w:cs="Calibri"/>
          <w:color w:val="000000"/>
          <w:sz w:val="22"/>
          <w:szCs w:val="22"/>
        </w:rPr>
        <w:t xml:space="preserve">rozsahu v zmysle Obchodného zákonníka. </w:t>
      </w:r>
    </w:p>
    <w:p w14:paraId="7C9B0CB3" w14:textId="340A1F99"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Kumulácia zmluvných pokút nie je vylúčená. </w:t>
      </w:r>
    </w:p>
    <w:p w14:paraId="634330BA" w14:textId="036B0B40" w:rsidR="00C42294" w:rsidRDefault="00972AD3">
      <w:pPr>
        <w:numPr>
          <w:ilvl w:val="1"/>
          <w:numId w:val="1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Dopravca nie je povinný zaplatiť zmluvnú pokutu, ak sú dané okolnosti vylučujúce zodpovednosť v zmysle zákona č. 513/1991 Zb. Obchodný zákonník v znení neskorších predpisov</w:t>
      </w:r>
      <w:r>
        <w:rPr>
          <w:rFonts w:ascii="Calibri" w:eastAsia="Calibri" w:hAnsi="Calibri" w:cs="Calibri"/>
          <w:color w:val="000000"/>
          <w:sz w:val="22"/>
          <w:szCs w:val="22"/>
        </w:rPr>
        <w:t>.   Dopravca môže požiadať Objednávateľa o odpustenie zmluvnej pokuty alebo jej časti, ak k porušeniu povinnosti Dopravcu došlo z dôvodov vyššej moci, ktoré majú svoj pôvod v živelných pohromách a prírodných katastrofách (ako napr. zemetrasenie, povodeň, z</w:t>
      </w:r>
      <w:r>
        <w:rPr>
          <w:rFonts w:ascii="Calibri" w:eastAsia="Calibri" w:hAnsi="Calibri" w:cs="Calibri"/>
          <w:color w:val="000000"/>
          <w:sz w:val="22"/>
          <w:szCs w:val="22"/>
        </w:rPr>
        <w:t xml:space="preserve">osuv pôdy) alebo v nepredvídateľnej ľudskej činnosti (napr. štrajk, občianske nepokoje, vojna, epidémia, pandémia, protiepidemiologické opatrenia). </w:t>
      </w:r>
    </w:p>
    <w:p w14:paraId="23B13999"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13</w:t>
      </w:r>
    </w:p>
    <w:p w14:paraId="60FB56E1"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POISTENIE A BANKOVÁ ZÁRUKA </w:t>
      </w:r>
    </w:p>
    <w:p w14:paraId="2540EDB3" w14:textId="77777777" w:rsidR="00C42294" w:rsidRDefault="00972AD3">
      <w:pPr>
        <w:numPr>
          <w:ilvl w:val="1"/>
          <w:numId w:val="13"/>
        </w:numPr>
        <w:pBdr>
          <w:top w:val="nil"/>
          <w:left w:val="nil"/>
          <w:bottom w:val="nil"/>
          <w:right w:val="nil"/>
          <w:between w:val="nil"/>
        </w:pBdr>
        <w:spacing w:line="276" w:lineRule="auto"/>
        <w:ind w:left="709" w:hanging="709"/>
      </w:pPr>
      <w:r>
        <w:rPr>
          <w:rFonts w:ascii="Calibri" w:eastAsia="Calibri" w:hAnsi="Calibri" w:cs="Calibri"/>
          <w:color w:val="000000"/>
          <w:sz w:val="22"/>
          <w:szCs w:val="22"/>
        </w:rPr>
        <w:t>Dopravca je povinný mať po celú dobu poskytovania Služby uzavreté platné povinné zmluvné poistenie zodpovednosti za škodu spôsobenú prevádzkou motorového vozidla podľa zákona č. 381/2001 Z. z. o povinnom zmluvnom poistení zodpovednosti za škodu spôsobenú p</w:t>
      </w:r>
      <w:r>
        <w:rPr>
          <w:rFonts w:ascii="Calibri" w:eastAsia="Calibri" w:hAnsi="Calibri" w:cs="Calibri"/>
          <w:color w:val="000000"/>
          <w:sz w:val="22"/>
          <w:szCs w:val="22"/>
        </w:rPr>
        <w:t xml:space="preserve">revádzkou motorového vozidla a o zmene a doplnení niektorých zákonov v znení neskorších predpisov.   </w:t>
      </w:r>
    </w:p>
    <w:p w14:paraId="46EBBE73" w14:textId="77777777" w:rsidR="00C42294" w:rsidRDefault="00C42294">
      <w:pPr>
        <w:pBdr>
          <w:top w:val="nil"/>
          <w:left w:val="nil"/>
          <w:bottom w:val="nil"/>
          <w:right w:val="nil"/>
          <w:between w:val="nil"/>
        </w:pBdr>
        <w:spacing w:line="276" w:lineRule="auto"/>
        <w:ind w:left="709" w:hanging="709"/>
        <w:jc w:val="left"/>
        <w:rPr>
          <w:rFonts w:ascii="Calibri" w:eastAsia="Calibri" w:hAnsi="Calibri" w:cs="Calibri"/>
          <w:color w:val="000000"/>
          <w:sz w:val="22"/>
          <w:szCs w:val="22"/>
          <w:highlight w:val="yellow"/>
        </w:rPr>
      </w:pPr>
    </w:p>
    <w:p w14:paraId="5CF6141F" w14:textId="0FAA388F" w:rsidR="00C42294" w:rsidRDefault="00972AD3">
      <w:pPr>
        <w:numPr>
          <w:ilvl w:val="1"/>
          <w:numId w:val="13"/>
        </w:numPr>
        <w:pBdr>
          <w:top w:val="nil"/>
          <w:left w:val="nil"/>
          <w:bottom w:val="nil"/>
          <w:right w:val="nil"/>
          <w:between w:val="nil"/>
        </w:pBdr>
        <w:spacing w:after="120" w:line="276" w:lineRule="auto"/>
        <w:ind w:left="709" w:hanging="709"/>
      </w:pPr>
      <w:r>
        <w:rPr>
          <w:rFonts w:ascii="Calibri" w:eastAsia="Calibri" w:hAnsi="Calibri" w:cs="Calibri"/>
          <w:color w:val="000000"/>
          <w:sz w:val="22"/>
          <w:szCs w:val="22"/>
        </w:rPr>
        <w:t xml:space="preserve">Dopravca </w:t>
      </w:r>
      <w:del w:id="1097" w:author="Autor" w:date="2021-09-03T21:28:00Z">
        <w:r w:rsidR="00942B7F">
          <w:rPr>
            <w:rFonts w:ascii="Calibri" w:eastAsia="Calibri" w:hAnsi="Calibri" w:cs="Calibri"/>
            <w:color w:val="000000"/>
            <w:sz w:val="22"/>
            <w:szCs w:val="22"/>
          </w:rPr>
          <w:delText>sa zaväzuje odovzdať</w:delText>
        </w:r>
      </w:del>
      <w:ins w:id="1098" w:author="Autor" w:date="2021-09-03T21:28:00Z">
        <w:r>
          <w:rPr>
            <w:rFonts w:ascii="Calibri" w:eastAsia="Calibri" w:hAnsi="Calibri" w:cs="Calibri"/>
            <w:color w:val="000000"/>
            <w:sz w:val="22"/>
            <w:szCs w:val="22"/>
          </w:rPr>
          <w:t>odovzdal</w:t>
        </w:r>
      </w:ins>
      <w:r>
        <w:rPr>
          <w:rFonts w:ascii="Calibri" w:eastAsia="Calibri" w:hAnsi="Calibri" w:cs="Calibri"/>
          <w:color w:val="000000"/>
          <w:sz w:val="22"/>
          <w:szCs w:val="22"/>
        </w:rPr>
        <w:t xml:space="preserve"> Objednávateľovi </w:t>
      </w:r>
      <w:r>
        <w:rPr>
          <w:rFonts w:ascii="Calibri" w:eastAsia="Calibri" w:hAnsi="Calibri" w:cs="Calibri"/>
          <w:sz w:val="22"/>
          <w:szCs w:val="22"/>
        </w:rPr>
        <w:t xml:space="preserve"> v rámci súčinnosti na uzavretie zmluvy v Procese verejného obstarávania </w:t>
      </w:r>
      <w:r>
        <w:rPr>
          <w:rFonts w:ascii="Calibri" w:eastAsia="Calibri" w:hAnsi="Calibri" w:cs="Calibri"/>
          <w:color w:val="000000"/>
          <w:sz w:val="22"/>
          <w:szCs w:val="22"/>
        </w:rPr>
        <w:t xml:space="preserve">neodvolateľnú a nepodmienenú bankovú záruku na zabezpečenie plnenia Zmluvy a na zabezpečenie plnenia Zmluvy </w:t>
      </w:r>
      <w:r>
        <w:rPr>
          <w:rFonts w:ascii="Calibri" w:eastAsia="Calibri" w:hAnsi="Calibri" w:cs="Calibri"/>
          <w:sz w:val="22"/>
          <w:szCs w:val="22"/>
        </w:rPr>
        <w:t>medzi Dopravcom a Organizátorom splatnú na prvé požiadanie a bez námietok</w:t>
      </w:r>
      <w:r>
        <w:rPr>
          <w:rFonts w:ascii="Calibri" w:eastAsia="Calibri" w:hAnsi="Calibri" w:cs="Calibri"/>
          <w:color w:val="000000"/>
          <w:sz w:val="22"/>
          <w:szCs w:val="22"/>
        </w:rPr>
        <w:t xml:space="preserve">  na dobu platnosti uvedenú v bode 13.5  Zmluvy (ďalej len ako </w:t>
      </w:r>
      <w:r>
        <w:rPr>
          <w:rFonts w:ascii="Calibri" w:eastAsia="Calibri" w:hAnsi="Calibri" w:cs="Calibri"/>
          <w:b/>
          <w:color w:val="000000"/>
          <w:sz w:val="22"/>
          <w:szCs w:val="22"/>
        </w:rPr>
        <w:t>„Banková zár</w:t>
      </w:r>
      <w:r>
        <w:rPr>
          <w:rFonts w:ascii="Calibri" w:eastAsia="Calibri" w:hAnsi="Calibri" w:cs="Calibri"/>
          <w:b/>
          <w:color w:val="000000"/>
          <w:sz w:val="22"/>
          <w:szCs w:val="22"/>
        </w:rPr>
        <w:t>uka“</w:t>
      </w:r>
      <w:r>
        <w:rPr>
          <w:rFonts w:ascii="Calibri" w:eastAsia="Calibri" w:hAnsi="Calibri" w:cs="Calibri"/>
          <w:color w:val="000000"/>
          <w:sz w:val="22"/>
          <w:szCs w:val="22"/>
        </w:rPr>
        <w:t>) a to v nasledujúcej výšk</w:t>
      </w:r>
      <w:r>
        <w:rPr>
          <w:rFonts w:ascii="Calibri" w:eastAsia="Calibri" w:hAnsi="Calibri" w:cs="Calibri"/>
          <w:sz w:val="22"/>
          <w:szCs w:val="22"/>
        </w:rPr>
        <w:t xml:space="preserve">e: </w:t>
      </w:r>
    </w:p>
    <w:p w14:paraId="676EDB00" w14:textId="77777777" w:rsidR="00C42294" w:rsidRDefault="00972AD3">
      <w:pPr>
        <w:numPr>
          <w:ilvl w:val="0"/>
          <w:numId w:val="32"/>
        </w:numPr>
        <w:pBdr>
          <w:top w:val="nil"/>
          <w:left w:val="nil"/>
          <w:bottom w:val="nil"/>
          <w:right w:val="nil"/>
          <w:between w:val="nil"/>
        </w:pBdr>
        <w:spacing w:after="120" w:line="276" w:lineRule="auto"/>
        <w:ind w:left="1434" w:hanging="357"/>
        <w:rPr>
          <w:rFonts w:ascii="Calibri" w:eastAsia="Calibri" w:hAnsi="Calibri" w:cs="Calibri"/>
          <w:sz w:val="22"/>
          <w:szCs w:val="22"/>
        </w:rPr>
      </w:pPr>
      <w:r>
        <w:rPr>
          <w:rFonts w:ascii="Calibri" w:eastAsia="Calibri" w:hAnsi="Calibri" w:cs="Calibri"/>
          <w:sz w:val="22"/>
          <w:szCs w:val="22"/>
        </w:rPr>
        <w:t xml:space="preserve">od uzavretia Zmluvy do uplynutia prvých dvanástich kalendárnych mesiacov po začatí poskytovania Služby vo výške </w:t>
      </w:r>
      <w:r>
        <w:rPr>
          <w:rFonts w:ascii="Calibri" w:eastAsia="Calibri" w:hAnsi="Calibri" w:cs="Calibri"/>
          <w:b/>
          <w:sz w:val="22"/>
          <w:szCs w:val="22"/>
        </w:rPr>
        <w:t>1 000 000  EUR</w:t>
      </w:r>
      <w:r>
        <w:rPr>
          <w:rFonts w:ascii="Calibri" w:eastAsia="Calibri" w:hAnsi="Calibri" w:cs="Calibri"/>
          <w:sz w:val="22"/>
          <w:szCs w:val="22"/>
        </w:rPr>
        <w:t xml:space="preserve"> (slovom: jeden milión eur), </w:t>
      </w:r>
    </w:p>
    <w:p w14:paraId="22D484DD" w14:textId="77777777" w:rsidR="00C42294" w:rsidRDefault="00972AD3">
      <w:pPr>
        <w:numPr>
          <w:ilvl w:val="0"/>
          <w:numId w:val="32"/>
        </w:numPr>
        <w:pBdr>
          <w:top w:val="nil"/>
          <w:left w:val="nil"/>
          <w:bottom w:val="nil"/>
          <w:right w:val="nil"/>
          <w:between w:val="nil"/>
        </w:pBdr>
        <w:spacing w:after="240" w:line="276" w:lineRule="auto"/>
        <w:ind w:left="1434" w:hanging="357"/>
        <w:rPr>
          <w:rFonts w:ascii="Calibri" w:eastAsia="Calibri" w:hAnsi="Calibri" w:cs="Calibri"/>
          <w:sz w:val="22"/>
          <w:szCs w:val="22"/>
        </w:rPr>
      </w:pPr>
      <w:r>
        <w:rPr>
          <w:rFonts w:ascii="Calibri" w:eastAsia="Calibri" w:hAnsi="Calibri" w:cs="Calibri"/>
          <w:sz w:val="22"/>
          <w:szCs w:val="22"/>
        </w:rPr>
        <w:t>po uplynutí  prvých dvanástich  kalendárnych mesiacov po začatí po</w:t>
      </w:r>
      <w:r>
        <w:rPr>
          <w:rFonts w:ascii="Calibri" w:eastAsia="Calibri" w:hAnsi="Calibri" w:cs="Calibri"/>
          <w:sz w:val="22"/>
          <w:szCs w:val="22"/>
        </w:rPr>
        <w:t xml:space="preserve">skytovania Služby na ďalšie  obdobie trvania Zmluvy vo výške </w:t>
      </w:r>
      <w:r>
        <w:rPr>
          <w:rFonts w:ascii="Calibri" w:eastAsia="Calibri" w:hAnsi="Calibri" w:cs="Calibri"/>
          <w:b/>
          <w:sz w:val="22"/>
          <w:szCs w:val="22"/>
        </w:rPr>
        <w:t>500 00  EUR</w:t>
      </w:r>
      <w:r>
        <w:rPr>
          <w:rFonts w:ascii="Calibri" w:eastAsia="Calibri" w:hAnsi="Calibri" w:cs="Calibri"/>
          <w:sz w:val="22"/>
          <w:szCs w:val="22"/>
        </w:rPr>
        <w:t xml:space="preserve"> (slovom: päťstotisíc eur).  </w:t>
      </w:r>
    </w:p>
    <w:p w14:paraId="4DF9E169" w14:textId="4A1EBCF9" w:rsidR="00C42294" w:rsidRDefault="00972AD3">
      <w:pPr>
        <w:numPr>
          <w:ilvl w:val="1"/>
          <w:numId w:val="13"/>
        </w:numPr>
        <w:pBdr>
          <w:top w:val="nil"/>
          <w:left w:val="nil"/>
          <w:bottom w:val="nil"/>
          <w:right w:val="nil"/>
          <w:between w:val="nil"/>
        </w:pBdr>
        <w:spacing w:after="240" w:line="276" w:lineRule="auto"/>
        <w:ind w:left="709" w:hanging="709"/>
        <w:rPr>
          <w:color w:val="000000"/>
        </w:rPr>
      </w:pPr>
      <w:r>
        <w:rPr>
          <w:rFonts w:ascii="Calibri" w:eastAsia="Calibri" w:hAnsi="Calibri" w:cs="Calibri"/>
          <w:sz w:val="22"/>
          <w:szCs w:val="22"/>
        </w:rPr>
        <w:t xml:space="preserve">Zo záručnej listiny vystavenej bankou </w:t>
      </w:r>
      <w:del w:id="1099" w:author="Autor" w:date="2021-09-03T21:28:00Z">
        <w:r w:rsidR="00942B7F">
          <w:rPr>
            <w:rFonts w:ascii="Calibri" w:eastAsia="Calibri" w:hAnsi="Calibri" w:cs="Calibri"/>
            <w:sz w:val="22"/>
            <w:szCs w:val="22"/>
          </w:rPr>
          <w:delText>musí vyplývať</w:delText>
        </w:r>
      </w:del>
      <w:ins w:id="1100" w:author="Autor" w:date="2021-09-03T21:28:00Z">
        <w:r>
          <w:rPr>
            <w:rFonts w:ascii="Calibri" w:eastAsia="Calibri" w:hAnsi="Calibri" w:cs="Calibri"/>
            <w:sz w:val="22"/>
            <w:szCs w:val="22"/>
          </w:rPr>
          <w:t>vyplýva</w:t>
        </w:r>
      </w:ins>
      <w:r>
        <w:rPr>
          <w:rFonts w:ascii="Calibri" w:eastAsia="Calibri" w:hAnsi="Calibri" w:cs="Calibri"/>
          <w:sz w:val="22"/>
          <w:szCs w:val="22"/>
        </w:rPr>
        <w:t>, že Banková záruka slúži na zabezpečenie splnenia p</w:t>
      </w:r>
      <w:r>
        <w:rPr>
          <w:rFonts w:ascii="Calibri" w:eastAsia="Calibri" w:hAnsi="Calibri" w:cs="Calibri"/>
          <w:color w:val="000000"/>
          <w:sz w:val="22"/>
          <w:szCs w:val="22"/>
        </w:rPr>
        <w:t>ovinností Dopravcu vyplývajúcich z tejto Zmluvy, ako aj na zabezpečenie splnenia povinností Dopravcu vyplývajúcich z</w:t>
      </w:r>
      <w:r>
        <w:rPr>
          <w:rFonts w:ascii="Calibri" w:eastAsia="Calibri" w:hAnsi="Calibri" w:cs="Calibri"/>
          <w:sz w:val="22"/>
          <w:szCs w:val="22"/>
        </w:rPr>
        <w:t xml:space="preserve">o Zmluvy medzi Dopravcom a Organizátorom  </w:t>
      </w:r>
      <w:r>
        <w:rPr>
          <w:rFonts w:ascii="Calibri" w:eastAsia="Calibri" w:hAnsi="Calibri" w:cs="Calibri"/>
          <w:color w:val="000000"/>
          <w:sz w:val="22"/>
          <w:szCs w:val="22"/>
        </w:rPr>
        <w:t>alebo s touto Zmluvou  a</w:t>
      </w:r>
      <w:r>
        <w:rPr>
          <w:rFonts w:ascii="Calibri" w:eastAsia="Calibri" w:hAnsi="Calibri" w:cs="Calibri"/>
          <w:sz w:val="22"/>
          <w:szCs w:val="22"/>
        </w:rPr>
        <w:t xml:space="preserve">/alebo </w:t>
      </w:r>
      <w:r>
        <w:rPr>
          <w:rFonts w:ascii="Calibri" w:eastAsia="Calibri" w:hAnsi="Calibri" w:cs="Calibri"/>
          <w:color w:val="000000"/>
          <w:sz w:val="22"/>
          <w:szCs w:val="22"/>
        </w:rPr>
        <w:t xml:space="preserve">so Zmluvou </w:t>
      </w:r>
      <w:r>
        <w:rPr>
          <w:rFonts w:ascii="Calibri" w:eastAsia="Calibri" w:hAnsi="Calibri" w:cs="Calibri"/>
          <w:sz w:val="22"/>
          <w:szCs w:val="22"/>
        </w:rPr>
        <w:t xml:space="preserve">medzi Dopravcom a Organizátorom </w:t>
      </w:r>
      <w:r>
        <w:rPr>
          <w:rFonts w:ascii="Calibri" w:eastAsia="Calibri" w:hAnsi="Calibri" w:cs="Calibri"/>
          <w:color w:val="000000"/>
          <w:sz w:val="22"/>
          <w:szCs w:val="22"/>
        </w:rPr>
        <w:t>súvisiacich, vrátane nár</w:t>
      </w:r>
      <w:r>
        <w:rPr>
          <w:rFonts w:ascii="Calibri" w:eastAsia="Calibri" w:hAnsi="Calibri" w:cs="Calibri"/>
          <w:color w:val="000000"/>
          <w:sz w:val="22"/>
          <w:szCs w:val="22"/>
        </w:rPr>
        <w:t xml:space="preserve">okov Objednávateľa a/alebo </w:t>
      </w:r>
      <w:r>
        <w:rPr>
          <w:rFonts w:ascii="Calibri" w:eastAsia="Calibri" w:hAnsi="Calibri" w:cs="Calibri"/>
          <w:sz w:val="22"/>
          <w:szCs w:val="22"/>
        </w:rPr>
        <w:t>Organizátora</w:t>
      </w:r>
      <w:r>
        <w:rPr>
          <w:rFonts w:ascii="Calibri" w:eastAsia="Calibri" w:hAnsi="Calibri" w:cs="Calibri"/>
          <w:color w:val="000000"/>
          <w:sz w:val="22"/>
          <w:szCs w:val="22"/>
        </w:rPr>
        <w:t xml:space="preserve"> na zaplatenie zmluvnej pokuty, náhrad</w:t>
      </w:r>
      <w:r>
        <w:rPr>
          <w:rFonts w:ascii="Calibri" w:eastAsia="Calibri" w:hAnsi="Calibri" w:cs="Calibri"/>
          <w:sz w:val="22"/>
          <w:szCs w:val="22"/>
        </w:rPr>
        <w:t>y</w:t>
      </w:r>
      <w:r>
        <w:rPr>
          <w:rFonts w:ascii="Calibri" w:eastAsia="Calibri" w:hAnsi="Calibri" w:cs="Calibri"/>
          <w:color w:val="000000"/>
          <w:sz w:val="22"/>
          <w:szCs w:val="22"/>
        </w:rPr>
        <w:t xml:space="preserve"> škody, úrokov z omeškania alebo nárokov vzniknutých ako dôsledok odstúpenia od Zmluvy alebo vypovedania Zmluvy.   Zo z</w:t>
      </w:r>
      <w:r>
        <w:rPr>
          <w:rFonts w:ascii="Calibri" w:eastAsia="Calibri" w:hAnsi="Calibri" w:cs="Calibri"/>
          <w:sz w:val="22"/>
          <w:szCs w:val="22"/>
        </w:rPr>
        <w:t xml:space="preserve">áručnej listiny vystavenej bankou </w:t>
      </w:r>
      <w:del w:id="1101" w:author="Autor" w:date="2021-09-03T21:28:00Z">
        <w:r w:rsidR="00942B7F">
          <w:rPr>
            <w:rFonts w:ascii="Calibri" w:eastAsia="Calibri" w:hAnsi="Calibri" w:cs="Calibri"/>
            <w:sz w:val="22"/>
            <w:szCs w:val="22"/>
          </w:rPr>
          <w:delText>musí vyplývať</w:delText>
        </w:r>
      </w:del>
      <w:ins w:id="1102" w:author="Autor" w:date="2021-09-03T21:28:00Z">
        <w:r>
          <w:rPr>
            <w:rFonts w:ascii="Calibri" w:eastAsia="Calibri" w:hAnsi="Calibri" w:cs="Calibri"/>
            <w:sz w:val="22"/>
            <w:szCs w:val="22"/>
          </w:rPr>
          <w:t>vyplýva</w:t>
        </w:r>
      </w:ins>
      <w:r>
        <w:rPr>
          <w:rFonts w:ascii="Calibri" w:eastAsia="Calibri" w:hAnsi="Calibri" w:cs="Calibri"/>
          <w:sz w:val="22"/>
          <w:szCs w:val="22"/>
        </w:rPr>
        <w:t>, že banka uspokoj</w:t>
      </w:r>
      <w:r>
        <w:rPr>
          <w:rFonts w:ascii="Calibri" w:eastAsia="Calibri" w:hAnsi="Calibri" w:cs="Calibri"/>
          <w:sz w:val="22"/>
          <w:szCs w:val="22"/>
        </w:rPr>
        <w:t xml:space="preserve">í nároky Objednávateľa a Organizátora za Dopravcu, ak Objednávateľ a/alebo Organizátor uplatní  nárok na zaplatenie a požiada banku o čerpanie peňažných prostriedkov z Bankovej záruky. </w:t>
      </w:r>
    </w:p>
    <w:p w14:paraId="06494BCB" w14:textId="77777777" w:rsidR="00C42294" w:rsidRDefault="00972AD3">
      <w:pPr>
        <w:numPr>
          <w:ilvl w:val="1"/>
          <w:numId w:val="13"/>
        </w:numPr>
        <w:pBdr>
          <w:top w:val="nil"/>
          <w:left w:val="nil"/>
          <w:bottom w:val="nil"/>
          <w:right w:val="nil"/>
          <w:between w:val="nil"/>
        </w:pBdr>
        <w:spacing w:after="240" w:line="276" w:lineRule="auto"/>
        <w:ind w:left="709" w:hanging="709"/>
        <w:rPr>
          <w:color w:val="000000"/>
        </w:rPr>
      </w:pPr>
      <w:r>
        <w:rPr>
          <w:rFonts w:ascii="Calibri" w:eastAsia="Calibri" w:hAnsi="Calibri" w:cs="Calibri"/>
          <w:color w:val="000000"/>
          <w:sz w:val="22"/>
          <w:szCs w:val="22"/>
        </w:rPr>
        <w:t>Povinnosť Dopravcu podľa bodu 13.</w:t>
      </w:r>
      <w:r>
        <w:rPr>
          <w:rFonts w:ascii="Calibri" w:eastAsia="Calibri" w:hAnsi="Calibri" w:cs="Calibri"/>
          <w:sz w:val="22"/>
          <w:szCs w:val="22"/>
        </w:rPr>
        <w:t>2</w:t>
      </w:r>
      <w:r>
        <w:rPr>
          <w:rFonts w:ascii="Calibri" w:eastAsia="Calibri" w:hAnsi="Calibri" w:cs="Calibri"/>
          <w:color w:val="000000"/>
          <w:sz w:val="22"/>
          <w:szCs w:val="22"/>
        </w:rPr>
        <w:t>. Zmluvy sa považuje za splnenú aj z</w:t>
      </w:r>
      <w:r>
        <w:rPr>
          <w:rFonts w:ascii="Calibri" w:eastAsia="Calibri" w:hAnsi="Calibri" w:cs="Calibri"/>
          <w:color w:val="000000"/>
          <w:sz w:val="22"/>
          <w:szCs w:val="22"/>
        </w:rPr>
        <w:t xml:space="preserve">ložením finančných prostriedkov v požadovanej výške na účet Objednávateľa. Objednávateľ vráti takto zložené prostriedky resp. zostatok Dopravcovi po uplynutí  </w:t>
      </w:r>
      <w:r>
        <w:rPr>
          <w:rFonts w:ascii="Calibri" w:eastAsia="Calibri" w:hAnsi="Calibri" w:cs="Calibri"/>
          <w:sz w:val="22"/>
          <w:szCs w:val="22"/>
        </w:rPr>
        <w:t xml:space="preserve"> 5 (piatich) mesiacov po </w:t>
      </w:r>
      <w:r>
        <w:rPr>
          <w:rFonts w:ascii="Calibri" w:eastAsia="Calibri" w:hAnsi="Calibri" w:cs="Calibri"/>
          <w:color w:val="000000"/>
          <w:sz w:val="22"/>
          <w:szCs w:val="22"/>
        </w:rPr>
        <w:t xml:space="preserve">skončení účinnosti Zmluvy.  </w:t>
      </w:r>
    </w:p>
    <w:p w14:paraId="44ED6BA2" w14:textId="77777777" w:rsidR="00C42294" w:rsidRDefault="00972AD3">
      <w:pPr>
        <w:numPr>
          <w:ilvl w:val="1"/>
          <w:numId w:val="13"/>
        </w:numPr>
        <w:pBdr>
          <w:top w:val="nil"/>
          <w:left w:val="nil"/>
          <w:bottom w:val="nil"/>
          <w:right w:val="nil"/>
          <w:between w:val="nil"/>
        </w:pBdr>
        <w:spacing w:after="240" w:line="276" w:lineRule="auto"/>
        <w:ind w:left="709" w:hanging="709"/>
      </w:pPr>
      <w:r>
        <w:rPr>
          <w:rFonts w:ascii="Calibri" w:eastAsia="Calibri" w:hAnsi="Calibri" w:cs="Calibri"/>
          <w:sz w:val="22"/>
          <w:szCs w:val="22"/>
        </w:rPr>
        <w:t>Povinnosť Dopravcu mať zabezpečené splnenie</w:t>
      </w:r>
      <w:r>
        <w:rPr>
          <w:rFonts w:ascii="Calibri" w:eastAsia="Calibri" w:hAnsi="Calibri" w:cs="Calibri"/>
          <w:sz w:val="22"/>
          <w:szCs w:val="22"/>
        </w:rPr>
        <w:t xml:space="preserve"> svojich záväzkov z tejto Zmluvy a zo Zmluvy medzi Dopravcom a Organizátorom  Bankovou zárukou trvá od uzavretia Zmluvy  počas celého obdobia trvania Zmluvy a </w:t>
      </w:r>
      <w:r>
        <w:rPr>
          <w:rFonts w:ascii="Calibri" w:eastAsia="Calibri" w:hAnsi="Calibri" w:cs="Calibri"/>
          <w:color w:val="000000"/>
          <w:sz w:val="22"/>
          <w:szCs w:val="22"/>
        </w:rPr>
        <w:t xml:space="preserve"> končí uplynutím </w:t>
      </w:r>
      <w:r>
        <w:rPr>
          <w:rFonts w:ascii="Calibri" w:eastAsia="Calibri" w:hAnsi="Calibri" w:cs="Calibri"/>
          <w:sz w:val="22"/>
          <w:szCs w:val="22"/>
        </w:rPr>
        <w:t xml:space="preserve">5  (piatich) mesiacov </w:t>
      </w:r>
      <w:r>
        <w:rPr>
          <w:rFonts w:ascii="Calibri" w:eastAsia="Calibri" w:hAnsi="Calibri" w:cs="Calibri"/>
          <w:color w:val="000000"/>
          <w:sz w:val="22"/>
          <w:szCs w:val="22"/>
        </w:rPr>
        <w:t xml:space="preserve"> po skončení  účinnosti Zmluvy  (</w:t>
      </w:r>
      <w:r>
        <w:rPr>
          <w:rFonts w:ascii="Calibri" w:eastAsia="Calibri" w:hAnsi="Calibri" w:cs="Calibri"/>
          <w:b/>
          <w:color w:val="000000"/>
          <w:sz w:val="22"/>
          <w:szCs w:val="22"/>
        </w:rPr>
        <w:t>doba platnosti</w:t>
      </w:r>
      <w:r>
        <w:rPr>
          <w:rFonts w:ascii="Calibri" w:eastAsia="Calibri" w:hAnsi="Calibri" w:cs="Calibri"/>
          <w:b/>
          <w:sz w:val="22"/>
          <w:szCs w:val="22"/>
        </w:rPr>
        <w:t xml:space="preserve"> Bankovej z</w:t>
      </w:r>
      <w:r>
        <w:rPr>
          <w:rFonts w:ascii="Calibri" w:eastAsia="Calibri" w:hAnsi="Calibri" w:cs="Calibri"/>
          <w:b/>
          <w:sz w:val="22"/>
          <w:szCs w:val="22"/>
        </w:rPr>
        <w:t>áruky</w:t>
      </w:r>
      <w:r>
        <w:rPr>
          <w:rFonts w:ascii="Calibri" w:eastAsia="Calibri" w:hAnsi="Calibri" w:cs="Calibri"/>
          <w:sz w:val="22"/>
          <w:szCs w:val="22"/>
        </w:rPr>
        <w:t>)</w:t>
      </w:r>
      <w:r>
        <w:rPr>
          <w:rFonts w:ascii="Calibri" w:eastAsia="Calibri" w:hAnsi="Calibri" w:cs="Calibri"/>
          <w:color w:val="000000"/>
          <w:sz w:val="22"/>
          <w:szCs w:val="22"/>
        </w:rPr>
        <w:t xml:space="preserve">.  </w:t>
      </w:r>
    </w:p>
    <w:p w14:paraId="63470B3A" w14:textId="77777777" w:rsidR="00C42294" w:rsidRDefault="00972AD3">
      <w:pPr>
        <w:numPr>
          <w:ilvl w:val="1"/>
          <w:numId w:val="13"/>
        </w:numPr>
        <w:pBdr>
          <w:top w:val="nil"/>
          <w:left w:val="nil"/>
          <w:bottom w:val="nil"/>
          <w:right w:val="nil"/>
          <w:between w:val="nil"/>
        </w:pBdr>
        <w:spacing w:after="240" w:line="276" w:lineRule="auto"/>
        <w:ind w:left="709" w:hanging="709"/>
      </w:pPr>
      <w:r>
        <w:rPr>
          <w:rFonts w:ascii="Calibri" w:eastAsia="Calibri" w:hAnsi="Calibri" w:cs="Calibri"/>
          <w:color w:val="000000"/>
          <w:sz w:val="22"/>
          <w:szCs w:val="22"/>
        </w:rPr>
        <w:t xml:space="preserve">Banková záruka zanikne uplynutím doby platnosti, ak si Objednávateľ alebo Organizátor do uplynutia doby platnosti neuplatnili svoje nároky voči banke vyplývajúce z vystavenej záručnej listiny. </w:t>
      </w:r>
      <w:r>
        <w:rPr>
          <w:rFonts w:ascii="Calibri" w:eastAsia="Calibri" w:hAnsi="Calibri" w:cs="Calibri"/>
          <w:color w:val="000000"/>
          <w:sz w:val="22"/>
          <w:szCs w:val="22"/>
        </w:rPr>
        <w:tab/>
      </w:r>
    </w:p>
    <w:p w14:paraId="3786A70F" w14:textId="3C9B417C" w:rsidR="00C42294" w:rsidRDefault="00972AD3">
      <w:pPr>
        <w:numPr>
          <w:ilvl w:val="1"/>
          <w:numId w:val="13"/>
        </w:numPr>
        <w:pBdr>
          <w:top w:val="nil"/>
          <w:left w:val="nil"/>
          <w:bottom w:val="nil"/>
          <w:right w:val="nil"/>
          <w:between w:val="nil"/>
        </w:pBdr>
        <w:spacing w:after="240" w:line="276" w:lineRule="auto"/>
        <w:ind w:left="709" w:hanging="709"/>
        <w:rPr>
          <w:rFonts w:ascii="Calibri" w:eastAsia="Calibri" w:hAnsi="Calibri" w:cs="Calibri"/>
          <w:sz w:val="22"/>
          <w:szCs w:val="22"/>
        </w:rPr>
      </w:pPr>
      <w:r>
        <w:rPr>
          <w:rFonts w:ascii="Calibri" w:eastAsia="Calibri" w:hAnsi="Calibri" w:cs="Calibri"/>
          <w:sz w:val="22"/>
          <w:szCs w:val="22"/>
        </w:rPr>
        <w:t>V prípade, ak hodnota Bankovej záruky v dôsledku je</w:t>
      </w:r>
      <w:r>
        <w:rPr>
          <w:rFonts w:ascii="Calibri" w:eastAsia="Calibri" w:hAnsi="Calibri" w:cs="Calibri"/>
          <w:sz w:val="22"/>
          <w:szCs w:val="22"/>
        </w:rPr>
        <w:t xml:space="preserve">j čerpania klesne na 70 %  výšky podľa bodu 13.2 Zmluvy, Dopravca je povinný doplniť Bankovú záruku tak, aby jej výška dosiahla hodnotu uvedenú v bode 13.2 Zmluvy.      </w:t>
      </w:r>
    </w:p>
    <w:p w14:paraId="43C3AF02"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14</w:t>
      </w:r>
    </w:p>
    <w:p w14:paraId="451DC149"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KOMUNIKÁCIA ZMLUVNÝCH STRÁN A KONTAKTNÉ OSOBY </w:t>
      </w:r>
    </w:p>
    <w:p w14:paraId="218CD407" w14:textId="77777777" w:rsidR="00C42294" w:rsidRDefault="00972AD3">
      <w:pPr>
        <w:numPr>
          <w:ilvl w:val="1"/>
          <w:numId w:val="37"/>
        </w:numPr>
        <w:pBdr>
          <w:top w:val="nil"/>
          <w:left w:val="nil"/>
          <w:bottom w:val="nil"/>
          <w:right w:val="nil"/>
          <w:between w:val="nil"/>
        </w:pBdr>
        <w:spacing w:after="120" w:line="276" w:lineRule="auto"/>
        <w:ind w:left="709" w:hanging="709"/>
        <w:rPr>
          <w:rFonts w:ascii="Calibri" w:eastAsia="Calibri" w:hAnsi="Calibri" w:cs="Calibri"/>
        </w:rPr>
      </w:pPr>
      <w:r>
        <w:rPr>
          <w:rFonts w:ascii="Calibri" w:eastAsia="Calibri" w:hAnsi="Calibri" w:cs="Calibri"/>
          <w:color w:val="000000"/>
          <w:sz w:val="22"/>
          <w:szCs w:val="22"/>
        </w:rPr>
        <w:t>Zmluvné strany sa dohodli, že komunikácia Zmluvných strán podľa tejto Zmluvy bude s výnimkou prípadov uvedených v bode 14.2 Zmluvy prebiehať v slovenskom alebo českom jazyku nasledovne: v písomnej forme a to buď v listinnej podobe alebo elektronickej podob</w:t>
      </w:r>
      <w:r>
        <w:rPr>
          <w:rFonts w:ascii="Calibri" w:eastAsia="Calibri" w:hAnsi="Calibri" w:cs="Calibri"/>
          <w:color w:val="000000"/>
          <w:sz w:val="22"/>
          <w:szCs w:val="22"/>
        </w:rPr>
        <w:t xml:space="preserve">e a bude doručovaná druhej Zmluvnej strane niektorým z týchto spôsobov: </w:t>
      </w:r>
    </w:p>
    <w:p w14:paraId="32AEE776" w14:textId="77777777" w:rsidR="00C42294" w:rsidRDefault="00972AD3">
      <w:pPr>
        <w:numPr>
          <w:ilvl w:val="0"/>
          <w:numId w:val="4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osobne, </w:t>
      </w:r>
    </w:p>
    <w:p w14:paraId="7AF26850" w14:textId="77777777" w:rsidR="00C42294" w:rsidRDefault="00972AD3">
      <w:pPr>
        <w:numPr>
          <w:ilvl w:val="0"/>
          <w:numId w:val="4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poštou alebo kuriérom ako doporučená zásielka, </w:t>
      </w:r>
    </w:p>
    <w:p w14:paraId="4098CC15" w14:textId="77777777" w:rsidR="00C42294" w:rsidRDefault="00972AD3">
      <w:pPr>
        <w:numPr>
          <w:ilvl w:val="0"/>
          <w:numId w:val="4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40DA27C2" w14:textId="77777777" w:rsidR="00C42294" w:rsidRDefault="00972AD3">
      <w:pPr>
        <w:numPr>
          <w:ilvl w:val="0"/>
          <w:numId w:val="41"/>
        </w:numPr>
        <w:pBdr>
          <w:top w:val="nil"/>
          <w:left w:val="nil"/>
          <w:bottom w:val="nil"/>
          <w:right w:val="nil"/>
          <w:between w:val="nil"/>
        </w:pBdr>
        <w:spacing w:after="240" w:line="276" w:lineRule="auto"/>
        <w:ind w:left="1276" w:hanging="425"/>
        <w:rPr>
          <w:rFonts w:ascii="Calibri" w:eastAsia="Calibri" w:hAnsi="Calibri" w:cs="Calibri"/>
        </w:rPr>
      </w:pPr>
      <w:r>
        <w:rPr>
          <w:rFonts w:ascii="Calibri" w:eastAsia="Calibri" w:hAnsi="Calibri" w:cs="Calibri"/>
          <w:color w:val="000000"/>
          <w:sz w:val="22"/>
          <w:szCs w:val="22"/>
        </w:rPr>
        <w:t>prostredníctvom elektronickej pošty (</w:t>
      </w:r>
      <w:r>
        <w:rPr>
          <w:rFonts w:ascii="Calibri" w:eastAsia="Calibri" w:hAnsi="Calibri" w:cs="Calibri"/>
          <w:color w:val="000000"/>
          <w:sz w:val="22"/>
          <w:szCs w:val="22"/>
        </w:rPr>
        <w:t xml:space="preserve">e-mailom). </w:t>
      </w:r>
    </w:p>
    <w:p w14:paraId="0C34070F" w14:textId="77777777" w:rsidR="00C42294" w:rsidRDefault="00972AD3">
      <w:pPr>
        <w:numPr>
          <w:ilvl w:val="1"/>
          <w:numId w:val="37"/>
        </w:numPr>
        <w:pBdr>
          <w:top w:val="nil"/>
          <w:left w:val="nil"/>
          <w:bottom w:val="nil"/>
          <w:right w:val="nil"/>
          <w:between w:val="nil"/>
        </w:pBdr>
        <w:spacing w:after="120"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tieto dokumenty: </w:t>
      </w:r>
    </w:p>
    <w:p w14:paraId="42FF8C29"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Pokyn Objednávateľa podľa bodu 5.8  Zmluvy alebo akýkoľvek iný Pokyn Objednávateľa, ktorým sa menia cestovné poriadky, </w:t>
      </w:r>
    </w:p>
    <w:p w14:paraId="60B0E632"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dokumenty definované v bode 5.12 Zmluvy  (obehy voz</w:t>
      </w:r>
      <w:r>
        <w:rPr>
          <w:rFonts w:ascii="Calibri" w:eastAsia="Calibri" w:hAnsi="Calibri" w:cs="Calibri"/>
          <w:sz w:val="22"/>
          <w:szCs w:val="22"/>
        </w:rPr>
        <w:t xml:space="preserve">idiel) a dokumenty definované v bode </w:t>
      </w:r>
      <w:r>
        <w:rPr>
          <w:rFonts w:ascii="Calibri" w:eastAsia="Calibri" w:hAnsi="Calibri" w:cs="Calibri"/>
          <w:color w:val="000000"/>
          <w:sz w:val="22"/>
          <w:szCs w:val="22"/>
        </w:rPr>
        <w:t>5.13 Zmluvy</w:t>
      </w:r>
      <w:r>
        <w:rPr>
          <w:rFonts w:ascii="Calibri" w:eastAsia="Calibri" w:hAnsi="Calibri" w:cs="Calibri"/>
          <w:sz w:val="22"/>
          <w:szCs w:val="22"/>
        </w:rPr>
        <w:t xml:space="preserve"> (kategórie vozidiel), </w:t>
      </w:r>
    </w:p>
    <w:p w14:paraId="7D7BFC2E" w14:textId="7485E2FB"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mesačné Výkazy výkonov, Výkazy tržieb a iných výnosov, Prehľad vozidlového parku  </w:t>
      </w:r>
      <w:del w:id="1103" w:author="Autor" w:date="2021-09-03T21:28:00Z">
        <w:r w:rsidR="00942B7F">
          <w:rPr>
            <w:rFonts w:ascii="Calibri" w:eastAsia="Calibri" w:hAnsi="Calibri" w:cs="Calibri"/>
            <w:sz w:val="22"/>
            <w:szCs w:val="22"/>
          </w:rPr>
          <w:delText xml:space="preserve">a formulár </w:delText>
        </w:r>
        <w:r w:rsidR="00942B7F">
          <w:rPr>
            <w:rFonts w:ascii="Calibri" w:eastAsia="Calibri" w:hAnsi="Calibri" w:cs="Calibri"/>
            <w:color w:val="000000"/>
            <w:sz w:val="22"/>
            <w:szCs w:val="22"/>
          </w:rPr>
          <w:delText>štvrťročného zúčtovani</w:delText>
        </w:r>
        <w:r w:rsidR="00942B7F">
          <w:rPr>
            <w:rFonts w:ascii="Calibri" w:eastAsia="Calibri" w:hAnsi="Calibri" w:cs="Calibri"/>
            <w:sz w:val="22"/>
            <w:szCs w:val="22"/>
          </w:rPr>
          <w:delText>a</w:delText>
        </w:r>
        <w:r w:rsidR="00942B7F">
          <w:rPr>
            <w:rFonts w:ascii="Calibri" w:eastAsia="Calibri" w:hAnsi="Calibri" w:cs="Calibri"/>
            <w:color w:val="000000"/>
            <w:sz w:val="22"/>
            <w:szCs w:val="22"/>
          </w:rPr>
          <w:delText xml:space="preserve"> </w:delText>
        </w:r>
        <w:r w:rsidR="00942B7F">
          <w:rPr>
            <w:rFonts w:ascii="Calibri" w:eastAsia="Calibri" w:hAnsi="Calibri" w:cs="Calibri"/>
            <w:sz w:val="22"/>
            <w:szCs w:val="22"/>
          </w:rPr>
          <w:delText xml:space="preserve"> Dopravcu</w:delText>
        </w:r>
      </w:del>
      <w:r>
        <w:rPr>
          <w:rFonts w:ascii="Calibri" w:eastAsia="Calibri" w:hAnsi="Calibri" w:cs="Calibri"/>
          <w:sz w:val="22"/>
          <w:szCs w:val="22"/>
        </w:rPr>
        <w:t xml:space="preserve">,  </w:t>
      </w:r>
    </w:p>
    <w:p w14:paraId="18865FC2" w14:textId="77777777" w:rsidR="00C42294" w:rsidRDefault="00972AD3">
      <w:pPr>
        <w:numPr>
          <w:ilvl w:val="0"/>
          <w:numId w:val="1"/>
        </w:numPr>
        <w:pBdr>
          <w:top w:val="nil"/>
          <w:left w:val="nil"/>
          <w:bottom w:val="nil"/>
          <w:right w:val="nil"/>
          <w:between w:val="nil"/>
        </w:pBdr>
        <w:spacing w:line="276" w:lineRule="auto"/>
        <w:ind w:left="1276" w:hanging="425"/>
        <w:rPr>
          <w:ins w:id="1104" w:author="Autor" w:date="2021-09-03T21:28:00Z"/>
          <w:rFonts w:ascii="Calibri" w:eastAsia="Calibri" w:hAnsi="Calibri" w:cs="Calibri"/>
        </w:rPr>
      </w:pPr>
      <w:ins w:id="1105" w:author="Autor" w:date="2021-09-03T21:28:00Z">
        <w:r>
          <w:rPr>
            <w:rFonts w:ascii="Calibri" w:eastAsia="Calibri" w:hAnsi="Calibri" w:cs="Calibri"/>
            <w:sz w:val="22"/>
            <w:szCs w:val="22"/>
          </w:rPr>
          <w:t xml:space="preserve">finančný plán v zmysle bodu 6.2.1, aktualizovaný finančný plán v zmysle bodu 6.2.2, aktualizovaný </w:t>
        </w:r>
        <w:r>
          <w:rPr>
            <w:rFonts w:ascii="Calibri" w:eastAsia="Calibri" w:hAnsi="Calibri" w:cs="Calibri"/>
            <w:sz w:val="22"/>
            <w:szCs w:val="22"/>
          </w:rPr>
          <w:t>finančný plán podľa bodu 6.4.1 (i), ročné zúčtovanie v zmysle bodov 6.4.6 a 6.4.7,</w:t>
        </w:r>
      </w:ins>
    </w:p>
    <w:p w14:paraId="76145071" w14:textId="77777777" w:rsidR="00C42294" w:rsidRDefault="00972AD3">
      <w:pPr>
        <w:numPr>
          <w:ilvl w:val="0"/>
          <w:numId w:val="1"/>
        </w:numPr>
        <w:pBdr>
          <w:top w:val="nil"/>
          <w:left w:val="nil"/>
          <w:bottom w:val="nil"/>
          <w:right w:val="nil"/>
          <w:between w:val="nil"/>
        </w:pBdr>
        <w:spacing w:line="276" w:lineRule="auto"/>
        <w:ind w:left="1276" w:hanging="425"/>
        <w:rPr>
          <w:ins w:id="1106" w:author="Autor" w:date="2021-09-03T21:28:00Z"/>
          <w:rFonts w:ascii="Calibri" w:eastAsia="Calibri" w:hAnsi="Calibri" w:cs="Calibri"/>
        </w:rPr>
      </w:pPr>
      <w:ins w:id="1107" w:author="Autor" w:date="2021-09-03T21:28:00Z">
        <w:r>
          <w:rPr>
            <w:rFonts w:ascii="Calibri" w:eastAsia="Calibri" w:hAnsi="Calibri" w:cs="Calibri"/>
            <w:sz w:val="22"/>
            <w:szCs w:val="22"/>
          </w:rPr>
          <w:t xml:space="preserve">protokol </w:t>
        </w:r>
        <w:r>
          <w:rPr>
            <w:rFonts w:ascii="Calibri" w:eastAsia="Calibri" w:hAnsi="Calibri" w:cs="Calibri"/>
            <w:color w:val="000000"/>
            <w:sz w:val="22"/>
            <w:szCs w:val="22"/>
          </w:rPr>
          <w:t>o </w:t>
        </w:r>
        <w:r>
          <w:rPr>
            <w:rFonts w:ascii="Calibri" w:eastAsia="Calibri" w:hAnsi="Calibri" w:cs="Calibri"/>
            <w:sz w:val="22"/>
            <w:szCs w:val="22"/>
          </w:rPr>
          <w:t>v</w:t>
        </w:r>
        <w:r>
          <w:rPr>
            <w:rFonts w:ascii="Calibri" w:eastAsia="Calibri" w:hAnsi="Calibri" w:cs="Calibri"/>
            <w:color w:val="000000"/>
            <w:sz w:val="22"/>
            <w:szCs w:val="22"/>
          </w:rPr>
          <w:t>ýsledku štvrťročnej kontroly skutočných nákladov a vyjadrenie Dopravcu k nemu v zmysle bodu 6.4.</w:t>
        </w:r>
        <w:r>
          <w:rPr>
            <w:rFonts w:ascii="Calibri" w:eastAsia="Calibri" w:hAnsi="Calibri" w:cs="Calibri"/>
            <w:sz w:val="22"/>
            <w:szCs w:val="22"/>
          </w:rPr>
          <w:t>5,</w:t>
        </w:r>
      </w:ins>
    </w:p>
    <w:p w14:paraId="045EFD62" w14:textId="4F61AA46"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oznámenie Objednávateľa o začatí kontroly,</w:t>
      </w:r>
      <w:del w:id="1108" w:author="Autor" w:date="2021-09-03T21:28:00Z">
        <w:r w:rsidR="00942B7F">
          <w:rPr>
            <w:rFonts w:ascii="Calibri" w:eastAsia="Calibri" w:hAnsi="Calibri" w:cs="Calibri"/>
            <w:sz w:val="22"/>
            <w:szCs w:val="22"/>
          </w:rPr>
          <w:delText xml:space="preserve"> </w:delText>
        </w:r>
        <w:r w:rsidR="00942B7F">
          <w:rPr>
            <w:rFonts w:ascii="Calibri" w:eastAsia="Calibri" w:hAnsi="Calibri" w:cs="Calibri"/>
            <w:color w:val="000000"/>
            <w:sz w:val="22"/>
            <w:szCs w:val="22"/>
          </w:rPr>
          <w:delText xml:space="preserve">námietky Dopravcu </w:delText>
        </w:r>
        <w:r w:rsidR="00942B7F">
          <w:rPr>
            <w:rFonts w:ascii="Calibri" w:eastAsia="Calibri" w:hAnsi="Calibri" w:cs="Calibri"/>
            <w:sz w:val="22"/>
            <w:szCs w:val="22"/>
          </w:rPr>
          <w:delText xml:space="preserve"> proti návrhu protokolu o výsledku kontroly</w:delText>
        </w:r>
        <w:r w:rsidR="00942B7F">
          <w:rPr>
            <w:rFonts w:ascii="Calibri" w:eastAsia="Calibri" w:hAnsi="Calibri" w:cs="Calibri"/>
            <w:color w:val="000000"/>
            <w:sz w:val="22"/>
            <w:szCs w:val="22"/>
          </w:rPr>
          <w:delText>,</w:delText>
        </w:r>
      </w:del>
      <w:r>
        <w:rPr>
          <w:rFonts w:ascii="Calibri" w:eastAsia="Calibri" w:hAnsi="Calibri" w:cs="Calibri"/>
          <w:sz w:val="22"/>
          <w:szCs w:val="22"/>
        </w:rPr>
        <w:t xml:space="preserve"> </w:t>
      </w:r>
    </w:p>
    <w:p w14:paraId="4B2B55AB"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oznámenia Objednáv</w:t>
      </w:r>
      <w:r>
        <w:rPr>
          <w:rFonts w:ascii="Calibri" w:eastAsia="Calibri" w:hAnsi="Calibri" w:cs="Calibri"/>
          <w:color w:val="000000"/>
          <w:sz w:val="22"/>
          <w:szCs w:val="22"/>
        </w:rPr>
        <w:t>ateľa alebo Organizátora o aktualizácii Príloh</w:t>
      </w:r>
      <w:r>
        <w:rPr>
          <w:rFonts w:ascii="Calibri" w:eastAsia="Calibri" w:hAnsi="Calibri" w:cs="Calibri"/>
          <w:sz w:val="22"/>
          <w:szCs w:val="22"/>
        </w:rPr>
        <w:t>y č. 5 podľa článku 7 Zmluvy</w:t>
      </w:r>
      <w:r>
        <w:rPr>
          <w:rFonts w:ascii="Calibri" w:eastAsia="Calibri" w:hAnsi="Calibri" w:cs="Calibri"/>
          <w:color w:val="000000"/>
          <w:sz w:val="22"/>
          <w:szCs w:val="22"/>
        </w:rPr>
        <w:t>,</w:t>
      </w:r>
    </w:p>
    <w:p w14:paraId="58825C62"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oznámenia Dopravcu o zmene alebo doplnení subdodávateľa alebo o zmene údajov o subdodávateľovi - aktualizácia Prílohy č. </w:t>
      </w:r>
      <w:r>
        <w:rPr>
          <w:rFonts w:ascii="Calibri" w:eastAsia="Calibri" w:hAnsi="Calibri" w:cs="Calibri"/>
          <w:sz w:val="22"/>
          <w:szCs w:val="22"/>
        </w:rPr>
        <w:t>8</w:t>
      </w:r>
      <w:r>
        <w:rPr>
          <w:rFonts w:ascii="Calibri" w:eastAsia="Calibri" w:hAnsi="Calibri" w:cs="Calibri"/>
          <w:color w:val="000000"/>
          <w:sz w:val="22"/>
          <w:szCs w:val="22"/>
        </w:rPr>
        <w:t xml:space="preserve"> podľa článku 10 Zmluvy, </w:t>
      </w:r>
    </w:p>
    <w:p w14:paraId="1C1EFE96"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oznámenie Objednávateľa o rozsah</w:t>
      </w:r>
      <w:r>
        <w:rPr>
          <w:rFonts w:ascii="Calibri" w:eastAsia="Calibri" w:hAnsi="Calibri" w:cs="Calibri"/>
          <w:color w:val="000000"/>
          <w:sz w:val="22"/>
          <w:szCs w:val="22"/>
        </w:rPr>
        <w:t xml:space="preserve">u splnomocnenia </w:t>
      </w:r>
      <w:r>
        <w:rPr>
          <w:rFonts w:ascii="Calibri" w:eastAsia="Calibri" w:hAnsi="Calibri" w:cs="Calibri"/>
          <w:sz w:val="22"/>
          <w:szCs w:val="22"/>
        </w:rPr>
        <w:t>Organizátora</w:t>
      </w:r>
      <w:r>
        <w:rPr>
          <w:rFonts w:ascii="Calibri" w:eastAsia="Calibri" w:hAnsi="Calibri" w:cs="Calibri"/>
          <w:color w:val="000000"/>
          <w:sz w:val="22"/>
          <w:szCs w:val="22"/>
        </w:rPr>
        <w:t xml:space="preserve"> konať v mene a na účet Objednávateľa v zmysle bodu 9.</w:t>
      </w:r>
      <w:r>
        <w:rPr>
          <w:rFonts w:ascii="Calibri" w:eastAsia="Calibri" w:hAnsi="Calibri" w:cs="Calibri"/>
          <w:sz w:val="22"/>
          <w:szCs w:val="22"/>
        </w:rPr>
        <w:t>1</w:t>
      </w:r>
      <w:r>
        <w:rPr>
          <w:rFonts w:ascii="Calibri" w:eastAsia="Calibri" w:hAnsi="Calibri" w:cs="Calibri"/>
          <w:color w:val="000000"/>
          <w:sz w:val="22"/>
          <w:szCs w:val="22"/>
        </w:rPr>
        <w:t xml:space="preserve"> Zmluvy, </w:t>
      </w:r>
    </w:p>
    <w:p w14:paraId="6C1971F1"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 zmene identifikačných údajov uvedených v článku 1 Zmluvy alebo oznámenie o zmene kontaktných osôb uvedených v článku 14 Zmluvy, </w:t>
      </w:r>
    </w:p>
    <w:p w14:paraId="27352642"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dokumenty, ktorými zan</w:t>
      </w:r>
      <w:r>
        <w:rPr>
          <w:rFonts w:ascii="Calibri" w:eastAsia="Calibri" w:hAnsi="Calibri" w:cs="Calibri"/>
          <w:color w:val="000000"/>
          <w:sz w:val="22"/>
          <w:szCs w:val="22"/>
        </w:rPr>
        <w:t xml:space="preserve">iká právny vzťah založený touto Zmluvou, </w:t>
      </w:r>
    </w:p>
    <w:p w14:paraId="3D09879F"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návrh na menovanie Odborného experta v zmysle bodu 5.12 Zmluvy a jeho akceptácia/neakceptácia druhou Zmluvnou stranou, </w:t>
      </w:r>
    </w:p>
    <w:p w14:paraId="2DAC3DBD" w14:textId="77777777" w:rsidR="00CE1DE2" w:rsidRDefault="00942B7F" w:rsidP="00972AD3">
      <w:pPr>
        <w:numPr>
          <w:ilvl w:val="0"/>
          <w:numId w:val="45"/>
        </w:numPr>
        <w:pBdr>
          <w:top w:val="nil"/>
          <w:left w:val="nil"/>
          <w:bottom w:val="nil"/>
          <w:right w:val="nil"/>
          <w:between w:val="nil"/>
        </w:pBdr>
        <w:spacing w:line="276" w:lineRule="auto"/>
        <w:ind w:left="1276" w:hanging="425"/>
        <w:rPr>
          <w:del w:id="1109" w:author="Autor" w:date="2021-09-03T21:28:00Z"/>
          <w:rFonts w:ascii="Calibri" w:eastAsia="Calibri" w:hAnsi="Calibri" w:cs="Calibri"/>
          <w:sz w:val="22"/>
          <w:szCs w:val="22"/>
        </w:rPr>
      </w:pPr>
      <w:del w:id="1110" w:author="Autor" w:date="2021-09-03T21:28:00Z">
        <w:r>
          <w:rPr>
            <w:rFonts w:ascii="Calibri" w:eastAsia="Calibri" w:hAnsi="Calibri" w:cs="Calibri"/>
            <w:sz w:val="22"/>
            <w:szCs w:val="22"/>
          </w:rPr>
          <w:delText xml:space="preserve">žiadosť o rokovanie, vrátane príloh  v zmysle bodu 6.2  Zmluvy a/alebo žiadosť o zaplatenie nákladov na Cenu práce Vodičov v zmysle aktualizácie časti ceny za “Cenu práce” podľa bodu 6.2.2.,   ako aj </w:delText>
        </w:r>
      </w:del>
      <w:r w:rsidR="00972AD3">
        <w:rPr>
          <w:rFonts w:ascii="Calibri" w:eastAsia="Calibri" w:hAnsi="Calibri" w:cs="Calibri"/>
          <w:sz w:val="22"/>
          <w:szCs w:val="22"/>
        </w:rPr>
        <w:t>žiadosť o rokovanie v zmysle Článku 17  Zmluvy,</w:t>
      </w:r>
      <w:del w:id="1111" w:author="Autor" w:date="2021-09-03T21:28:00Z">
        <w:r>
          <w:rPr>
            <w:rFonts w:ascii="Calibri" w:eastAsia="Calibri" w:hAnsi="Calibri" w:cs="Calibri"/>
            <w:sz w:val="22"/>
            <w:szCs w:val="22"/>
          </w:rPr>
          <w:delText xml:space="preserve"> </w:delText>
        </w:r>
      </w:del>
    </w:p>
    <w:p w14:paraId="31A4A9D7" w14:textId="43C95533" w:rsidR="00C42294" w:rsidRDefault="00942B7F">
      <w:pPr>
        <w:numPr>
          <w:ilvl w:val="0"/>
          <w:numId w:val="1"/>
        </w:numPr>
        <w:pBdr>
          <w:top w:val="nil"/>
          <w:left w:val="nil"/>
          <w:bottom w:val="nil"/>
          <w:right w:val="nil"/>
          <w:between w:val="nil"/>
        </w:pBdr>
        <w:spacing w:line="276" w:lineRule="auto"/>
        <w:ind w:left="1276" w:hanging="425"/>
        <w:rPr>
          <w:rFonts w:ascii="Calibri" w:eastAsia="Calibri" w:hAnsi="Calibri" w:cs="Calibri"/>
          <w:sz w:val="22"/>
          <w:szCs w:val="22"/>
        </w:rPr>
      </w:pPr>
      <w:del w:id="1112" w:author="Autor" w:date="2021-09-03T21:28:00Z">
        <w:r>
          <w:rPr>
            <w:rFonts w:ascii="Calibri" w:eastAsia="Calibri" w:hAnsi="Calibri" w:cs="Calibri"/>
            <w:sz w:val="22"/>
            <w:szCs w:val="22"/>
          </w:rPr>
          <w:delText xml:space="preserve">prehľad skutočných nákladov na Cenu práce Vodičov (Príloha č. 9 a podklady pre jej uplatnenie), </w:delText>
        </w:r>
      </w:del>
      <w:r w:rsidR="00972AD3">
        <w:rPr>
          <w:rFonts w:ascii="Calibri" w:eastAsia="Calibri" w:hAnsi="Calibri" w:cs="Calibri"/>
          <w:sz w:val="22"/>
          <w:szCs w:val="22"/>
        </w:rPr>
        <w:t xml:space="preserve"> </w:t>
      </w:r>
    </w:p>
    <w:p w14:paraId="15147719"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žiadosť Dopravcu o udelenie súhlasu Objednáva</w:t>
      </w:r>
      <w:r>
        <w:rPr>
          <w:rFonts w:ascii="Calibri" w:eastAsia="Calibri" w:hAnsi="Calibri" w:cs="Calibri"/>
          <w:sz w:val="22"/>
          <w:szCs w:val="22"/>
        </w:rPr>
        <w:t>teľa podľa bodu 7.12 Zmluvy a/alebo dohoda s Objednávateľom v zmysle bodu 7.11 Zmluvy;</w:t>
      </w:r>
    </w:p>
    <w:p w14:paraId="4D29B354" w14:textId="77777777" w:rsidR="00C42294" w:rsidRDefault="00972AD3">
      <w:pPr>
        <w:numPr>
          <w:ilvl w:val="0"/>
          <w:numId w:val="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výzva Objednávateľa na zaplatenie zmluvnej pokuty alebo náhrady škody; </w:t>
      </w:r>
    </w:p>
    <w:p w14:paraId="53D16EA9" w14:textId="77777777" w:rsidR="00C42294" w:rsidRDefault="00C42294">
      <w:pPr>
        <w:pBdr>
          <w:top w:val="nil"/>
          <w:left w:val="nil"/>
          <w:bottom w:val="nil"/>
          <w:right w:val="nil"/>
          <w:between w:val="nil"/>
        </w:pBdr>
        <w:spacing w:line="276" w:lineRule="auto"/>
        <w:ind w:left="780"/>
        <w:rPr>
          <w:rFonts w:ascii="Calibri" w:eastAsia="Calibri" w:hAnsi="Calibri" w:cs="Calibri"/>
          <w:sz w:val="22"/>
          <w:szCs w:val="22"/>
        </w:rPr>
      </w:pPr>
    </w:p>
    <w:p w14:paraId="248F3EBC" w14:textId="77777777" w:rsidR="00C42294" w:rsidRDefault="00972AD3">
      <w:pPr>
        <w:pBdr>
          <w:top w:val="nil"/>
          <w:left w:val="nil"/>
          <w:bottom w:val="nil"/>
          <w:right w:val="nil"/>
          <w:between w:val="nil"/>
        </w:pBdr>
        <w:spacing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budú vyhotovené v slovenskom jazyku v písomnej forme a to buď v listinnej podobe alebo v elektronickej podobe autorizované v zmysle zákona č. 305/2013 Z. z. o elektronickej podobe výkonu pôsobnosti orgánov verejnej moci a o zmene a doplnení niektorých záko</w:t>
      </w:r>
      <w:r>
        <w:rPr>
          <w:rFonts w:ascii="Calibri" w:eastAsia="Calibri" w:hAnsi="Calibri" w:cs="Calibri"/>
          <w:color w:val="000000"/>
          <w:sz w:val="22"/>
          <w:szCs w:val="22"/>
        </w:rPr>
        <w:t xml:space="preserve">nov (zákon o e-Governmente) v znení neskorších predpisov a budú doručované druhej Zmluvnej strane niektorým z týchto spôsobov: </w:t>
      </w:r>
    </w:p>
    <w:p w14:paraId="26667702" w14:textId="77777777" w:rsidR="00C42294" w:rsidRDefault="00972AD3">
      <w:pPr>
        <w:numPr>
          <w:ilvl w:val="0"/>
          <w:numId w:val="22"/>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osobne, </w:t>
      </w:r>
    </w:p>
    <w:p w14:paraId="43F050DB" w14:textId="77777777" w:rsidR="00C42294" w:rsidRDefault="00972AD3">
      <w:pPr>
        <w:numPr>
          <w:ilvl w:val="0"/>
          <w:numId w:val="22"/>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poštou alebo kuriérom ako doporučená zásielka</w:t>
      </w:r>
      <w:r>
        <w:rPr>
          <w:rFonts w:ascii="Calibri" w:eastAsia="Calibri" w:hAnsi="Calibri" w:cs="Calibri"/>
          <w:sz w:val="22"/>
          <w:szCs w:val="22"/>
        </w:rPr>
        <w:t>, ktorá sa doručuje do vlastných rúk</w:t>
      </w:r>
      <w:r>
        <w:rPr>
          <w:rFonts w:ascii="Calibri" w:eastAsia="Calibri" w:hAnsi="Calibri" w:cs="Calibri"/>
          <w:color w:val="000000"/>
          <w:sz w:val="22"/>
          <w:szCs w:val="22"/>
        </w:rPr>
        <w:t xml:space="preserve">, </w:t>
      </w:r>
    </w:p>
    <w:p w14:paraId="755AC62F" w14:textId="77777777" w:rsidR="00C42294" w:rsidRDefault="00972AD3">
      <w:pPr>
        <w:numPr>
          <w:ilvl w:val="0"/>
          <w:numId w:val="22"/>
        </w:numPr>
        <w:pBdr>
          <w:top w:val="nil"/>
          <w:left w:val="nil"/>
          <w:bottom w:val="nil"/>
          <w:right w:val="nil"/>
          <w:between w:val="nil"/>
        </w:pBdr>
        <w:spacing w:after="240" w:line="276" w:lineRule="auto"/>
        <w:ind w:left="1276" w:hanging="425"/>
        <w:jc w:val="left"/>
        <w:rPr>
          <w:rFonts w:ascii="Calibri" w:eastAsia="Calibri" w:hAnsi="Calibri" w:cs="Calibri"/>
        </w:rPr>
      </w:pPr>
      <w:r>
        <w:rPr>
          <w:rFonts w:ascii="Calibri" w:eastAsia="Calibri" w:hAnsi="Calibri" w:cs="Calibri"/>
          <w:color w:val="000000"/>
          <w:sz w:val="22"/>
          <w:szCs w:val="22"/>
        </w:rPr>
        <w:t>do elektronickej schránky ako elekt</w:t>
      </w:r>
      <w:r>
        <w:rPr>
          <w:rFonts w:ascii="Calibri" w:eastAsia="Calibri" w:hAnsi="Calibri" w:cs="Calibri"/>
          <w:color w:val="000000"/>
          <w:sz w:val="22"/>
          <w:szCs w:val="22"/>
        </w:rPr>
        <w:t xml:space="preserve">ronický dokument, ktorý sa doručuje do vlastných rúk. </w:t>
      </w:r>
    </w:p>
    <w:p w14:paraId="3671F71B" w14:textId="77777777" w:rsidR="00C42294" w:rsidRDefault="00972AD3">
      <w:pPr>
        <w:numPr>
          <w:ilvl w:val="1"/>
          <w:numId w:val="3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w:t>
      </w:r>
      <w:r>
        <w:rPr>
          <w:rFonts w:ascii="Calibri" w:eastAsia="Calibri" w:hAnsi="Calibri" w:cs="Calibri"/>
          <w:color w:val="000000"/>
          <w:sz w:val="22"/>
          <w:szCs w:val="22"/>
        </w:rPr>
        <w:t xml:space="preserve">eň neúspešného doručenia z dôvodu „Adresát neznámy“, a to aj v prípade, ak sa adresát o tom nedozvie. </w:t>
      </w:r>
    </w:p>
    <w:p w14:paraId="4D218E5D" w14:textId="77777777" w:rsidR="00C42294" w:rsidRDefault="00972AD3">
      <w:pPr>
        <w:numPr>
          <w:ilvl w:val="1"/>
          <w:numId w:val="3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do elektronickej schránky sa považuje za doručenú v deň jej prevzatia adresátom alebo uplynutím úložnej doby </w:t>
      </w:r>
      <w:r>
        <w:rPr>
          <w:rFonts w:ascii="Calibri" w:eastAsia="Calibri" w:hAnsi="Calibri" w:cs="Calibri"/>
          <w:sz w:val="22"/>
          <w:szCs w:val="22"/>
        </w:rPr>
        <w:t>stanovenej v zákone o e-governmente</w:t>
      </w:r>
      <w:r>
        <w:rPr>
          <w:rFonts w:ascii="Calibri" w:eastAsia="Calibri" w:hAnsi="Calibri" w:cs="Calibri"/>
          <w:color w:val="000000"/>
          <w:sz w:val="22"/>
          <w:szCs w:val="22"/>
        </w:rPr>
        <w:t xml:space="preserve">, aj keď sa adresát o tom nedozvie. </w:t>
      </w:r>
    </w:p>
    <w:p w14:paraId="1B5F7189" w14:textId="77777777" w:rsidR="00C42294" w:rsidRDefault="00972AD3">
      <w:pPr>
        <w:numPr>
          <w:ilvl w:val="1"/>
          <w:numId w:val="3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prostredníctvom elektronickej pošty (e-mailom) sa považuje za doručenú v okamihu obdržania potvrdenia o prijatí e-mailu odoslaného na e-mailovú adresu </w:t>
      </w:r>
      <w:r>
        <w:rPr>
          <w:rFonts w:ascii="Calibri" w:eastAsia="Calibri" w:hAnsi="Calibri" w:cs="Calibri"/>
          <w:color w:val="000000"/>
          <w:sz w:val="22"/>
          <w:szCs w:val="22"/>
        </w:rPr>
        <w:t xml:space="preserve">kontaktnej osoby druhej Zmluvnej strany. </w:t>
      </w:r>
    </w:p>
    <w:p w14:paraId="37934FE4" w14:textId="77777777" w:rsidR="00C42294" w:rsidRDefault="00972AD3">
      <w:pPr>
        <w:numPr>
          <w:ilvl w:val="1"/>
          <w:numId w:val="37"/>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Objednávateľa: </w:t>
      </w:r>
      <w:r>
        <w:rPr>
          <w:rFonts w:ascii="Calibri" w:eastAsia="Calibri" w:hAnsi="Calibri" w:cs="Calibri"/>
          <w:i/>
          <w:color w:val="000000"/>
          <w:sz w:val="22"/>
          <w:szCs w:val="22"/>
        </w:rPr>
        <w:t>(vyplní sa k podpisu zmluvy)</w:t>
      </w:r>
    </w:p>
    <w:p w14:paraId="296C9D5E" w14:textId="77777777" w:rsidR="00C42294" w:rsidRDefault="00972AD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46DDFA30" w14:textId="77777777" w:rsidR="00C42294" w:rsidRDefault="00972AD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r>
        <w:rPr>
          <w:rFonts w:ascii="Calibri" w:eastAsia="Calibri" w:hAnsi="Calibri" w:cs="Calibri"/>
          <w:color w:val="000000"/>
          <w:sz w:val="22"/>
          <w:szCs w:val="22"/>
        </w:rPr>
        <w:tab/>
      </w:r>
    </w:p>
    <w:p w14:paraId="4CD3D183" w14:textId="77777777" w:rsidR="00C42294" w:rsidRDefault="00972AD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751972C4" w14:textId="77777777" w:rsidR="00C42294" w:rsidRDefault="00972AD3">
      <w:pPr>
        <w:pBdr>
          <w:top w:val="nil"/>
          <w:left w:val="nil"/>
          <w:bottom w:val="nil"/>
          <w:right w:val="nil"/>
          <w:between w:val="nil"/>
        </w:pBdr>
        <w:spacing w:before="240" w:after="12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6C54C3C9" w14:textId="77777777" w:rsidR="00C42294" w:rsidRDefault="00972AD3">
      <w:pPr>
        <w:pBdr>
          <w:top w:val="nil"/>
          <w:left w:val="nil"/>
          <w:bottom w:val="nil"/>
          <w:right w:val="nil"/>
          <w:between w:val="nil"/>
        </w:pBdr>
        <w:spacing w:after="240" w:line="240" w:lineRule="auto"/>
        <w:ind w:left="709"/>
        <w:rPr>
          <w:rFonts w:ascii="Calibri" w:eastAsia="Calibri" w:hAnsi="Calibri" w:cs="Calibri"/>
          <w:color w:val="000000"/>
          <w:sz w:val="22"/>
          <w:szCs w:val="22"/>
        </w:rPr>
      </w:pPr>
      <w:r>
        <w:rPr>
          <w:rFonts w:ascii="Calibri" w:eastAsia="Calibri" w:hAnsi="Calibri" w:cs="Calibri"/>
          <w:color w:val="000000"/>
          <w:sz w:val="22"/>
          <w:szCs w:val="22"/>
        </w:rPr>
        <w:t>ID elektronickej schránky: ...................................................</w:t>
      </w:r>
    </w:p>
    <w:p w14:paraId="0AE7D628" w14:textId="77777777" w:rsidR="00C42294" w:rsidRDefault="00972AD3">
      <w:pPr>
        <w:numPr>
          <w:ilvl w:val="1"/>
          <w:numId w:val="37"/>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Dopravcu: </w:t>
      </w:r>
      <w:r>
        <w:rPr>
          <w:rFonts w:ascii="Calibri" w:eastAsia="Calibri" w:hAnsi="Calibri" w:cs="Calibri"/>
          <w:i/>
          <w:color w:val="000000"/>
          <w:sz w:val="22"/>
          <w:szCs w:val="22"/>
        </w:rPr>
        <w:t>(vyplní sa k podpisu zmluvy)</w:t>
      </w:r>
    </w:p>
    <w:p w14:paraId="7B0F71CD" w14:textId="77777777" w:rsidR="00C42294" w:rsidRDefault="00972AD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1A8DCB4C" w14:textId="77777777" w:rsidR="00C42294" w:rsidRDefault="00972AD3">
      <w:pPr>
        <w:pBdr>
          <w:top w:val="nil"/>
          <w:left w:val="nil"/>
          <w:bottom w:val="nil"/>
          <w:right w:val="nil"/>
          <w:between w:val="nil"/>
        </w:pBdr>
        <w:spacing w:before="240" w:after="120" w:line="240" w:lineRule="auto"/>
        <w:ind w:left="851" w:hanging="142"/>
        <w:rPr>
          <w:rFonts w:ascii="Calibri" w:eastAsia="Calibri" w:hAnsi="Calibri" w:cs="Calibri"/>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p>
    <w:p w14:paraId="4CBCE5F8" w14:textId="77777777" w:rsidR="00C42294" w:rsidRDefault="00972AD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p>
    <w:p w14:paraId="05CF4040" w14:textId="77777777" w:rsidR="00C42294" w:rsidRDefault="00972AD3">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7AE092F7" w14:textId="77777777" w:rsidR="00C42294" w:rsidRDefault="00972AD3">
      <w:pPr>
        <w:pBdr>
          <w:top w:val="nil"/>
          <w:left w:val="nil"/>
          <w:bottom w:val="nil"/>
          <w:right w:val="nil"/>
          <w:between w:val="nil"/>
        </w:pBdr>
        <w:spacing w:after="240" w:line="240" w:lineRule="auto"/>
        <w:ind w:left="420" w:firstLine="289"/>
        <w:rPr>
          <w:rFonts w:ascii="Calibri" w:eastAsia="Calibri" w:hAnsi="Calibri" w:cs="Calibri"/>
          <w:color w:val="000000"/>
          <w:sz w:val="22"/>
          <w:szCs w:val="22"/>
        </w:rPr>
      </w:pPr>
      <w:r>
        <w:rPr>
          <w:rFonts w:ascii="Calibri" w:eastAsia="Calibri" w:hAnsi="Calibri" w:cs="Calibri"/>
          <w:color w:val="000000"/>
          <w:sz w:val="22"/>
          <w:szCs w:val="22"/>
        </w:rPr>
        <w:t xml:space="preserve">ID elektronickej schránky: ................................................... </w:t>
      </w:r>
    </w:p>
    <w:p w14:paraId="14730505" w14:textId="52B441F0" w:rsidR="00C42294" w:rsidRDefault="00972AD3">
      <w:pPr>
        <w:numPr>
          <w:ilvl w:val="1"/>
          <w:numId w:val="37"/>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prípade, ak počas trvania Zmluvy dôjde k zmene kontaktných osôb uvedených v bode 14.6 alebo 14.7 Zmluvy, zmenou dotknutá Zmluvná strana sa zaväzuje túto zmenu písomne oznámiť druhej Zmluvnej strane bez zbytočného odkladu, pričom Zmluvné strany neuzatvára</w:t>
      </w:r>
      <w:r>
        <w:rPr>
          <w:rFonts w:ascii="Calibri" w:eastAsia="Calibri" w:hAnsi="Calibri" w:cs="Calibri"/>
          <w:color w:val="000000"/>
          <w:sz w:val="22"/>
          <w:szCs w:val="22"/>
        </w:rPr>
        <w:t xml:space="preserve">jú o takej zmene dodatok k Zmluve. </w:t>
      </w:r>
    </w:p>
    <w:p w14:paraId="1B944AE3"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15</w:t>
      </w:r>
    </w:p>
    <w:p w14:paraId="2309B78A"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DOBA TRVANIA ZMLUVY </w:t>
      </w:r>
    </w:p>
    <w:p w14:paraId="46D2F124" w14:textId="685285ED" w:rsidR="00C42294" w:rsidRDefault="00972AD3">
      <w:pPr>
        <w:widowControl w:val="0"/>
        <w:numPr>
          <w:ilvl w:val="1"/>
          <w:numId w:val="3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nadobúda platnosť dňom jej podpisu Zmluvnými stranami a účinnosť dňom nasledujúcim po dni jej zverejnenia na webovom sídle Objednávateľa </w:t>
      </w:r>
      <w:hyperlink r:id="rId8">
        <w:r>
          <w:rPr>
            <w:rFonts w:ascii="Calibri" w:eastAsia="Calibri" w:hAnsi="Calibri" w:cs="Calibri"/>
            <w:color w:val="0000FF"/>
            <w:sz w:val="22"/>
            <w:szCs w:val="22"/>
            <w:u w:val="single"/>
          </w:rPr>
          <w:t>www.zilinskazupa.sk</w:t>
        </w:r>
      </w:hyperlink>
      <w:r>
        <w:rPr>
          <w:rFonts w:ascii="Calibri" w:eastAsia="Calibri" w:hAnsi="Calibri" w:cs="Calibri"/>
          <w:color w:val="000000"/>
          <w:sz w:val="22"/>
          <w:szCs w:val="22"/>
        </w:rPr>
        <w:t xml:space="preserve"> . </w:t>
      </w:r>
    </w:p>
    <w:p w14:paraId="2579BAE9" w14:textId="40E8CAF6" w:rsidR="00C42294" w:rsidRDefault="00972AD3">
      <w:pPr>
        <w:widowControl w:val="0"/>
        <w:numPr>
          <w:ilvl w:val="1"/>
          <w:numId w:val="35"/>
        </w:numPr>
        <w:pBdr>
          <w:top w:val="nil"/>
          <w:left w:val="nil"/>
          <w:bottom w:val="nil"/>
          <w:right w:val="nil"/>
          <w:between w:val="nil"/>
        </w:pBdr>
        <w:spacing w:before="120" w:after="24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 xml:space="preserve">Táto Zmluva sa uzatvára </w:t>
      </w:r>
      <w:r>
        <w:rPr>
          <w:rFonts w:ascii="Calibri" w:eastAsia="Calibri" w:hAnsi="Calibri" w:cs="Calibri"/>
          <w:b/>
          <w:color w:val="000000"/>
          <w:sz w:val="22"/>
          <w:szCs w:val="22"/>
        </w:rPr>
        <w:t xml:space="preserve">na dobu určitú od nadobudnutia účinnosti Zmluvy  do uplynutia  120 (stodvadsať) kalendárnych mesiacov od začatia poskytovania Služby. </w:t>
      </w:r>
    </w:p>
    <w:p w14:paraId="4A044566" w14:textId="3DBF0E7E" w:rsidR="00C42294" w:rsidRDefault="00972AD3">
      <w:pPr>
        <w:widowControl w:val="0"/>
        <w:numPr>
          <w:ilvl w:val="1"/>
          <w:numId w:val="3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sa zrušuje: </w:t>
      </w:r>
    </w:p>
    <w:p w14:paraId="20E74235" w14:textId="77777777" w:rsidR="00C42294" w:rsidRDefault="00972AD3">
      <w:pPr>
        <w:widowControl w:val="0"/>
        <w:numPr>
          <w:ilvl w:val="0"/>
          <w:numId w:val="17"/>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uplyn</w:t>
      </w:r>
      <w:r>
        <w:rPr>
          <w:rFonts w:ascii="Calibri" w:eastAsia="Calibri" w:hAnsi="Calibri" w:cs="Calibri"/>
          <w:color w:val="000000"/>
          <w:sz w:val="22"/>
          <w:szCs w:val="22"/>
        </w:rPr>
        <w:t xml:space="preserve">utím doby, na ktorú bola uzavretá; </w:t>
      </w:r>
    </w:p>
    <w:p w14:paraId="62E3B129" w14:textId="77777777" w:rsidR="00C42294" w:rsidRDefault="00972AD3">
      <w:pPr>
        <w:widowControl w:val="0"/>
        <w:numPr>
          <w:ilvl w:val="0"/>
          <w:numId w:val="17"/>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písomnou dohodou Zmluvných strán a ku dňu v nej uvedenej;</w:t>
      </w:r>
    </w:p>
    <w:p w14:paraId="54105DCA" w14:textId="77777777" w:rsidR="00C42294" w:rsidRDefault="00972AD3">
      <w:pPr>
        <w:widowControl w:val="0"/>
        <w:numPr>
          <w:ilvl w:val="0"/>
          <w:numId w:val="17"/>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uplynutím výpovednej lehoty, ak Objednávateľ alebo Dopravca využije svoje právo Zmluvu vypovedať z dôvodov ďalej uvedených v tejto Zmluve;</w:t>
      </w:r>
    </w:p>
    <w:p w14:paraId="12EAFDCE" w14:textId="77777777" w:rsidR="00C42294" w:rsidRDefault="00972AD3">
      <w:pPr>
        <w:widowControl w:val="0"/>
        <w:numPr>
          <w:ilvl w:val="0"/>
          <w:numId w:val="17"/>
        </w:numPr>
        <w:pBdr>
          <w:top w:val="nil"/>
          <w:left w:val="nil"/>
          <w:bottom w:val="nil"/>
          <w:right w:val="nil"/>
          <w:between w:val="nil"/>
        </w:pBdr>
        <w:tabs>
          <w:tab w:val="left" w:pos="708"/>
        </w:tabs>
        <w:spacing w:after="24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odstúpením Zmluvnej strany od Zmluvy zo zákonných dôvodov alebo z dôvodov vymedzených tejto Zmluve. </w:t>
      </w:r>
    </w:p>
    <w:p w14:paraId="5C177F22" w14:textId="77777777" w:rsidR="00C42294" w:rsidRDefault="00972AD3">
      <w:pPr>
        <w:widowControl w:val="0"/>
        <w:numPr>
          <w:ilvl w:val="1"/>
          <w:numId w:val="35"/>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bookmarkStart w:id="1113" w:name="_heading=h.84vkv4xr8jpu" w:colFirst="0" w:colLast="0"/>
      <w:bookmarkEnd w:id="1113"/>
      <w:r>
        <w:rPr>
          <w:rFonts w:ascii="Calibri" w:eastAsia="Calibri" w:hAnsi="Calibri" w:cs="Calibri"/>
          <w:color w:val="000000"/>
          <w:sz w:val="22"/>
          <w:szCs w:val="22"/>
        </w:rPr>
        <w:t xml:space="preserve">Na účely tejto Zmluvy sa za </w:t>
      </w:r>
      <w:r>
        <w:rPr>
          <w:rFonts w:ascii="Calibri" w:eastAsia="Calibri" w:hAnsi="Calibri" w:cs="Calibri"/>
          <w:b/>
          <w:color w:val="000000"/>
          <w:sz w:val="22"/>
          <w:szCs w:val="22"/>
        </w:rPr>
        <w:t>podstatné porušenie povinnosti Dopravcu</w:t>
      </w:r>
      <w:r>
        <w:rPr>
          <w:rFonts w:ascii="Calibri" w:eastAsia="Calibri" w:hAnsi="Calibri" w:cs="Calibri"/>
          <w:color w:val="000000"/>
          <w:sz w:val="22"/>
          <w:szCs w:val="22"/>
        </w:rPr>
        <w:t xml:space="preserve"> považuje </w:t>
      </w:r>
      <w:r>
        <w:rPr>
          <w:rFonts w:ascii="Calibri" w:eastAsia="Calibri" w:hAnsi="Calibri" w:cs="Calibri"/>
          <w:b/>
          <w:color w:val="000000"/>
          <w:sz w:val="22"/>
          <w:szCs w:val="22"/>
        </w:rPr>
        <w:t xml:space="preserve">najmä: </w:t>
      </w:r>
    </w:p>
    <w:p w14:paraId="0C751724" w14:textId="77777777"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Dopravca pred začatím poskytovania Služby riadne a včas nesplní </w:t>
      </w:r>
      <w:r>
        <w:rPr>
          <w:rFonts w:ascii="Calibri" w:eastAsia="Calibri" w:hAnsi="Calibri" w:cs="Calibri"/>
          <w:sz w:val="22"/>
          <w:szCs w:val="22"/>
        </w:rPr>
        <w:t>niekto</w:t>
      </w:r>
      <w:r>
        <w:rPr>
          <w:rFonts w:ascii="Calibri" w:eastAsia="Calibri" w:hAnsi="Calibri" w:cs="Calibri"/>
          <w:sz w:val="22"/>
          <w:szCs w:val="22"/>
        </w:rPr>
        <w:t xml:space="preserve">rú z </w:t>
      </w:r>
      <w:r>
        <w:rPr>
          <w:rFonts w:ascii="Calibri" w:eastAsia="Calibri" w:hAnsi="Calibri" w:cs="Calibri"/>
          <w:color w:val="000000"/>
          <w:sz w:val="22"/>
          <w:szCs w:val="22"/>
        </w:rPr>
        <w:t xml:space="preserve"> povinnost</w:t>
      </w:r>
      <w:r>
        <w:rPr>
          <w:rFonts w:ascii="Calibri" w:eastAsia="Calibri" w:hAnsi="Calibri" w:cs="Calibri"/>
          <w:sz w:val="22"/>
          <w:szCs w:val="22"/>
        </w:rPr>
        <w:t>í</w:t>
      </w:r>
      <w:r>
        <w:rPr>
          <w:rFonts w:ascii="Calibri" w:eastAsia="Calibri" w:hAnsi="Calibri" w:cs="Calibri"/>
          <w:color w:val="000000"/>
          <w:sz w:val="22"/>
          <w:szCs w:val="22"/>
        </w:rPr>
        <w:t>, ktor</w:t>
      </w:r>
      <w:r>
        <w:rPr>
          <w:rFonts w:ascii="Calibri" w:eastAsia="Calibri" w:hAnsi="Calibri" w:cs="Calibri"/>
          <w:sz w:val="22"/>
          <w:szCs w:val="22"/>
        </w:rPr>
        <w:t>á</w:t>
      </w:r>
      <w:r>
        <w:rPr>
          <w:rFonts w:ascii="Calibri" w:eastAsia="Calibri" w:hAnsi="Calibri" w:cs="Calibri"/>
          <w:color w:val="000000"/>
          <w:sz w:val="22"/>
          <w:szCs w:val="22"/>
        </w:rPr>
        <w:t xml:space="preserve"> pre neho vyplýva z </w:t>
      </w:r>
      <w:r>
        <w:rPr>
          <w:rFonts w:ascii="Calibri" w:eastAsia="Calibri" w:hAnsi="Calibri" w:cs="Calibri"/>
          <w:sz w:val="22"/>
          <w:szCs w:val="22"/>
        </w:rPr>
        <w:t>tejto</w:t>
      </w:r>
      <w:r>
        <w:rPr>
          <w:rFonts w:ascii="Calibri" w:eastAsia="Calibri" w:hAnsi="Calibri" w:cs="Calibri"/>
          <w:color w:val="000000"/>
          <w:sz w:val="22"/>
          <w:szCs w:val="22"/>
        </w:rPr>
        <w:t xml:space="preserve"> Zmluvy</w:t>
      </w:r>
      <w:r>
        <w:rPr>
          <w:rFonts w:ascii="Calibri" w:eastAsia="Calibri" w:hAnsi="Calibri" w:cs="Calibri"/>
          <w:sz w:val="22"/>
          <w:szCs w:val="22"/>
        </w:rPr>
        <w:t xml:space="preserve"> alebo jej príloh</w:t>
      </w:r>
      <w:r>
        <w:rPr>
          <w:rFonts w:ascii="Calibri" w:eastAsia="Calibri" w:hAnsi="Calibri" w:cs="Calibri"/>
          <w:color w:val="000000"/>
          <w:sz w:val="22"/>
          <w:szCs w:val="22"/>
        </w:rPr>
        <w:t xml:space="preserve"> alebo </w:t>
      </w:r>
      <w:r>
        <w:rPr>
          <w:rFonts w:ascii="Calibri" w:eastAsia="Calibri" w:hAnsi="Calibri" w:cs="Calibri"/>
          <w:sz w:val="22"/>
          <w:szCs w:val="22"/>
        </w:rPr>
        <w:t>Z</w:t>
      </w:r>
      <w:r>
        <w:rPr>
          <w:rFonts w:ascii="Calibri" w:eastAsia="Calibri" w:hAnsi="Calibri" w:cs="Calibri"/>
          <w:color w:val="000000"/>
          <w:sz w:val="22"/>
          <w:szCs w:val="22"/>
        </w:rPr>
        <w:t>o Zmluvy medzi D</w:t>
      </w:r>
      <w:r>
        <w:rPr>
          <w:rFonts w:ascii="Calibri" w:eastAsia="Calibri" w:hAnsi="Calibri" w:cs="Calibri"/>
          <w:sz w:val="22"/>
          <w:szCs w:val="22"/>
        </w:rPr>
        <w:t>opravcom a Organizátorom alebo jej príloh;</w:t>
      </w:r>
      <w:r>
        <w:rPr>
          <w:rFonts w:ascii="Calibri" w:eastAsia="Calibri" w:hAnsi="Calibri" w:cs="Calibri"/>
          <w:color w:val="000000"/>
          <w:sz w:val="22"/>
          <w:szCs w:val="22"/>
        </w:rPr>
        <w:t xml:space="preserve"> </w:t>
      </w:r>
    </w:p>
    <w:p w14:paraId="0305871D" w14:textId="77777777"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Dopravca nezačne riadne poskytovať Službu v lehote podľa bodu 5.1 písm. a) Zmluvy.</w:t>
      </w:r>
      <w:r>
        <w:rPr>
          <w:rFonts w:ascii="Calibri" w:eastAsia="Calibri" w:hAnsi="Calibri" w:cs="Calibri"/>
          <w:b/>
          <w:i/>
          <w:color w:val="000000"/>
          <w:sz w:val="22"/>
          <w:szCs w:val="22"/>
        </w:rPr>
        <w:t xml:space="preserve"> </w:t>
      </w:r>
      <w:r>
        <w:rPr>
          <w:rFonts w:ascii="Calibri" w:eastAsia="Calibri" w:hAnsi="Calibri" w:cs="Calibri"/>
          <w:sz w:val="22"/>
          <w:szCs w:val="22"/>
          <w:highlight w:val="yellow"/>
        </w:rPr>
        <w:t xml:space="preserve"> </w:t>
      </w:r>
      <w:r>
        <w:rPr>
          <w:rFonts w:ascii="Calibri" w:eastAsia="Calibri" w:hAnsi="Calibri" w:cs="Calibri"/>
          <w:sz w:val="22"/>
          <w:szCs w:val="22"/>
        </w:rPr>
        <w:t xml:space="preserve">Riadnym poskytovaním Služby sa rozumie vypravenie  všetkých spojov  autobusových liniek podľa schváleného cestovného poriadku; </w:t>
      </w:r>
    </w:p>
    <w:p w14:paraId="061D1E82" w14:textId="77777777"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Dopravca preruší poskytovanie Služby a prerušenie nie je spôsobené dôvodmi vyššej moci, ktoré majú svoj pôvod v živelných pohrom</w:t>
      </w:r>
      <w:r>
        <w:rPr>
          <w:rFonts w:ascii="Calibri" w:eastAsia="Calibri" w:hAnsi="Calibri" w:cs="Calibri"/>
          <w:color w:val="000000"/>
          <w:sz w:val="22"/>
          <w:szCs w:val="22"/>
        </w:rPr>
        <w:t>ách a prírodných katastrofách (ako napr. zemetrasenie) alebo v nepredvídateľnej ľudskej činnosti (napr. štrajk, občianske nepokoje, vojna, epidémia, protiepidemi</w:t>
      </w:r>
      <w:r>
        <w:rPr>
          <w:rFonts w:ascii="Calibri" w:eastAsia="Calibri" w:hAnsi="Calibri" w:cs="Calibri"/>
          <w:sz w:val="22"/>
          <w:szCs w:val="22"/>
        </w:rPr>
        <w:t>ologické opatrenia</w:t>
      </w:r>
      <w:r>
        <w:rPr>
          <w:rFonts w:ascii="Calibri" w:eastAsia="Calibri" w:hAnsi="Calibri" w:cs="Calibri"/>
          <w:color w:val="000000"/>
          <w:sz w:val="22"/>
          <w:szCs w:val="22"/>
        </w:rPr>
        <w:t xml:space="preserve">).   </w:t>
      </w:r>
      <w:r>
        <w:rPr>
          <w:rFonts w:ascii="Calibri" w:eastAsia="Calibri" w:hAnsi="Calibri" w:cs="Calibri"/>
          <w:sz w:val="22"/>
          <w:szCs w:val="22"/>
        </w:rPr>
        <w:t>Prerušením poskytovania Služby sa rozumie, ak Dopravca nevypraví čo i le</w:t>
      </w:r>
      <w:r>
        <w:rPr>
          <w:rFonts w:ascii="Calibri" w:eastAsia="Calibri" w:hAnsi="Calibri" w:cs="Calibri"/>
          <w:sz w:val="22"/>
          <w:szCs w:val="22"/>
        </w:rPr>
        <w:t xml:space="preserve">n jeden spoj autobusovej linky podľa schváleného cestovného poriadku;  </w:t>
      </w:r>
    </w:p>
    <w:p w14:paraId="262812D5" w14:textId="77777777"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sz w:val="22"/>
          <w:szCs w:val="22"/>
        </w:rPr>
      </w:pPr>
      <w:r>
        <w:rPr>
          <w:rFonts w:ascii="Calibri" w:eastAsia="Calibri" w:hAnsi="Calibri" w:cs="Calibri"/>
          <w:sz w:val="22"/>
          <w:szCs w:val="22"/>
        </w:rPr>
        <w:t>Dopravca poruší niektorú povinnosť zo Zmluvy alebo jej príloh a/alebo zo Zmluvy medzi Dopravcom a Organizátorom alebo jej príloh opakovane -   dvakrát v priebehu šiestich po sebe nasle</w:t>
      </w:r>
      <w:r>
        <w:rPr>
          <w:rFonts w:ascii="Calibri" w:eastAsia="Calibri" w:hAnsi="Calibri" w:cs="Calibri"/>
          <w:sz w:val="22"/>
          <w:szCs w:val="22"/>
        </w:rPr>
        <w:t xml:space="preserve">dujúcich mesiacov; </w:t>
      </w:r>
    </w:p>
    <w:p w14:paraId="6A674949" w14:textId="77777777"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sz w:val="22"/>
          <w:szCs w:val="22"/>
        </w:rPr>
      </w:pPr>
      <w:r>
        <w:rPr>
          <w:rFonts w:ascii="Calibri" w:eastAsia="Calibri" w:hAnsi="Calibri" w:cs="Calibri"/>
          <w:sz w:val="22"/>
          <w:szCs w:val="22"/>
        </w:rPr>
        <w:t xml:space="preserve">Dopravca napriek výzve Objednávateľa a/alebo Organizátora nezjedná nápravu porušenia povinnosti v lehote určenej Objednávateľom a/alebo Organizátorom;  </w:t>
      </w:r>
    </w:p>
    <w:p w14:paraId="17737743" w14:textId="5F216120" w:rsidR="00C42294" w:rsidRDefault="00972AD3">
      <w:pPr>
        <w:widowControl w:val="0"/>
        <w:numPr>
          <w:ilvl w:val="0"/>
          <w:numId w:val="33"/>
        </w:numPr>
        <w:pBdr>
          <w:top w:val="nil"/>
          <w:left w:val="nil"/>
          <w:bottom w:val="nil"/>
          <w:right w:val="nil"/>
          <w:between w:val="nil"/>
        </w:pBdr>
        <w:tabs>
          <w:tab w:val="left" w:pos="708"/>
        </w:tabs>
        <w:spacing w:before="120" w:after="120" w:line="276" w:lineRule="auto"/>
        <w:ind w:left="1276" w:hanging="425"/>
        <w:rPr>
          <w:rFonts w:ascii="Calibri" w:eastAsia="Calibri" w:hAnsi="Calibri" w:cs="Calibri"/>
          <w:sz w:val="22"/>
          <w:szCs w:val="22"/>
        </w:rPr>
      </w:pPr>
      <w:r>
        <w:rPr>
          <w:rFonts w:ascii="Calibri" w:eastAsia="Calibri" w:hAnsi="Calibri" w:cs="Calibri"/>
          <w:sz w:val="22"/>
          <w:szCs w:val="22"/>
        </w:rPr>
        <w:t xml:space="preserve">Dopravca poruší niektorú z povinností, ktorá pre neho vyplýva z bodu 5.8 </w:t>
      </w:r>
      <w:del w:id="1114" w:author="Autor" w:date="2021-09-03T21:28:00Z">
        <w:r w:rsidR="00942B7F">
          <w:rPr>
            <w:rFonts w:ascii="Calibri" w:eastAsia="Calibri" w:hAnsi="Calibri" w:cs="Calibri"/>
            <w:sz w:val="22"/>
            <w:szCs w:val="22"/>
          </w:rPr>
          <w:delText xml:space="preserve"> Zmluvy a/alebo z Článku 6  </w:delText>
        </w:r>
      </w:del>
      <w:r>
        <w:rPr>
          <w:rFonts w:ascii="Calibri" w:eastAsia="Calibri" w:hAnsi="Calibri" w:cs="Calibri"/>
          <w:sz w:val="22"/>
          <w:szCs w:val="22"/>
        </w:rPr>
        <w:t xml:space="preserve">Zmluvy a/alebo z  Článku 7 Zmluvy a/alebo z Článku 11 Zmluvy a/alebo z Článku 13 Zmluvy; </w:t>
      </w:r>
    </w:p>
    <w:p w14:paraId="43B2F931" w14:textId="77777777" w:rsidR="00C42294" w:rsidRDefault="00972AD3">
      <w:pPr>
        <w:widowControl w:val="0"/>
        <w:numPr>
          <w:ilvl w:val="0"/>
          <w:numId w:val="33"/>
        </w:numPr>
        <w:pBdr>
          <w:top w:val="nil"/>
          <w:left w:val="nil"/>
          <w:bottom w:val="nil"/>
          <w:right w:val="nil"/>
          <w:between w:val="nil"/>
        </w:pBdr>
        <w:tabs>
          <w:tab w:val="left" w:pos="708"/>
        </w:tabs>
        <w:spacing w:after="240" w:line="276" w:lineRule="auto"/>
        <w:ind w:left="1276" w:hanging="425"/>
        <w:rPr>
          <w:rFonts w:ascii="Calibri" w:eastAsia="Calibri" w:hAnsi="Calibri" w:cs="Calibri"/>
          <w:sz w:val="22"/>
          <w:szCs w:val="22"/>
        </w:rPr>
      </w:pPr>
      <w:r>
        <w:rPr>
          <w:rFonts w:ascii="Calibri" w:eastAsia="Calibri" w:hAnsi="Calibri" w:cs="Calibri"/>
          <w:sz w:val="22"/>
          <w:szCs w:val="22"/>
        </w:rPr>
        <w:t>ďalšie porušenia povinnosti Dopravcu, ktoré označuje táto Zmluva za podstatné  alebo z ktorýc</w:t>
      </w:r>
      <w:r>
        <w:rPr>
          <w:rFonts w:ascii="Calibri" w:eastAsia="Calibri" w:hAnsi="Calibri" w:cs="Calibri"/>
          <w:sz w:val="22"/>
          <w:szCs w:val="22"/>
        </w:rPr>
        <w:t xml:space="preserve">h povahy vyplýva, že sú pre plnenie tejto Zmluvy podstatné.  </w:t>
      </w:r>
    </w:p>
    <w:p w14:paraId="440E9AF3" w14:textId="77777777" w:rsidR="00C42294" w:rsidRDefault="00972AD3">
      <w:pPr>
        <w:widowControl w:val="0"/>
        <w:numPr>
          <w:ilvl w:val="1"/>
          <w:numId w:val="3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 xml:space="preserve">Objednávateľ </w:t>
      </w:r>
      <w:r>
        <w:rPr>
          <w:rFonts w:ascii="Calibri" w:eastAsia="Calibri" w:hAnsi="Calibri" w:cs="Calibri"/>
          <w:color w:val="000000"/>
          <w:sz w:val="22"/>
          <w:szCs w:val="22"/>
        </w:rPr>
        <w:t xml:space="preserve">je oprávnený písomne </w:t>
      </w:r>
      <w:r>
        <w:rPr>
          <w:rFonts w:ascii="Calibri" w:eastAsia="Calibri" w:hAnsi="Calibri" w:cs="Calibri"/>
          <w:b/>
          <w:color w:val="000000"/>
          <w:sz w:val="22"/>
          <w:szCs w:val="22"/>
        </w:rPr>
        <w:t>vypovedať</w:t>
      </w:r>
      <w:r>
        <w:rPr>
          <w:rFonts w:ascii="Calibri" w:eastAsia="Calibri" w:hAnsi="Calibri" w:cs="Calibri"/>
          <w:color w:val="000000"/>
          <w:sz w:val="22"/>
          <w:szCs w:val="22"/>
        </w:rPr>
        <w:t xml:space="preserve"> túto Zmluvu z nasledujúcich dôvodov: </w:t>
      </w:r>
    </w:p>
    <w:p w14:paraId="7F5B476C" w14:textId="77777777" w:rsidR="00C42294" w:rsidRDefault="00972AD3">
      <w:pPr>
        <w:widowControl w:val="0"/>
        <w:numPr>
          <w:ilvl w:val="0"/>
          <w:numId w:val="23"/>
        </w:numPr>
        <w:spacing w:after="120" w:line="276" w:lineRule="auto"/>
        <w:ind w:left="1276" w:hanging="357"/>
        <w:rPr>
          <w:rFonts w:ascii="Calibri" w:eastAsia="Calibri" w:hAnsi="Calibri" w:cs="Calibri"/>
          <w:sz w:val="22"/>
          <w:szCs w:val="22"/>
        </w:rPr>
      </w:pPr>
      <w:r>
        <w:rPr>
          <w:rFonts w:ascii="Calibri" w:eastAsia="Calibri" w:hAnsi="Calibri" w:cs="Calibri"/>
          <w:sz w:val="22"/>
          <w:szCs w:val="22"/>
        </w:rPr>
        <w:t xml:space="preserve">v prípade, ak úhrn zmluvných pokút podľa Článku 12  Zmluvy dosiahne hranicu polovice z výšky Bankovej záruky stanovenej v bode 13.2  Zmluvy; </w:t>
      </w:r>
    </w:p>
    <w:p w14:paraId="6BCFF0B2" w14:textId="77777777" w:rsidR="00C42294" w:rsidRDefault="00972AD3">
      <w:pPr>
        <w:widowControl w:val="0"/>
        <w:numPr>
          <w:ilvl w:val="0"/>
          <w:numId w:val="23"/>
        </w:numPr>
        <w:spacing w:after="120" w:line="276" w:lineRule="auto"/>
        <w:ind w:left="1276" w:hanging="357"/>
        <w:rPr>
          <w:rFonts w:ascii="Calibri" w:eastAsia="Calibri" w:hAnsi="Calibri" w:cs="Calibri"/>
          <w:sz w:val="22"/>
          <w:szCs w:val="22"/>
        </w:rPr>
      </w:pPr>
      <w:r>
        <w:rPr>
          <w:rFonts w:ascii="Calibri" w:eastAsia="Calibri" w:hAnsi="Calibri" w:cs="Calibri"/>
          <w:sz w:val="22"/>
          <w:szCs w:val="22"/>
        </w:rPr>
        <w:t>v prípade, ak  dôjde k nahradeniu  Dopravcu  iným  právnym subjektom v rozpore  s § 18  zákona č. 343/2015 Z. z. o</w:t>
      </w:r>
      <w:r>
        <w:rPr>
          <w:rFonts w:ascii="Calibri" w:eastAsia="Calibri" w:hAnsi="Calibri" w:cs="Calibri"/>
          <w:sz w:val="22"/>
          <w:szCs w:val="22"/>
        </w:rPr>
        <w:t> verejnom obstarávaní a o zmene a doplnení niektorých zákonov v znení neskorších predpisov;</w:t>
      </w:r>
    </w:p>
    <w:p w14:paraId="2351BD40" w14:textId="77777777" w:rsidR="00C42294" w:rsidRDefault="00972AD3">
      <w:pPr>
        <w:widowControl w:val="0"/>
        <w:numPr>
          <w:ilvl w:val="0"/>
          <w:numId w:val="23"/>
        </w:numPr>
        <w:spacing w:after="120" w:line="276" w:lineRule="auto"/>
        <w:ind w:left="1276"/>
        <w:rPr>
          <w:rFonts w:ascii="Calibri" w:eastAsia="Calibri" w:hAnsi="Calibri" w:cs="Calibri"/>
          <w:sz w:val="22"/>
          <w:szCs w:val="22"/>
        </w:rPr>
      </w:pPr>
      <w:r>
        <w:rPr>
          <w:rFonts w:ascii="Calibri" w:eastAsia="Calibri" w:hAnsi="Calibri" w:cs="Calibri"/>
          <w:sz w:val="22"/>
          <w:szCs w:val="22"/>
        </w:rPr>
        <w:t xml:space="preserve">v prípade, ak Dopravca podstatne poruší Zmluvu a/alebo Zmluvu medzi Dopravcom a Organizátorom a nezjedná nápravu na základe písomnej výzvy Objednávateľa a v lehote </w:t>
      </w:r>
      <w:r>
        <w:rPr>
          <w:rFonts w:ascii="Calibri" w:eastAsia="Calibri" w:hAnsi="Calibri" w:cs="Calibri"/>
          <w:sz w:val="22"/>
          <w:szCs w:val="22"/>
        </w:rPr>
        <w:t xml:space="preserve">nej určenej, hoci bol v tejto výzve upozornený na možnosť vypovedania Zmluvy. </w:t>
      </w:r>
    </w:p>
    <w:p w14:paraId="11D5F8F9" w14:textId="77777777" w:rsidR="00C42294" w:rsidRDefault="00972AD3">
      <w:pPr>
        <w:widowControl w:val="0"/>
        <w:tabs>
          <w:tab w:val="left" w:pos="708"/>
        </w:tabs>
        <w:spacing w:after="240" w:line="276" w:lineRule="auto"/>
        <w:ind w:left="709"/>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Objednávateľom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 xml:space="preserve">kalendárnych mesiacov </w:t>
      </w:r>
      <w:r>
        <w:rPr>
          <w:rFonts w:ascii="Calibri" w:eastAsia="Calibri" w:hAnsi="Calibri" w:cs="Calibri"/>
          <w:sz w:val="22"/>
          <w:szCs w:val="22"/>
        </w:rPr>
        <w:t>a začína plynúť prvým dňom mesiaca bezprostredne nasledujúceho po mesiaci, v k</w:t>
      </w:r>
      <w:r>
        <w:rPr>
          <w:rFonts w:ascii="Calibri" w:eastAsia="Calibri" w:hAnsi="Calibri" w:cs="Calibri"/>
          <w:sz w:val="22"/>
          <w:szCs w:val="22"/>
        </w:rPr>
        <w:t xml:space="preserve">torom bola výpoveď doručená Dopravcovi. </w:t>
      </w:r>
    </w:p>
    <w:p w14:paraId="58BD2F30" w14:textId="77777777" w:rsidR="00C42294" w:rsidRDefault="00972AD3">
      <w:pPr>
        <w:widowControl w:val="0"/>
        <w:numPr>
          <w:ilvl w:val="1"/>
          <w:numId w:val="3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 xml:space="preserve">Dopravca </w:t>
      </w:r>
      <w:r>
        <w:rPr>
          <w:rFonts w:ascii="Calibri" w:eastAsia="Calibri" w:hAnsi="Calibri" w:cs="Calibri"/>
          <w:color w:val="000000"/>
          <w:sz w:val="22"/>
          <w:szCs w:val="22"/>
        </w:rPr>
        <w:t xml:space="preserve">je oprávnený písomne </w:t>
      </w:r>
      <w:r>
        <w:rPr>
          <w:rFonts w:ascii="Calibri" w:eastAsia="Calibri" w:hAnsi="Calibri" w:cs="Calibri"/>
          <w:b/>
          <w:color w:val="000000"/>
          <w:sz w:val="22"/>
          <w:szCs w:val="22"/>
        </w:rPr>
        <w:t>vypovedať</w:t>
      </w:r>
      <w:r>
        <w:rPr>
          <w:rFonts w:ascii="Calibri" w:eastAsia="Calibri" w:hAnsi="Calibri" w:cs="Calibri"/>
          <w:color w:val="000000"/>
          <w:sz w:val="22"/>
          <w:szCs w:val="22"/>
        </w:rPr>
        <w:t xml:space="preserve"> túto Zmluvu z nasledujúcich dôvodov: </w:t>
      </w:r>
    </w:p>
    <w:p w14:paraId="6CC83042" w14:textId="1E97FD4A" w:rsidR="00C42294" w:rsidRDefault="00972AD3">
      <w:pPr>
        <w:widowControl w:val="0"/>
        <w:numPr>
          <w:ilvl w:val="0"/>
          <w:numId w:val="21"/>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v prípade, ak je Objednávateľ v omeškaní s úhradou </w:t>
      </w:r>
      <w:del w:id="1115" w:author="Autor" w:date="2021-09-03T21:28:00Z">
        <w:r w:rsidR="00942B7F">
          <w:rPr>
            <w:rFonts w:ascii="Calibri" w:eastAsia="Calibri" w:hAnsi="Calibri" w:cs="Calibri"/>
            <w:color w:val="000000"/>
            <w:sz w:val="22"/>
            <w:szCs w:val="22"/>
          </w:rPr>
          <w:delText>Doplatku, ktorý má podobu</w:delText>
        </w:r>
      </w:del>
      <w:r>
        <w:rPr>
          <w:rFonts w:ascii="Calibri" w:eastAsia="Calibri" w:hAnsi="Calibri" w:cs="Calibri"/>
          <w:color w:val="000000"/>
          <w:sz w:val="22"/>
          <w:szCs w:val="22"/>
        </w:rPr>
        <w:t xml:space="preserve"> nedoplatku Objednávateľa, o viac ako 90 kalendárnych dní po lehote splatnosti</w:t>
      </w:r>
      <w:r>
        <w:rPr>
          <w:rFonts w:ascii="Calibri" w:eastAsia="Calibri" w:hAnsi="Calibri" w:cs="Calibri"/>
          <w:sz w:val="22"/>
          <w:szCs w:val="22"/>
        </w:rPr>
        <w:t>;</w:t>
      </w:r>
    </w:p>
    <w:p w14:paraId="56F03C6D" w14:textId="77777777" w:rsidR="00C42294" w:rsidRDefault="00972AD3">
      <w:pPr>
        <w:widowControl w:val="0"/>
        <w:numPr>
          <w:ilvl w:val="0"/>
          <w:numId w:val="21"/>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v príp</w:t>
      </w:r>
      <w:r>
        <w:rPr>
          <w:rFonts w:ascii="Calibri" w:eastAsia="Calibri" w:hAnsi="Calibri" w:cs="Calibri"/>
          <w:sz w:val="22"/>
          <w:szCs w:val="22"/>
        </w:rPr>
        <w:t xml:space="preserve">ade, ak Objednávateľ v rozpore s touto Zmluvou zmenil rozsah </w:t>
      </w:r>
      <w:r>
        <w:rPr>
          <w:rFonts w:ascii="Calibri" w:eastAsia="Calibri" w:hAnsi="Calibri" w:cs="Calibri"/>
          <w:color w:val="000000"/>
          <w:sz w:val="22"/>
          <w:szCs w:val="22"/>
        </w:rPr>
        <w:t>poskytovania Služby oproti Východiskové</w:t>
      </w:r>
      <w:r>
        <w:rPr>
          <w:rFonts w:ascii="Calibri" w:eastAsia="Calibri" w:hAnsi="Calibri" w:cs="Calibri"/>
          <w:sz w:val="22"/>
          <w:szCs w:val="22"/>
        </w:rPr>
        <w:t xml:space="preserve">mu rozsahu Služby. </w:t>
      </w:r>
    </w:p>
    <w:p w14:paraId="594B0387" w14:textId="77777777" w:rsidR="00C42294" w:rsidRDefault="00972AD3">
      <w:pPr>
        <w:widowControl w:val="0"/>
        <w:tabs>
          <w:tab w:val="left" w:pos="708"/>
        </w:tabs>
        <w:spacing w:after="240" w:line="276" w:lineRule="auto"/>
        <w:ind w:left="709"/>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Dopravcom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kalendárnych mesiacov</w:t>
      </w:r>
      <w:r>
        <w:rPr>
          <w:rFonts w:ascii="Calibri" w:eastAsia="Calibri" w:hAnsi="Calibri" w:cs="Calibri"/>
          <w:sz w:val="22"/>
          <w:szCs w:val="22"/>
        </w:rPr>
        <w:t xml:space="preserve"> a začína plynúť prvým dňom mesiaca bezprostredne nasledujúceho po mesiaci, v ktorom bola výpoveď doručená Objednávateľovi.</w:t>
      </w:r>
    </w:p>
    <w:p w14:paraId="2DD33B65" w14:textId="659BCA6B" w:rsidR="00C42294" w:rsidRDefault="00972AD3">
      <w:pPr>
        <w:widowControl w:val="0"/>
        <w:numPr>
          <w:ilvl w:val="1"/>
          <w:numId w:val="35"/>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Objednávateľ</w:t>
      </w:r>
      <w:r>
        <w:rPr>
          <w:rFonts w:ascii="Calibri" w:eastAsia="Calibri" w:hAnsi="Calibri" w:cs="Calibri"/>
          <w:color w:val="000000"/>
          <w:sz w:val="22"/>
          <w:szCs w:val="22"/>
        </w:rPr>
        <w:t xml:space="preserve"> je oprávnený písomne </w:t>
      </w:r>
      <w:r>
        <w:rPr>
          <w:rFonts w:ascii="Calibri" w:eastAsia="Calibri" w:hAnsi="Calibri" w:cs="Calibri"/>
          <w:b/>
          <w:color w:val="000000"/>
          <w:sz w:val="22"/>
          <w:szCs w:val="22"/>
        </w:rPr>
        <w:t xml:space="preserve">odstúpiť </w:t>
      </w:r>
      <w:r>
        <w:rPr>
          <w:rFonts w:ascii="Calibri" w:eastAsia="Calibri" w:hAnsi="Calibri" w:cs="Calibri"/>
          <w:color w:val="000000"/>
          <w:sz w:val="22"/>
          <w:szCs w:val="22"/>
        </w:rPr>
        <w:t xml:space="preserve">od tejto Zmluvy z týchto dôvodov: </w:t>
      </w:r>
    </w:p>
    <w:p w14:paraId="1B9A5401" w14:textId="77777777" w:rsidR="00C42294" w:rsidRDefault="00972AD3">
      <w:pPr>
        <w:numPr>
          <w:ilvl w:val="0"/>
          <w:numId w:val="27"/>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je splnený niektorý z dôvodov na odstúpenie od zmluvy podľa § 19 zákona č. 343/2015 Z. z. o verejnom obstarávaní a o zmene a doplnení niektorých zákonov v znení neskorších predpisov;</w:t>
      </w:r>
    </w:p>
    <w:p w14:paraId="0A957AB1" w14:textId="77777777" w:rsidR="00C42294" w:rsidRDefault="00972AD3">
      <w:pPr>
        <w:numPr>
          <w:ilvl w:val="0"/>
          <w:numId w:val="27"/>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je splnený niektorý z dôvodov na odstúpenie od zmluvy podľa ustanovení zá</w:t>
      </w:r>
      <w:r>
        <w:rPr>
          <w:rFonts w:ascii="Calibri" w:eastAsia="Calibri" w:hAnsi="Calibri" w:cs="Calibri"/>
          <w:color w:val="000000"/>
          <w:sz w:val="22"/>
          <w:szCs w:val="22"/>
        </w:rPr>
        <w:t xml:space="preserve">kona č. 315/2016 Z. z. o registri partnerov verejného sektora v znení neskorších predpisov; </w:t>
      </w:r>
    </w:p>
    <w:p w14:paraId="239080FD" w14:textId="77777777" w:rsidR="00C42294" w:rsidRDefault="00972AD3">
      <w:pPr>
        <w:numPr>
          <w:ilvl w:val="0"/>
          <w:numId w:val="27"/>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stratil spôsobilosť vyžadovanú zákonom č. 56/2012 Z. z. o cestnej doprave v znení neskorších predpisov alebo spôsobilosť vyžadovanú zákonom č. 343/2015 Z.</w:t>
      </w:r>
      <w:r>
        <w:rPr>
          <w:rFonts w:ascii="Calibri" w:eastAsia="Calibri" w:hAnsi="Calibri" w:cs="Calibri"/>
          <w:color w:val="000000"/>
          <w:sz w:val="22"/>
          <w:szCs w:val="22"/>
        </w:rPr>
        <w:t xml:space="preserve"> z. o verejnom obstarávaní a o zmene a doplnení niektorých zákonov, alebo stratil iné právne alebo vecné predpoklady na riadne plnenie tejto Zmluvy, </w:t>
      </w:r>
    </w:p>
    <w:p w14:paraId="79B13596" w14:textId="77777777" w:rsidR="00C42294" w:rsidRDefault="00972AD3">
      <w:pPr>
        <w:numPr>
          <w:ilvl w:val="0"/>
          <w:numId w:val="27"/>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 xml:space="preserve">Dopravca podstatne poruší Zmluvu a/alebo Zmluvu medzi Dopravcom a Organizátorom.  </w:t>
      </w:r>
    </w:p>
    <w:p w14:paraId="1E61A6DE" w14:textId="77777777" w:rsidR="00C42294" w:rsidRDefault="00972AD3">
      <w:pPr>
        <w:numPr>
          <w:ilvl w:val="0"/>
          <w:numId w:val="27"/>
        </w:numPr>
        <w:pBdr>
          <w:top w:val="nil"/>
          <w:left w:val="nil"/>
          <w:bottom w:val="nil"/>
          <w:right w:val="nil"/>
          <w:between w:val="nil"/>
        </w:pBdr>
        <w:spacing w:after="240" w:line="276" w:lineRule="auto"/>
        <w:ind w:left="1276" w:hanging="284"/>
        <w:rPr>
          <w:rFonts w:ascii="Calibri" w:eastAsia="Calibri" w:hAnsi="Calibri" w:cs="Calibri"/>
          <w:color w:val="000000"/>
          <w:sz w:val="22"/>
          <w:szCs w:val="22"/>
        </w:rPr>
      </w:pPr>
      <w:r>
        <w:rPr>
          <w:rFonts w:ascii="Calibri" w:eastAsia="Calibri" w:hAnsi="Calibri" w:cs="Calibri"/>
          <w:color w:val="000000"/>
          <w:sz w:val="22"/>
          <w:szCs w:val="22"/>
        </w:rPr>
        <w:t>z iných zákonných dôvod</w:t>
      </w:r>
      <w:r>
        <w:rPr>
          <w:rFonts w:ascii="Calibri" w:eastAsia="Calibri" w:hAnsi="Calibri" w:cs="Calibri"/>
          <w:color w:val="000000"/>
          <w:sz w:val="22"/>
          <w:szCs w:val="22"/>
        </w:rPr>
        <w:t xml:space="preserve">ov. </w:t>
      </w:r>
    </w:p>
    <w:p w14:paraId="234B515E"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16</w:t>
      </w:r>
    </w:p>
    <w:p w14:paraId="1B7D37E7" w14:textId="77777777" w:rsidR="00C42294" w:rsidRDefault="00972AD3">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PRAVIDLÁ PRE ZMENU ZMLUVY </w:t>
      </w:r>
    </w:p>
    <w:p w14:paraId="2DD6479A" w14:textId="24B15220" w:rsidR="00C42294" w:rsidRDefault="00972AD3">
      <w:pPr>
        <w:numPr>
          <w:ilvl w:val="1"/>
          <w:numId w:val="3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w:t>
      </w:r>
      <w:r>
        <w:rPr>
          <w:rFonts w:ascii="Calibri" w:eastAsia="Calibri" w:hAnsi="Calibri" w:cs="Calibri"/>
          <w:color w:val="000000"/>
          <w:sz w:val="22"/>
          <w:szCs w:val="22"/>
        </w:rPr>
        <w:t xml:space="preserve">podmienkou súladu dodatku s § 18 zákona č. 343/2015 Z. z. o verejnom obstarávaní a o zmene a doplnení niektorých zákonov. </w:t>
      </w:r>
    </w:p>
    <w:p w14:paraId="108598A5" w14:textId="41A854A4" w:rsidR="00C42294" w:rsidRDefault="00972AD3">
      <w:pPr>
        <w:numPr>
          <w:ilvl w:val="1"/>
          <w:numId w:val="38"/>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Len formou dodatku k tejto Zmluve je možné dohodnúť: </w:t>
      </w:r>
    </w:p>
    <w:p w14:paraId="703DA02B" w14:textId="77777777" w:rsidR="00C42294" w:rsidRDefault="00972AD3">
      <w:pPr>
        <w:numPr>
          <w:ilvl w:val="0"/>
          <w:numId w:val="31"/>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zmenu rozsahu Služby podľa bodu 5.15 Zmluvy </w:t>
      </w:r>
    </w:p>
    <w:p w14:paraId="07369499" w14:textId="77777777" w:rsidR="00C42294" w:rsidRDefault="00972AD3">
      <w:pPr>
        <w:numPr>
          <w:ilvl w:val="0"/>
          <w:numId w:val="31"/>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sz w:val="22"/>
          <w:szCs w:val="22"/>
        </w:rPr>
        <w:t>menu Prílohy č.  4 - Technické a prevádzkové štandardy spolu so Sadzobníkom zmluvným pokút za ich porušenie</w:t>
      </w:r>
    </w:p>
    <w:p w14:paraId="53EF788A" w14:textId="77777777" w:rsidR="00C42294" w:rsidRDefault="00972AD3">
      <w:pPr>
        <w:numPr>
          <w:ilvl w:val="0"/>
          <w:numId w:val="3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zmena na strane Dopravcu z dôvodu právneho nástupníctva</w:t>
      </w:r>
    </w:p>
    <w:p w14:paraId="24F02080" w14:textId="1D31517F" w:rsidR="00C42294" w:rsidRDefault="00972AD3">
      <w:pPr>
        <w:numPr>
          <w:ilvl w:val="0"/>
          <w:numId w:val="31"/>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Príloh</w:t>
      </w:r>
      <w:del w:id="1116" w:author="Autor" w:date="2021-09-03T21:28:00Z">
        <w:r w:rsidR="00942B7F">
          <w:rPr>
            <w:rFonts w:ascii="Calibri" w:eastAsia="Calibri" w:hAnsi="Calibri" w:cs="Calibri"/>
            <w:sz w:val="22"/>
            <w:szCs w:val="22"/>
          </w:rPr>
          <w:delText>u</w:delText>
        </w:r>
      </w:del>
      <w:ins w:id="1117" w:author="Autor" w:date="2021-09-03T21:28:00Z">
        <w:r>
          <w:rPr>
            <w:rFonts w:ascii="Calibri" w:eastAsia="Calibri" w:hAnsi="Calibri" w:cs="Calibri"/>
            <w:sz w:val="22"/>
            <w:szCs w:val="22"/>
          </w:rPr>
          <w:t>y</w:t>
        </w:r>
      </w:ins>
      <w:r>
        <w:rPr>
          <w:rFonts w:ascii="Calibri" w:eastAsia="Calibri" w:hAnsi="Calibri" w:cs="Calibri"/>
          <w:sz w:val="22"/>
          <w:szCs w:val="22"/>
        </w:rPr>
        <w:t xml:space="preserve"> č.  8 - Zoznam subdodávateľov</w:t>
      </w:r>
    </w:p>
    <w:p w14:paraId="081040D1" w14:textId="77777777" w:rsidR="00CE1DE2" w:rsidRDefault="00942B7F" w:rsidP="00972AD3">
      <w:pPr>
        <w:numPr>
          <w:ilvl w:val="0"/>
          <w:numId w:val="46"/>
        </w:numPr>
        <w:pBdr>
          <w:top w:val="nil"/>
          <w:left w:val="nil"/>
          <w:bottom w:val="nil"/>
          <w:right w:val="nil"/>
          <w:between w:val="nil"/>
        </w:pBdr>
        <w:spacing w:line="276" w:lineRule="auto"/>
        <w:ind w:left="1276" w:hanging="425"/>
        <w:rPr>
          <w:del w:id="1118" w:author="Autor" w:date="2021-09-03T21:28:00Z"/>
          <w:rFonts w:ascii="Calibri" w:eastAsia="Calibri" w:hAnsi="Calibri" w:cs="Calibri"/>
          <w:sz w:val="22"/>
          <w:szCs w:val="22"/>
        </w:rPr>
      </w:pPr>
      <w:del w:id="1119" w:author="Autor" w:date="2021-09-03T21:28:00Z">
        <w:r>
          <w:rPr>
            <w:rFonts w:ascii="Calibri" w:eastAsia="Calibri" w:hAnsi="Calibri" w:cs="Calibri"/>
            <w:sz w:val="22"/>
            <w:szCs w:val="22"/>
          </w:rPr>
          <w:delText>zmenu Zmluvy alebo úpravu štvrťročného zúčtovania z dôvodu aktualizácie zmluvnej ceny podľa bodu 6.2 Zmluvy</w:delText>
        </w:r>
      </w:del>
    </w:p>
    <w:p w14:paraId="2B1B843A" w14:textId="77777777" w:rsidR="00C42294" w:rsidRDefault="00972AD3">
      <w:pPr>
        <w:numPr>
          <w:ilvl w:val="0"/>
          <w:numId w:val="31"/>
        </w:numPr>
        <w:pBdr>
          <w:top w:val="nil"/>
          <w:left w:val="nil"/>
          <w:bottom w:val="nil"/>
          <w:right w:val="nil"/>
          <w:between w:val="nil"/>
        </w:pBdr>
        <w:spacing w:after="20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iné nepredvídateľné zmeny. </w:t>
      </w:r>
    </w:p>
    <w:p w14:paraId="59AC619C" w14:textId="77777777" w:rsidR="00C42294" w:rsidRDefault="00972AD3">
      <w:pPr>
        <w:spacing w:line="240" w:lineRule="auto"/>
        <w:jc w:val="center"/>
        <w:rPr>
          <w:rFonts w:ascii="Calibri" w:eastAsia="Calibri" w:hAnsi="Calibri" w:cs="Calibri"/>
          <w:b/>
          <w:sz w:val="22"/>
          <w:szCs w:val="22"/>
        </w:rPr>
      </w:pPr>
      <w:r>
        <w:rPr>
          <w:rFonts w:ascii="Calibri" w:eastAsia="Calibri" w:hAnsi="Calibri" w:cs="Calibri"/>
          <w:b/>
          <w:sz w:val="22"/>
          <w:szCs w:val="22"/>
        </w:rPr>
        <w:t>Článok 17</w:t>
      </w:r>
    </w:p>
    <w:p w14:paraId="452994E2" w14:textId="77777777" w:rsidR="00C42294" w:rsidRDefault="00972AD3">
      <w:pPr>
        <w:spacing w:after="240" w:line="276" w:lineRule="auto"/>
        <w:jc w:val="center"/>
        <w:rPr>
          <w:rFonts w:ascii="Calibri" w:eastAsia="Calibri" w:hAnsi="Calibri" w:cs="Calibri"/>
          <w:b/>
          <w:sz w:val="22"/>
          <w:szCs w:val="22"/>
        </w:rPr>
      </w:pPr>
      <w:r>
        <w:rPr>
          <w:rFonts w:ascii="Calibri" w:eastAsia="Calibri" w:hAnsi="Calibri" w:cs="Calibri"/>
          <w:b/>
          <w:sz w:val="22"/>
          <w:szCs w:val="22"/>
        </w:rPr>
        <w:t>Mimoriadna situácia</w:t>
      </w:r>
    </w:p>
    <w:p w14:paraId="67417B90" w14:textId="71C3E833" w:rsidR="00C42294" w:rsidRDefault="00972AD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čase vyhlásenej mimoriadnej situácie, núdzového stavu alebo výnimočného stavu alebo počas trvania opatrení prijatých za účelom  zamedzenia šírenia  prenosného ochorenia COVID-19 alebo obdobného prenosného respiračného ochorenia, plat</w:t>
      </w:r>
      <w:r>
        <w:rPr>
          <w:rFonts w:ascii="Calibri" w:eastAsia="Calibri" w:hAnsi="Calibri" w:cs="Calibri"/>
          <w:color w:val="000000"/>
          <w:sz w:val="22"/>
          <w:szCs w:val="22"/>
        </w:rPr>
        <w:t xml:space="preserve">ia ustanovenia Zmluvy a jej príloh  s odchýlkami uvedenými v bodoch 17.2 až 17.4 Zmluvy.  </w:t>
      </w:r>
    </w:p>
    <w:p w14:paraId="562E3EDE" w14:textId="03AFD774" w:rsidR="00C42294" w:rsidRDefault="00972AD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počas mimoriadnej situácie, núdzového stavu alebo výnimočného stavu alebo počas trvania opatrení prijatých za účelom zamedzenia šírenia</w:t>
      </w:r>
      <w:r>
        <w:rPr>
          <w:rFonts w:ascii="Calibri" w:eastAsia="Calibri" w:hAnsi="Calibri" w:cs="Calibri"/>
          <w:color w:val="000000"/>
          <w:sz w:val="22"/>
          <w:szCs w:val="22"/>
        </w:rPr>
        <w:t xml:space="preserve">  prenosného ochorenia COVID-19 alebo obdobného prenosného respiračného ochorenia (ďalej len “mimoriadna situácia”) je Objednávateľ oprávnený operatívne nariadiť Dopravcovi zmeny voči bežnému režimu poskytovania Služby (napr. prázdninový režim, sobotňajší,</w:t>
      </w:r>
      <w:r>
        <w:rPr>
          <w:rFonts w:ascii="Calibri" w:eastAsia="Calibri" w:hAnsi="Calibri" w:cs="Calibri"/>
          <w:color w:val="000000"/>
          <w:sz w:val="22"/>
          <w:szCs w:val="22"/>
        </w:rPr>
        <w:t xml:space="preserve"> nedeľný  alebo iný Objednávateľom stanovený režim cestovných poriadkov) a Dopravca sa zaväzuje  poskytovať Službu podľa takto nariadených operatívnych zmien od dátumu platnosti požadovanom Objednávateľom.  </w:t>
      </w:r>
    </w:p>
    <w:p w14:paraId="472EB8A5" w14:textId="0BE9386A" w:rsidR="00C42294" w:rsidRDefault="00972AD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zmeny zavedené pod</w:t>
      </w:r>
      <w:r>
        <w:rPr>
          <w:rFonts w:ascii="Calibri" w:eastAsia="Calibri" w:hAnsi="Calibri" w:cs="Calibri"/>
          <w:color w:val="000000"/>
          <w:sz w:val="22"/>
          <w:szCs w:val="22"/>
        </w:rPr>
        <w:t>ľa bodu 17.2 tohto článku Zmluvy sa nepovažujú za zmeny v rozsahu poskytovania Služby podľa bodov 5.4 a 5.6 Zmluvy a teda rozsah zmien zavedených podľa bodu 17.2 tohto článku Zmluvy sa nezapočítava do zmien rozsahu Služby podľa bodu 5.4 a bodu 5.6 článku 5</w:t>
      </w:r>
      <w:r>
        <w:rPr>
          <w:rFonts w:ascii="Calibri" w:eastAsia="Calibri" w:hAnsi="Calibri" w:cs="Calibri"/>
          <w:color w:val="000000"/>
          <w:sz w:val="22"/>
          <w:szCs w:val="22"/>
        </w:rPr>
        <w:t xml:space="preserve"> Zmluvy, ani sa nepovažuje za porušenie povinnosti Objednávateľa, ak v dôsledku zmien zavedených podľa bodu 17.2 tohto článku Zmluvy Objednávateľ nedodrží Minimálny ročný rozsah Služby a/alebo ak  zníži Východiskový rozsah Služby  o viac ako  15 % oproti V</w:t>
      </w:r>
      <w:r>
        <w:rPr>
          <w:rFonts w:ascii="Calibri" w:eastAsia="Calibri" w:hAnsi="Calibri" w:cs="Calibri"/>
          <w:color w:val="000000"/>
          <w:sz w:val="22"/>
          <w:szCs w:val="22"/>
        </w:rPr>
        <w:t xml:space="preserve">ýchodiskovému rozsahu Služby podľa bodu 5.1 písm. b) Zmluvy.    </w:t>
      </w:r>
    </w:p>
    <w:p w14:paraId="666E5E4B" w14:textId="0D25E1A0" w:rsidR="00C42294" w:rsidRDefault="00972AD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sa dohodli, že v prípade zníženia rozsahu poskytovania Služby z dôvodu vzniku mimoriadnej situácie popísanej v bode 17.1 a 17.2 Zmluvy, budú Dopravcovi za toto obdobie uhradené</w:t>
      </w:r>
      <w:r>
        <w:rPr>
          <w:rFonts w:ascii="Calibri" w:eastAsia="Calibri" w:hAnsi="Calibri" w:cs="Calibri"/>
          <w:color w:val="000000"/>
          <w:sz w:val="22"/>
          <w:szCs w:val="22"/>
        </w:rPr>
        <w:t xml:space="preserve"> nerealizované </w:t>
      </w:r>
      <w:del w:id="1120" w:author="Autor" w:date="2021-09-03T21:28:00Z">
        <w:r w:rsidR="00942B7F">
          <w:rPr>
            <w:rFonts w:ascii="Calibri" w:eastAsia="Calibri" w:hAnsi="Calibri" w:cs="Calibri"/>
            <w:sz w:val="22"/>
            <w:szCs w:val="22"/>
          </w:rPr>
          <w:delText xml:space="preserve">výkonové </w:delText>
        </w:r>
      </w:del>
      <w:r>
        <w:rPr>
          <w:rFonts w:ascii="Calibri" w:eastAsia="Calibri" w:hAnsi="Calibri" w:cs="Calibri"/>
          <w:color w:val="000000"/>
          <w:sz w:val="22"/>
          <w:szCs w:val="22"/>
        </w:rPr>
        <w:t>kilometre oproti bežným cestovným poriadkom rovnakým spôsobom ako Nerealizované spoje</w:t>
      </w:r>
      <w:del w:id="1121" w:author="Autor" w:date="2021-09-03T21:28:00Z">
        <w:r w:rsidR="00942B7F">
          <w:rPr>
            <w:rFonts w:ascii="Calibri" w:eastAsia="Calibri" w:hAnsi="Calibri" w:cs="Calibri"/>
            <w:sz w:val="22"/>
            <w:szCs w:val="22"/>
          </w:rPr>
          <w:delText xml:space="preserve">  podľa bodu 6.6 a</w:delText>
        </w:r>
      </w:del>
      <w:r>
        <w:rPr>
          <w:rFonts w:ascii="Calibri" w:eastAsia="Calibri" w:hAnsi="Calibri" w:cs="Calibri"/>
          <w:color w:val="000000"/>
          <w:sz w:val="22"/>
          <w:szCs w:val="22"/>
        </w:rPr>
        <w:t xml:space="preserve"> 5.14 Zmluvy.</w:t>
      </w:r>
    </w:p>
    <w:p w14:paraId="3324409C" w14:textId="014D6390" w:rsidR="00C42294" w:rsidRDefault="00972AD3">
      <w:pPr>
        <w:numPr>
          <w:ilvl w:val="1"/>
          <w:numId w:val="20"/>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Akékoľvek iné nepredvídateľné situácie, ktoré majú pôvod v dôvodoch vyššej moci, a ktoré budú mať dosah na rozsah poskytovania Služby, budú ri</w:t>
      </w:r>
      <w:r>
        <w:rPr>
          <w:rFonts w:ascii="Calibri" w:eastAsia="Calibri" w:hAnsi="Calibri" w:cs="Calibri"/>
          <w:color w:val="000000"/>
          <w:sz w:val="22"/>
          <w:szCs w:val="22"/>
        </w:rPr>
        <w:t xml:space="preserve">ešené vzájomnou písomnou dohodou zmluvných strán a v súlade s § 18 zákona č. 343/2015 Z. z. o verejnom obstarávaní a o zmene a doplnení niektorých zákonov v znení neskorších predpisov.  </w:t>
      </w:r>
    </w:p>
    <w:p w14:paraId="10CF6097" w14:textId="77777777" w:rsidR="00C42294" w:rsidRDefault="00972AD3">
      <w:pPr>
        <w:spacing w:line="276" w:lineRule="auto"/>
        <w:jc w:val="center"/>
        <w:rPr>
          <w:rFonts w:ascii="Calibri" w:eastAsia="Calibri" w:hAnsi="Calibri" w:cs="Calibri"/>
          <w:b/>
          <w:sz w:val="22"/>
          <w:szCs w:val="22"/>
        </w:rPr>
      </w:pPr>
      <w:r>
        <w:rPr>
          <w:rFonts w:ascii="Calibri" w:eastAsia="Calibri" w:hAnsi="Calibri" w:cs="Calibri"/>
          <w:b/>
          <w:sz w:val="22"/>
          <w:szCs w:val="22"/>
        </w:rPr>
        <w:t xml:space="preserve"> </w:t>
      </w:r>
      <w:r>
        <w:rPr>
          <w:rFonts w:ascii="Calibri" w:eastAsia="Calibri" w:hAnsi="Calibri" w:cs="Calibri"/>
          <w:b/>
          <w:color w:val="000000"/>
          <w:sz w:val="22"/>
          <w:szCs w:val="22"/>
        </w:rPr>
        <w:t>Článok 1</w:t>
      </w:r>
      <w:r>
        <w:rPr>
          <w:rFonts w:ascii="Calibri" w:eastAsia="Calibri" w:hAnsi="Calibri" w:cs="Calibri"/>
          <w:b/>
          <w:sz w:val="22"/>
          <w:szCs w:val="22"/>
        </w:rPr>
        <w:t>8</w:t>
      </w:r>
    </w:p>
    <w:p w14:paraId="7EB93201" w14:textId="77777777" w:rsidR="00C42294" w:rsidRDefault="00972AD3">
      <w:pPr>
        <w:pBdr>
          <w:top w:val="nil"/>
          <w:left w:val="nil"/>
          <w:bottom w:val="nil"/>
          <w:right w:val="nil"/>
          <w:between w:val="nil"/>
        </w:pBdr>
        <w:spacing w:after="240" w:line="276" w:lineRule="auto"/>
        <w:jc w:val="center"/>
        <w:rPr>
          <w:rFonts w:ascii="Calibri" w:eastAsia="Calibri" w:hAnsi="Calibri" w:cs="Calibri"/>
          <w:b/>
          <w:sz w:val="22"/>
          <w:szCs w:val="22"/>
        </w:rPr>
      </w:pPr>
      <w:r>
        <w:rPr>
          <w:rFonts w:ascii="Calibri" w:eastAsia="Calibri" w:hAnsi="Calibri" w:cs="Calibri"/>
          <w:b/>
          <w:sz w:val="22"/>
          <w:szCs w:val="22"/>
        </w:rPr>
        <w:t>VÝNIMKA Z POŽIADAVIEK NA VOZIDLÁ POČAS OBDOBIA PRÍPRAVY NA</w:t>
      </w:r>
      <w:r>
        <w:rPr>
          <w:rFonts w:ascii="Calibri" w:eastAsia="Calibri" w:hAnsi="Calibri" w:cs="Calibri"/>
          <w:b/>
          <w:sz w:val="22"/>
          <w:szCs w:val="22"/>
        </w:rPr>
        <w:t xml:space="preserve"> PLNENIE</w:t>
      </w:r>
    </w:p>
    <w:p w14:paraId="21C05690" w14:textId="10F133C7" w:rsidR="00C42294" w:rsidRDefault="00972AD3">
      <w:pPr>
        <w:numPr>
          <w:ilvl w:val="1"/>
          <w:numId w:val="18"/>
        </w:numPr>
        <w:pBdr>
          <w:top w:val="nil"/>
          <w:left w:val="nil"/>
          <w:bottom w:val="nil"/>
          <w:right w:val="nil"/>
          <w:between w:val="nil"/>
        </w:pBdr>
        <w:spacing w:after="240" w:line="276" w:lineRule="auto"/>
        <w:ind w:left="709" w:hanging="709"/>
        <w:jc w:val="left"/>
        <w:rPr>
          <w:rFonts w:ascii="Calibri" w:eastAsia="Calibri" w:hAnsi="Calibri" w:cs="Calibri"/>
          <w:color w:val="000000"/>
          <w:sz w:val="22"/>
          <w:szCs w:val="22"/>
        </w:rPr>
      </w:pPr>
      <w:r>
        <w:rPr>
          <w:rFonts w:ascii="Calibri" w:eastAsia="Calibri" w:hAnsi="Calibri" w:cs="Calibri"/>
          <w:color w:val="000000"/>
          <w:sz w:val="22"/>
          <w:szCs w:val="22"/>
        </w:rPr>
        <w:t>Zmluvné strany potvrdzujú, že sú si vedomé toho, že pre začatie riadneho poskytovania Služby v súlade s podmienkami Zmluvy je nevyhnutné, aby Dopravca disponoval dostatočným časovým priestorom na prípravu na plnenie Zmluvy. Za takýto časový priestor Zmluvn</w:t>
      </w:r>
      <w:r>
        <w:rPr>
          <w:rFonts w:ascii="Calibri" w:eastAsia="Calibri" w:hAnsi="Calibri" w:cs="Calibri"/>
          <w:color w:val="000000"/>
          <w:sz w:val="22"/>
          <w:szCs w:val="22"/>
        </w:rPr>
        <w:t xml:space="preserve">é strany považujú 12 mesiacov odo dňa uzavretia Zmluvy. </w:t>
      </w:r>
    </w:p>
    <w:p w14:paraId="6AC59213" w14:textId="105C1012" w:rsidR="00C42294" w:rsidRDefault="00972AD3">
      <w:pPr>
        <w:numPr>
          <w:ilvl w:val="1"/>
          <w:numId w:val="18"/>
        </w:numPr>
        <w:pBdr>
          <w:top w:val="nil"/>
          <w:left w:val="nil"/>
          <w:bottom w:val="nil"/>
          <w:right w:val="nil"/>
          <w:between w:val="nil"/>
        </w:pBdr>
        <w:spacing w:after="240" w:line="276" w:lineRule="auto"/>
        <w:ind w:left="709" w:hanging="709"/>
        <w:jc w:val="left"/>
        <w:rPr>
          <w:rFonts w:ascii="Calibri" w:eastAsia="Calibri" w:hAnsi="Calibri" w:cs="Calibri"/>
          <w:color w:val="000000"/>
          <w:sz w:val="22"/>
          <w:szCs w:val="22"/>
        </w:rPr>
      </w:pPr>
      <w:r>
        <w:rPr>
          <w:rFonts w:ascii="Calibri" w:eastAsia="Calibri" w:hAnsi="Calibri" w:cs="Calibri"/>
          <w:color w:val="000000"/>
          <w:sz w:val="22"/>
          <w:szCs w:val="22"/>
        </w:rPr>
        <w:t>V prípade, ak doba od uzavretia Zmluvy do začatia poskytovania Služby podľa bodu 5.1 písm. a) Zmluvy bude kratšia ako 12 mesiacov, Dopravca má nasledovné výnimky z podmienok dohodnutých v Zmluve týkajúcich sa vozidiel, ktorými bude Dopravca poskytovať Služ</w:t>
      </w:r>
      <w:r>
        <w:rPr>
          <w:rFonts w:ascii="Calibri" w:eastAsia="Calibri" w:hAnsi="Calibri" w:cs="Calibri"/>
          <w:color w:val="000000"/>
          <w:sz w:val="22"/>
          <w:szCs w:val="22"/>
        </w:rPr>
        <w:t>bu, a to na dobu do uplynutia 12 mesiacov odo dňa uzavretia Zmluvy:</w:t>
      </w:r>
    </w:p>
    <w:p w14:paraId="3881D2D9" w14:textId="36E1390D" w:rsidR="00C42294" w:rsidRDefault="00972AD3">
      <w:pPr>
        <w:numPr>
          <w:ilvl w:val="4"/>
          <w:numId w:val="23"/>
        </w:numPr>
        <w:pBdr>
          <w:top w:val="nil"/>
          <w:left w:val="nil"/>
          <w:bottom w:val="nil"/>
          <w:right w:val="nil"/>
          <w:between w:val="nil"/>
        </w:pBdr>
        <w:tabs>
          <w:tab w:val="left" w:pos="708"/>
        </w:tabs>
        <w:spacing w:after="120" w:line="276" w:lineRule="auto"/>
        <w:ind w:left="1701" w:hanging="499"/>
        <w:jc w:val="left"/>
        <w:rPr>
          <w:rFonts w:ascii="Calibri" w:eastAsia="Calibri" w:hAnsi="Calibri" w:cs="Calibri"/>
          <w:color w:val="000000"/>
          <w:sz w:val="22"/>
          <w:szCs w:val="22"/>
        </w:rPr>
      </w:pPr>
      <w:r>
        <w:rPr>
          <w:rFonts w:ascii="Calibri" w:eastAsia="Calibri" w:hAnsi="Calibri" w:cs="Calibri"/>
          <w:color w:val="000000"/>
          <w:sz w:val="22"/>
          <w:szCs w:val="22"/>
        </w:rPr>
        <w:t xml:space="preserve">nevyžaduje sa, aby priemerný vek vozidiel bol 6 rokov; pre vylúčenie pochybností platí, že vek každého vozidla nesmie prekročiť 12 rokov; </w:t>
      </w:r>
    </w:p>
    <w:p w14:paraId="678290B1" w14:textId="795673E2" w:rsidR="00C42294" w:rsidRDefault="00972AD3">
      <w:pPr>
        <w:numPr>
          <w:ilvl w:val="4"/>
          <w:numId w:val="23"/>
        </w:numPr>
        <w:pBdr>
          <w:top w:val="nil"/>
          <w:left w:val="nil"/>
          <w:bottom w:val="nil"/>
          <w:right w:val="nil"/>
          <w:between w:val="nil"/>
        </w:pBdr>
        <w:tabs>
          <w:tab w:val="left" w:pos="708"/>
        </w:tabs>
        <w:spacing w:after="240" w:line="276" w:lineRule="auto"/>
        <w:ind w:left="1701" w:hanging="499"/>
        <w:rPr>
          <w:rFonts w:ascii="Calibri" w:eastAsia="Calibri" w:hAnsi="Calibri" w:cs="Calibri"/>
          <w:color w:val="000000"/>
          <w:sz w:val="22"/>
          <w:szCs w:val="22"/>
          <w:highlight w:val="white"/>
        </w:rPr>
      </w:pPr>
      <w:r>
        <w:rPr>
          <w:rFonts w:ascii="Calibri" w:eastAsia="Calibri" w:hAnsi="Calibri" w:cs="Calibri"/>
          <w:color w:val="000000"/>
          <w:sz w:val="22"/>
          <w:szCs w:val="22"/>
        </w:rPr>
        <w:t xml:space="preserve">nevyžaduje sa, aby vozidlá </w:t>
      </w:r>
      <w:r>
        <w:rPr>
          <w:rFonts w:ascii="Calibri" w:eastAsia="Calibri" w:hAnsi="Calibri" w:cs="Calibri"/>
          <w:color w:val="000000"/>
          <w:sz w:val="22"/>
          <w:szCs w:val="22"/>
          <w:highlight w:val="white"/>
        </w:rPr>
        <w:t>spĺňali požiadavky uve</w:t>
      </w:r>
      <w:r>
        <w:rPr>
          <w:rFonts w:ascii="Calibri" w:eastAsia="Calibri" w:hAnsi="Calibri" w:cs="Calibri"/>
          <w:color w:val="000000"/>
          <w:sz w:val="22"/>
          <w:szCs w:val="22"/>
          <w:highlight w:val="white"/>
        </w:rPr>
        <w:t>dené v Technických a prevádzkových štandardoch ŽSK, ktoré tvoria Prílohu č. 4 Zmluvy okrem požiadavky na Odbavovacie a predajné zariadenia podľa bodu 2.10 Technických a prevádzkových štandardov ŽSK; pre vylúčenie pochybností platí, že každé vozidlo musí sp</w:t>
      </w:r>
      <w:r>
        <w:rPr>
          <w:rFonts w:ascii="Calibri" w:eastAsia="Calibri" w:hAnsi="Calibri" w:cs="Calibri"/>
          <w:color w:val="000000"/>
          <w:sz w:val="22"/>
          <w:szCs w:val="22"/>
          <w:highlight w:val="white"/>
        </w:rPr>
        <w:t>ĺňať zákonné požiadavky vyplývajúce z príslušných právnych predpisov Slovenskej republiky. </w:t>
      </w:r>
    </w:p>
    <w:p w14:paraId="16F5C98B" w14:textId="04A8AAA1" w:rsidR="00C42294" w:rsidRDefault="00972AD3">
      <w:pPr>
        <w:numPr>
          <w:ilvl w:val="1"/>
          <w:numId w:val="18"/>
        </w:numPr>
        <w:pBdr>
          <w:top w:val="nil"/>
          <w:left w:val="nil"/>
          <w:bottom w:val="nil"/>
          <w:right w:val="nil"/>
          <w:between w:val="nil"/>
        </w:pBdr>
        <w:spacing w:after="240" w:line="276" w:lineRule="auto"/>
        <w:ind w:left="709" w:hanging="709"/>
        <w:rPr>
          <w:rFonts w:ascii="Calibri" w:eastAsia="Calibri" w:hAnsi="Calibri" w:cs="Calibri"/>
          <w:color w:val="000000"/>
          <w:sz w:val="22"/>
          <w:szCs w:val="22"/>
          <w:highlight w:val="white"/>
        </w:rPr>
      </w:pPr>
      <w:r>
        <w:rPr>
          <w:rFonts w:ascii="Calibri" w:eastAsia="Calibri" w:hAnsi="Calibri" w:cs="Calibri"/>
          <w:color w:val="000000"/>
          <w:sz w:val="22"/>
          <w:szCs w:val="22"/>
        </w:rPr>
        <w:t xml:space="preserve">Pre vylúčenie pochybností platí, že </w:t>
      </w:r>
      <w:r>
        <w:rPr>
          <w:rFonts w:ascii="Calibri" w:eastAsia="Calibri" w:hAnsi="Calibri" w:cs="Calibri"/>
          <w:color w:val="000000"/>
          <w:sz w:val="22"/>
          <w:szCs w:val="22"/>
          <w:highlight w:val="white"/>
        </w:rPr>
        <w:t>Dopravca je povinný spĺňať všetky požiadavky Objednávateľa na vozidlový park uvedené v Technických a prevádzkových štandardoch ŽSK, ako aj priemerný vek vozidiel od momentu, kedy uplynie 12 mesiacov po uzavretí Zmluvy.</w:t>
      </w:r>
    </w:p>
    <w:p w14:paraId="6E419AE8" w14:textId="55A689F9" w:rsidR="00C42294" w:rsidRDefault="00972AD3">
      <w:pPr>
        <w:numPr>
          <w:ilvl w:val="1"/>
          <w:numId w:val="18"/>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highlight w:val="white"/>
        </w:rPr>
        <w:t>Pokiaľ Dopravca výnimky uvedené v bod</w:t>
      </w:r>
      <w:r>
        <w:rPr>
          <w:rFonts w:ascii="Calibri" w:eastAsia="Calibri" w:hAnsi="Calibri" w:cs="Calibri"/>
          <w:color w:val="000000"/>
          <w:sz w:val="22"/>
          <w:szCs w:val="22"/>
          <w:highlight w:val="white"/>
        </w:rPr>
        <w:t xml:space="preserve">e 18.2 využije a bude po určité obdobie, ktoré nepresiahne 12 mesiacov odo dňa uzavretia Zmluvy, poskytovať Službu iným vozidlovým parkom ako je uvedený v Prílohe č. </w:t>
      </w:r>
      <w:del w:id="1122" w:author="Autor" w:date="2021-09-03T21:28:00Z">
        <w:r w:rsidR="00942B7F">
          <w:rPr>
            <w:rFonts w:ascii="Calibri" w:eastAsia="Calibri" w:hAnsi="Calibri" w:cs="Calibri"/>
            <w:color w:val="2C363A"/>
            <w:sz w:val="22"/>
            <w:szCs w:val="22"/>
            <w:highlight w:val="white"/>
          </w:rPr>
          <w:delText>12</w:delText>
        </w:r>
      </w:del>
      <w:ins w:id="1123" w:author="Autor" w:date="2021-09-03T21:28:00Z">
        <w:r>
          <w:rPr>
            <w:rFonts w:ascii="Calibri" w:eastAsia="Calibri" w:hAnsi="Calibri" w:cs="Calibri"/>
            <w:color w:val="000000"/>
            <w:sz w:val="22"/>
            <w:szCs w:val="22"/>
            <w:highlight w:val="white"/>
          </w:rPr>
          <w:t>11</w:t>
        </w:r>
      </w:ins>
      <w:r>
        <w:rPr>
          <w:rFonts w:ascii="Calibri" w:eastAsia="Calibri" w:hAnsi="Calibri" w:cs="Calibri"/>
          <w:color w:val="000000"/>
          <w:sz w:val="22"/>
          <w:szCs w:val="22"/>
          <w:highlight w:val="white"/>
        </w:rPr>
        <w:t xml:space="preserve"> Zmluvy, Dopravca sa zaväzuje predložiť Objednávateľovi najneskôr 10 dní pred začatím po</w:t>
      </w:r>
      <w:r>
        <w:rPr>
          <w:rFonts w:ascii="Calibri" w:eastAsia="Calibri" w:hAnsi="Calibri" w:cs="Calibri"/>
          <w:color w:val="000000"/>
          <w:sz w:val="22"/>
          <w:szCs w:val="22"/>
          <w:highlight w:val="white"/>
        </w:rPr>
        <w:t xml:space="preserve">skytovania Služby Zoznam všetkých vozidiel, ktorými bude poskytovať Službu počas obdobia, kedy platia výnimky, a to vo forme a štruktúre, aká je uvedená v Prílohe č. </w:t>
      </w:r>
      <w:del w:id="1124" w:author="Autor" w:date="2021-09-03T21:28:00Z">
        <w:r w:rsidR="00942B7F">
          <w:rPr>
            <w:rFonts w:ascii="Calibri" w:eastAsia="Calibri" w:hAnsi="Calibri" w:cs="Calibri"/>
            <w:color w:val="2C363A"/>
            <w:sz w:val="22"/>
            <w:szCs w:val="22"/>
            <w:highlight w:val="white"/>
          </w:rPr>
          <w:delText>12</w:delText>
        </w:r>
      </w:del>
      <w:ins w:id="1125" w:author="Autor" w:date="2021-09-03T21:28:00Z">
        <w:r>
          <w:rPr>
            <w:rFonts w:ascii="Calibri" w:eastAsia="Calibri" w:hAnsi="Calibri" w:cs="Calibri"/>
            <w:color w:val="000000"/>
            <w:sz w:val="22"/>
            <w:szCs w:val="22"/>
            <w:highlight w:val="white"/>
          </w:rPr>
          <w:t>11</w:t>
        </w:r>
      </w:ins>
      <w:r>
        <w:rPr>
          <w:rFonts w:ascii="Calibri" w:eastAsia="Calibri" w:hAnsi="Calibri" w:cs="Calibri"/>
          <w:color w:val="000000"/>
          <w:sz w:val="22"/>
          <w:szCs w:val="22"/>
          <w:highlight w:val="white"/>
        </w:rPr>
        <w:t xml:space="preserve"> Zmluvy.</w:t>
      </w:r>
    </w:p>
    <w:p w14:paraId="65E0A613"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19</w:t>
      </w:r>
    </w:p>
    <w:p w14:paraId="7650010A" w14:textId="77777777" w:rsidR="00C42294" w:rsidRDefault="00972AD3">
      <w:pPr>
        <w:pBdr>
          <w:top w:val="nil"/>
          <w:left w:val="nil"/>
          <w:bottom w:val="nil"/>
          <w:right w:val="nil"/>
          <w:between w:val="nil"/>
        </w:pBdr>
        <w:spacing w:after="24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ODMENA ZA ZÍSKANIE ZDROJOV FINANCOVANIA</w:t>
      </w:r>
    </w:p>
    <w:p w14:paraId="7644CA2D" w14:textId="77777777" w:rsidR="00C42294" w:rsidRDefault="00972AD3">
      <w:pPr>
        <w:widowControl w:val="0"/>
        <w:numPr>
          <w:ilvl w:val="1"/>
          <w:numId w:val="2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14:paraId="480D0FC4" w14:textId="14946F51" w:rsidR="00C42294" w:rsidRDefault="00972AD3">
      <w:pPr>
        <w:widowControl w:val="0"/>
        <w:numPr>
          <w:ilvl w:val="1"/>
          <w:numId w:val="2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V </w:t>
      </w:r>
      <w:r>
        <w:rPr>
          <w:rFonts w:ascii="Calibri" w:eastAsia="Calibri" w:hAnsi="Calibri" w:cs="Calibri"/>
          <w:color w:val="000000"/>
          <w:sz w:val="22"/>
          <w:szCs w:val="22"/>
        </w:rPr>
        <w:t>prípade, ak sa Dopravca rozhodne získať zdroje z prostriedkov Európskej únie pred zahájením krokov pre ich získanie je povinný o tom písomne Objednávateľa informovať a vyžiadať si jeho súhlas. V prípade, ak Objednávateľ identifikuje projekt, z ktorého by b</w:t>
      </w:r>
      <w:r>
        <w:rPr>
          <w:rFonts w:ascii="Calibri" w:eastAsia="Calibri" w:hAnsi="Calibri" w:cs="Calibri"/>
          <w:color w:val="000000"/>
          <w:sz w:val="22"/>
          <w:szCs w:val="22"/>
        </w:rPr>
        <w:t>olo možné získať zdroje financovania z fondov Európskej únie, štátneho rozpočtu či iných verejných zdrojov a Dopravcu požiada, aby ich získal, Dopravca je povinný vyvinúť maximálne úsilie, aby podal kvalifikovanú žiadosť o poskytnutie takýchto prostriedkov</w:t>
      </w:r>
      <w:r>
        <w:rPr>
          <w:rFonts w:ascii="Calibri" w:eastAsia="Calibri" w:hAnsi="Calibri" w:cs="Calibri"/>
          <w:color w:val="000000"/>
          <w:sz w:val="22"/>
          <w:szCs w:val="22"/>
        </w:rPr>
        <w:t xml:space="preserve"> zo štátneho rozpočtu alebo z fondov Európskej únie alebo z iných verejných zdrojov.  V prípade, že táto žiadosť bude úspešná, má Dopravca nárok na odmenu vo výške 25% z takto získaného príspevku avšak maximálne do výšky spolufinancovania z vlastných zdroj</w:t>
      </w:r>
      <w:r>
        <w:rPr>
          <w:rFonts w:ascii="Calibri" w:eastAsia="Calibri" w:hAnsi="Calibri" w:cs="Calibri"/>
          <w:color w:val="000000"/>
          <w:sz w:val="22"/>
          <w:szCs w:val="22"/>
        </w:rPr>
        <w:t>ov. Objednávateľ uhradí odmenu Dopravcu tak, že Dopravca uvedie vo Výkaze tržieb a iných výnosov podľa bodu 6.</w:t>
      </w:r>
      <w:del w:id="1126" w:author="Autor" w:date="2021-09-03T21:28:00Z">
        <w:r w:rsidR="00942B7F">
          <w:rPr>
            <w:rFonts w:ascii="Calibri" w:eastAsia="Calibri" w:hAnsi="Calibri" w:cs="Calibri"/>
            <w:color w:val="000000"/>
            <w:sz w:val="22"/>
            <w:szCs w:val="22"/>
          </w:rPr>
          <w:delText>8</w:delText>
        </w:r>
      </w:del>
      <w:ins w:id="1127" w:author="Autor" w:date="2021-09-03T21:28:00Z">
        <w:r>
          <w:rPr>
            <w:rFonts w:ascii="Calibri" w:eastAsia="Calibri" w:hAnsi="Calibri" w:cs="Calibri"/>
            <w:color w:val="000000"/>
            <w:sz w:val="22"/>
            <w:szCs w:val="22"/>
          </w:rPr>
          <w:t>4.1 (iii)</w:t>
        </w:r>
      </w:ins>
      <w:r>
        <w:rPr>
          <w:rFonts w:ascii="Calibri" w:eastAsia="Calibri" w:hAnsi="Calibri" w:cs="Calibri"/>
          <w:color w:val="000000"/>
          <w:sz w:val="22"/>
          <w:szCs w:val="22"/>
        </w:rPr>
        <w:t xml:space="preserve"> výšku príspevku po odpočítaní odmeny.  </w:t>
      </w:r>
    </w:p>
    <w:p w14:paraId="3822AFF0" w14:textId="77777777" w:rsidR="00C42294" w:rsidRDefault="00972AD3">
      <w:pPr>
        <w:widowControl w:val="0"/>
        <w:numPr>
          <w:ilvl w:val="1"/>
          <w:numId w:val="29"/>
        </w:numPr>
        <w:pBdr>
          <w:top w:val="nil"/>
          <w:left w:val="nil"/>
          <w:bottom w:val="nil"/>
          <w:right w:val="nil"/>
          <w:between w:val="nil"/>
        </w:pBdr>
        <w:spacing w:after="20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Zmluvné strany vyhlasujú, že sú si vedomé toho, že poskytnutie odmeny v zmysle tohto článku Zmlu</w:t>
      </w:r>
      <w:r>
        <w:rPr>
          <w:rFonts w:ascii="Calibri" w:eastAsia="Calibri" w:hAnsi="Calibri" w:cs="Calibri"/>
          <w:color w:val="000000"/>
          <w:sz w:val="22"/>
          <w:szCs w:val="22"/>
        </w:rPr>
        <w:t>vy môže dôjsť k poskytnutiu štátnej pomoci v zmysle zákona č. 358/2015 Z.z. o úprave niektorých vzťahov v oblasti štátnej pomoci a minimálnej pomoci a o zmene a doplnení niektorých zákonov (zákon o štátnej pomoci) v znení neskorších predpisov a v zmysle Na</w:t>
      </w:r>
      <w:r>
        <w:rPr>
          <w:rFonts w:ascii="Calibri" w:eastAsia="Calibri" w:hAnsi="Calibri" w:cs="Calibri"/>
          <w:color w:val="000000"/>
          <w:sz w:val="22"/>
          <w:szCs w:val="22"/>
        </w:rPr>
        <w:t>riadenia Komisie EÚ č. 1407/2013 z 18. decembra 2013 o uplatňovaní článkov 107 a 108 Zmluvy o fungovaní Európskej únie na pomoc de minimis. Zmluvné strany sa výslovne dohodli na tom, že Dopravcovi vznikne nárok na odmenu podľa tohto článku len v prípade ak</w:t>
      </w:r>
      <w:r>
        <w:rPr>
          <w:rFonts w:ascii="Calibri" w:eastAsia="Calibri" w:hAnsi="Calibri" w:cs="Calibri"/>
          <w:color w:val="000000"/>
          <w:sz w:val="22"/>
          <w:szCs w:val="22"/>
        </w:rPr>
        <w:t xml:space="preserve"> dôjde k naplneniu všetkých podmienok pre udelenie štátnej pomoci v zmysle účinnej legislatívy SR a EÚ, ak o štátnu pomoc pôjde. </w:t>
      </w:r>
    </w:p>
    <w:p w14:paraId="25C46CF2" w14:textId="77777777" w:rsidR="00C42294" w:rsidRDefault="00972AD3">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20 </w:t>
      </w:r>
    </w:p>
    <w:p w14:paraId="7B9442D2" w14:textId="77777777" w:rsidR="00C42294" w:rsidRDefault="00972AD3">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ZÁVEREČNÉ USTANOVENIA </w:t>
      </w:r>
    </w:p>
    <w:p w14:paraId="01D47A5D" w14:textId="5C9E784D" w:rsidR="00C42294" w:rsidRDefault="00972AD3">
      <w:pPr>
        <w:numPr>
          <w:ilvl w:val="1"/>
          <w:numId w:val="3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plnení tejto Zmluvy sa riadia Zmluvné strany v prvom rade jej ustanoveniami. Skutočnosti a otázky neupravené v ustanoveniach tejto Zmluvy</w:t>
      </w:r>
      <w:r>
        <w:rPr>
          <w:rFonts w:ascii="Calibri" w:eastAsia="Calibri" w:hAnsi="Calibri" w:cs="Calibri"/>
          <w:color w:val="FF0000"/>
          <w:sz w:val="22"/>
          <w:szCs w:val="22"/>
        </w:rPr>
        <w:t xml:space="preserve"> </w:t>
      </w:r>
      <w:r>
        <w:rPr>
          <w:rFonts w:ascii="Calibri" w:eastAsia="Calibri" w:hAnsi="Calibri" w:cs="Calibri"/>
          <w:color w:val="000000"/>
          <w:sz w:val="22"/>
          <w:szCs w:val="22"/>
        </w:rPr>
        <w:t>sa budú spravovať príslušnými</w:t>
      </w:r>
      <w:r>
        <w:rPr>
          <w:rFonts w:ascii="Calibri" w:eastAsia="Calibri" w:hAnsi="Calibri" w:cs="Calibri"/>
          <w:color w:val="FF0000"/>
          <w:sz w:val="22"/>
          <w:szCs w:val="22"/>
        </w:rPr>
        <w:t xml:space="preserve"> </w:t>
      </w:r>
      <w:r>
        <w:rPr>
          <w:rFonts w:ascii="Calibri" w:eastAsia="Calibri" w:hAnsi="Calibri" w:cs="Calibri"/>
          <w:color w:val="000000"/>
          <w:sz w:val="22"/>
          <w:szCs w:val="22"/>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14:paraId="4F66EFDE" w14:textId="5187632E" w:rsidR="00C42294" w:rsidRDefault="00972AD3">
      <w:pPr>
        <w:numPr>
          <w:ilvl w:val="1"/>
          <w:numId w:val="3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je, alebo sa stane niektoré ustanovenie tejto Zmluvy neplatné alebo neúčinné, nedotýka sa to ostatných ustanovení tejto Zmluvy, ktoré zostávajú platné a účinné. Zmluvné strany sa v tomto prípade zaväzujú dohodou nahradiť neplatné, resp. neúčinné ustanov</w:t>
      </w:r>
      <w:r>
        <w:rPr>
          <w:rFonts w:ascii="Calibri" w:eastAsia="Calibri" w:hAnsi="Calibri" w:cs="Calibri"/>
          <w:color w:val="000000"/>
          <w:sz w:val="22"/>
          <w:szCs w:val="22"/>
        </w:rPr>
        <w:t xml:space="preserve">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3B0CE653" w14:textId="369794DB" w:rsidR="00C42294" w:rsidRDefault="00972AD3">
      <w:pPr>
        <w:numPr>
          <w:ilvl w:val="1"/>
          <w:numId w:val="3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color w:val="000000"/>
          <w:sz w:val="22"/>
          <w:szCs w:val="22"/>
        </w:rPr>
        <w:t xml:space="preserve">mluvné strany vzájomne </w:t>
      </w:r>
      <w:del w:id="1128" w:author="Autor" w:date="2021-09-03T21:28:00Z">
        <w:r w:rsidR="00942B7F">
          <w:rPr>
            <w:rFonts w:ascii="Calibri" w:eastAsia="Calibri" w:hAnsi="Calibri" w:cs="Calibri"/>
            <w:color w:val="000000"/>
            <w:sz w:val="22"/>
            <w:szCs w:val="22"/>
          </w:rPr>
          <w:delText>pre</w:delText>
        </w:r>
      </w:del>
      <w:ins w:id="1129" w:author="Autor" w:date="2021-09-03T21:28:00Z">
        <w:r>
          <w:rPr>
            <w:rFonts w:ascii="Calibri" w:eastAsia="Calibri" w:hAnsi="Calibri" w:cs="Calibri"/>
            <w:color w:val="000000"/>
            <w:sz w:val="22"/>
            <w:szCs w:val="22"/>
          </w:rPr>
          <w:t>vy</w:t>
        </w:r>
      </w:ins>
      <w:r>
        <w:rPr>
          <w:rFonts w:ascii="Calibri" w:eastAsia="Calibri" w:hAnsi="Calibri" w:cs="Calibri"/>
          <w:color w:val="000000"/>
          <w:sz w:val="22"/>
          <w:szCs w:val="22"/>
        </w:rPr>
        <w:t xml:space="preserve">hlasujú, že Zmluvu uzavreli slobodne a vážne, nie za zvlášť nevýhodných podmienok, bez akéhokoľvek donútenia, nie v tiesni a po vzájomnom uvážení. Rovnako tak </w:t>
      </w:r>
      <w:del w:id="1130" w:author="Autor" w:date="2021-09-03T21:28:00Z">
        <w:r w:rsidR="00942B7F">
          <w:rPr>
            <w:rFonts w:ascii="Calibri" w:eastAsia="Calibri" w:hAnsi="Calibri" w:cs="Calibri"/>
            <w:color w:val="000000"/>
            <w:sz w:val="22"/>
            <w:szCs w:val="22"/>
          </w:rPr>
          <w:delText>pre</w:delText>
        </w:r>
      </w:del>
      <w:ins w:id="1131" w:author="Autor" w:date="2021-09-03T21:28:00Z">
        <w:r>
          <w:rPr>
            <w:rFonts w:ascii="Calibri" w:eastAsia="Calibri" w:hAnsi="Calibri" w:cs="Calibri"/>
            <w:color w:val="000000"/>
            <w:sz w:val="22"/>
            <w:szCs w:val="22"/>
          </w:rPr>
          <w:t>vy</w:t>
        </w:r>
      </w:ins>
      <w:r>
        <w:rPr>
          <w:rFonts w:ascii="Calibri" w:eastAsia="Calibri" w:hAnsi="Calibri" w:cs="Calibri"/>
          <w:color w:val="000000"/>
          <w:sz w:val="22"/>
          <w:szCs w:val="22"/>
        </w:rPr>
        <w:t>hlasujú, že im nie sú známe žiadne skutočnosti, ktoré by mohli spôsobi</w:t>
      </w:r>
      <w:r>
        <w:rPr>
          <w:rFonts w:ascii="Calibri" w:eastAsia="Calibri" w:hAnsi="Calibri" w:cs="Calibri"/>
          <w:color w:val="000000"/>
          <w:sz w:val="22"/>
          <w:szCs w:val="22"/>
        </w:rPr>
        <w:t xml:space="preserve">ť neplatnosť, resp. neúčinnosť tejto zmluvy. Zmluvu si riadne premysleli, celý jej text prečítali a pochopili a na znak súhlasu s jej obsahom ju vlastnoručne podpisujú. </w:t>
      </w:r>
    </w:p>
    <w:p w14:paraId="78ECE45A" w14:textId="748D2004" w:rsidR="00C42294" w:rsidRDefault="00972AD3">
      <w:pPr>
        <w:numPr>
          <w:ilvl w:val="1"/>
          <w:numId w:val="39"/>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odkazuje na tieto Prílohy Zmluvy: </w:t>
      </w:r>
    </w:p>
    <w:p w14:paraId="3301479C" w14:textId="77777777" w:rsidR="00C42294" w:rsidRDefault="00972AD3">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Príloha č. 1</w:t>
      </w:r>
      <w:r>
        <w:rPr>
          <w:rFonts w:ascii="Calibri" w:eastAsia="Calibri" w:hAnsi="Calibri" w:cs="Calibri"/>
          <w:color w:val="000000"/>
          <w:sz w:val="22"/>
          <w:szCs w:val="22"/>
        </w:rPr>
        <w:tab/>
        <w:t>Definície pojmov</w:t>
      </w:r>
    </w:p>
    <w:p w14:paraId="5324E956" w14:textId="77777777" w:rsidR="00C42294" w:rsidRDefault="00972AD3">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 xml:space="preserve">Príloha č. 2 </w:t>
      </w:r>
      <w:r>
        <w:rPr>
          <w:rFonts w:ascii="Calibri" w:eastAsia="Calibri" w:hAnsi="Calibri" w:cs="Calibri"/>
          <w:color w:val="000000"/>
          <w:sz w:val="22"/>
          <w:szCs w:val="22"/>
        </w:rPr>
        <w:tab/>
        <w:t xml:space="preserve">Ponuka </w:t>
      </w:r>
      <w:r>
        <w:rPr>
          <w:rFonts w:ascii="Calibri" w:eastAsia="Calibri" w:hAnsi="Calibri" w:cs="Calibri"/>
          <w:sz w:val="22"/>
          <w:szCs w:val="22"/>
        </w:rPr>
        <w:t xml:space="preserve">Dopravcu </w:t>
      </w:r>
    </w:p>
    <w:p w14:paraId="4A1874E3"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sz w:val="22"/>
          <w:szCs w:val="22"/>
        </w:rPr>
        <w:t>Príloha č. 3</w:t>
      </w:r>
      <w:r>
        <w:rPr>
          <w:rFonts w:ascii="Calibri" w:eastAsia="Calibri" w:hAnsi="Calibri" w:cs="Calibri"/>
          <w:sz w:val="22"/>
          <w:szCs w:val="22"/>
        </w:rPr>
        <w:tab/>
        <w:t xml:space="preserve">Zoznam Autobusových liniek a východiskové cestovné poriadky </w:t>
      </w:r>
    </w:p>
    <w:p w14:paraId="274910D7"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Príloha č. 4</w:t>
      </w:r>
      <w:r>
        <w:rPr>
          <w:rFonts w:ascii="Calibri" w:eastAsia="Calibri" w:hAnsi="Calibri" w:cs="Calibri"/>
          <w:color w:val="000000"/>
          <w:sz w:val="22"/>
          <w:szCs w:val="22"/>
        </w:rPr>
        <w:tab/>
        <w:t>Technické a prevádzkové štandardy</w:t>
      </w:r>
      <w:r>
        <w:rPr>
          <w:rFonts w:ascii="Calibri" w:eastAsia="Calibri" w:hAnsi="Calibri" w:cs="Calibri"/>
          <w:sz w:val="22"/>
          <w:szCs w:val="22"/>
        </w:rPr>
        <w:t xml:space="preserve"> ŽSK </w:t>
      </w:r>
      <w:r>
        <w:rPr>
          <w:rFonts w:ascii="Calibri" w:eastAsia="Calibri" w:hAnsi="Calibri" w:cs="Calibri"/>
          <w:color w:val="000000"/>
          <w:sz w:val="22"/>
          <w:szCs w:val="22"/>
        </w:rPr>
        <w:t xml:space="preserve">spolu so Sadzobníkom zmluvných pokút </w:t>
      </w:r>
    </w:p>
    <w:p w14:paraId="3917E2EB"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5</w:t>
      </w:r>
      <w:r>
        <w:rPr>
          <w:rFonts w:ascii="Calibri" w:eastAsia="Calibri" w:hAnsi="Calibri" w:cs="Calibri"/>
          <w:color w:val="000000"/>
          <w:sz w:val="22"/>
          <w:szCs w:val="22"/>
        </w:rPr>
        <w:tab/>
      </w:r>
      <w:r>
        <w:rPr>
          <w:rFonts w:ascii="Calibri" w:eastAsia="Calibri" w:hAnsi="Calibri" w:cs="Calibri"/>
          <w:sz w:val="22"/>
          <w:szCs w:val="22"/>
        </w:rPr>
        <w:t>C</w:t>
      </w:r>
      <w:r>
        <w:rPr>
          <w:rFonts w:ascii="Calibri" w:eastAsia="Calibri" w:hAnsi="Calibri" w:cs="Calibri"/>
          <w:color w:val="000000"/>
          <w:sz w:val="22"/>
          <w:szCs w:val="22"/>
        </w:rPr>
        <w:t>enník cestovného ŽSK pre pravidelnú prímestskú a</w:t>
      </w:r>
      <w:r>
        <w:rPr>
          <w:rFonts w:ascii="Calibri" w:eastAsia="Calibri" w:hAnsi="Calibri" w:cs="Calibri"/>
          <w:color w:val="000000"/>
          <w:sz w:val="22"/>
          <w:szCs w:val="22"/>
        </w:rPr>
        <w:t xml:space="preserve">utobusovú dopravu </w:t>
      </w:r>
    </w:p>
    <w:p w14:paraId="646930E7"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6     Tarifa Dopravcu - </w:t>
      </w:r>
      <w:r>
        <w:rPr>
          <w:rFonts w:ascii="Calibri" w:eastAsia="Calibri" w:hAnsi="Calibri" w:cs="Calibri"/>
          <w:color w:val="FF0000"/>
          <w:sz w:val="22"/>
          <w:szCs w:val="22"/>
        </w:rPr>
        <w:t>predloží Dopravca k podpisu zmluvy</w:t>
      </w:r>
    </w:p>
    <w:p w14:paraId="3285FE76"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7     Prepravný poriadok Dopravcu - </w:t>
      </w:r>
      <w:r>
        <w:rPr>
          <w:rFonts w:ascii="Calibri" w:eastAsia="Calibri" w:hAnsi="Calibri" w:cs="Calibri"/>
          <w:color w:val="FF0000"/>
          <w:sz w:val="22"/>
          <w:szCs w:val="22"/>
        </w:rPr>
        <w:t>predloží Dopravca k podpisu zmluvy</w:t>
      </w:r>
    </w:p>
    <w:p w14:paraId="597FC7F6" w14:textId="77777777" w:rsidR="00C42294" w:rsidRDefault="00972AD3">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8</w:t>
      </w:r>
      <w:r>
        <w:rPr>
          <w:rFonts w:ascii="Calibri" w:eastAsia="Calibri" w:hAnsi="Calibri" w:cs="Calibri"/>
          <w:color w:val="000000"/>
          <w:sz w:val="22"/>
          <w:szCs w:val="22"/>
        </w:rPr>
        <w:tab/>
        <w:t>Zoznam subdodávateľov</w:t>
      </w:r>
    </w:p>
    <w:p w14:paraId="16271311" w14:textId="575A79F7" w:rsidR="00C42294" w:rsidRDefault="00972AD3">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Príloha č. </w:t>
      </w:r>
      <w:del w:id="1132" w:author="Autor" w:date="2021-09-03T21:28:00Z">
        <w:r w:rsidR="00942B7F">
          <w:rPr>
            <w:rFonts w:ascii="Calibri" w:eastAsia="Calibri" w:hAnsi="Calibri" w:cs="Calibri"/>
            <w:sz w:val="22"/>
            <w:szCs w:val="22"/>
          </w:rPr>
          <w:delText xml:space="preserve"> 9     Skutočné personálne náklady Dopravcu - Cena práce - vzorový formulár</w:delText>
        </w:r>
      </w:del>
      <w:ins w:id="1133" w:author="Autor" w:date="2021-09-03T21:28:00Z">
        <w:r>
          <w:rPr>
            <w:rFonts w:ascii="Calibri" w:eastAsia="Calibri" w:hAnsi="Calibri" w:cs="Calibri"/>
            <w:sz w:val="22"/>
            <w:szCs w:val="22"/>
          </w:rPr>
          <w:t xml:space="preserve">9   Vzorové formuláre  (Výkaz výkonov, Výkaz tržieb a iných výnosov) </w:t>
        </w:r>
      </w:ins>
    </w:p>
    <w:p w14:paraId="4505EB98" w14:textId="77777777" w:rsidR="00CE1DE2" w:rsidRDefault="00972AD3">
      <w:pPr>
        <w:widowControl w:val="0"/>
        <w:pBdr>
          <w:top w:val="nil"/>
          <w:left w:val="nil"/>
          <w:bottom w:val="nil"/>
          <w:right w:val="nil"/>
          <w:between w:val="nil"/>
        </w:pBdr>
        <w:tabs>
          <w:tab w:val="left" w:pos="2268"/>
        </w:tabs>
        <w:spacing w:line="276" w:lineRule="auto"/>
        <w:ind w:left="993"/>
        <w:jc w:val="left"/>
        <w:rPr>
          <w:del w:id="1134" w:author="Autor" w:date="2021-09-03T21:28:00Z"/>
          <w:rFonts w:ascii="Calibri" w:eastAsia="Calibri" w:hAnsi="Calibri" w:cs="Calibri"/>
          <w:sz w:val="22"/>
          <w:szCs w:val="22"/>
        </w:rPr>
      </w:pPr>
      <w:r>
        <w:rPr>
          <w:rFonts w:ascii="Calibri" w:eastAsia="Calibri" w:hAnsi="Calibri" w:cs="Calibri"/>
          <w:sz w:val="22"/>
          <w:szCs w:val="22"/>
        </w:rPr>
        <w:t>Príloha č. 10</w:t>
      </w:r>
      <w:del w:id="1135" w:author="Autor" w:date="2021-09-03T21:28:00Z">
        <w:r w:rsidR="00942B7F">
          <w:rPr>
            <w:rFonts w:ascii="Calibri" w:eastAsia="Calibri" w:hAnsi="Calibri" w:cs="Calibri"/>
            <w:sz w:val="22"/>
            <w:szCs w:val="22"/>
          </w:rPr>
          <w:delText xml:space="preserve">   Vzorové formuláre  (Výkaz výkonov, Výkaz tržieb a iných výnosov,  Prehľad </w:delText>
        </w:r>
      </w:del>
    </w:p>
    <w:p w14:paraId="0F2C1185" w14:textId="77777777" w:rsidR="00CE1DE2" w:rsidRDefault="00942B7F">
      <w:pPr>
        <w:widowControl w:val="0"/>
        <w:pBdr>
          <w:top w:val="nil"/>
          <w:left w:val="nil"/>
          <w:bottom w:val="nil"/>
          <w:right w:val="nil"/>
          <w:between w:val="nil"/>
        </w:pBdr>
        <w:tabs>
          <w:tab w:val="left" w:pos="2268"/>
        </w:tabs>
        <w:spacing w:line="276" w:lineRule="auto"/>
        <w:ind w:left="993"/>
        <w:jc w:val="left"/>
        <w:rPr>
          <w:del w:id="1136" w:author="Autor" w:date="2021-09-03T21:28:00Z"/>
          <w:rFonts w:ascii="Calibri" w:eastAsia="Calibri" w:hAnsi="Calibri" w:cs="Calibri"/>
          <w:sz w:val="22"/>
          <w:szCs w:val="22"/>
        </w:rPr>
      </w:pPr>
      <w:del w:id="1137" w:author="Autor" w:date="2021-09-03T21:28:00Z">
        <w:r>
          <w:rPr>
            <w:rFonts w:ascii="Calibri" w:eastAsia="Calibri" w:hAnsi="Calibri" w:cs="Calibri"/>
            <w:sz w:val="22"/>
            <w:szCs w:val="22"/>
          </w:rPr>
          <w:delText xml:space="preserve">                         vozidlového parku) </w:delText>
        </w:r>
      </w:del>
    </w:p>
    <w:p w14:paraId="74133FD3" w14:textId="28A8D2FD" w:rsidR="00C42294"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del w:id="1138" w:author="Autor" w:date="2021-09-03T21:28:00Z">
        <w:r>
          <w:rPr>
            <w:rFonts w:ascii="Calibri" w:eastAsia="Calibri" w:hAnsi="Calibri" w:cs="Calibri"/>
            <w:sz w:val="22"/>
            <w:szCs w:val="22"/>
          </w:rPr>
          <w:delText>Príloha č. 11</w:delText>
        </w:r>
      </w:del>
      <w:r w:rsidR="00972AD3">
        <w:rPr>
          <w:rFonts w:ascii="Calibri" w:eastAsia="Calibri" w:hAnsi="Calibri" w:cs="Calibri"/>
          <w:sz w:val="22"/>
          <w:szCs w:val="22"/>
        </w:rPr>
        <w:t xml:space="preserve">  Deklaratívny dokument o poskytnutí finančnej výpomoci, ktorá súvisí so Zmluvou o službách vo verejnom záujme v prímestskej autobusovej doprave.</w:t>
      </w:r>
    </w:p>
    <w:p w14:paraId="21847AE3" w14:textId="77777777" w:rsidR="00C42294" w:rsidRDefault="00972AD3">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vzorový formul</w:t>
      </w:r>
      <w:r>
        <w:rPr>
          <w:rFonts w:ascii="Calibri" w:eastAsia="Calibri" w:hAnsi="Calibri" w:cs="Calibri"/>
          <w:sz w:val="22"/>
          <w:szCs w:val="22"/>
        </w:rPr>
        <w:t>ár</w:t>
      </w:r>
    </w:p>
    <w:p w14:paraId="726B2C68" w14:textId="6FB30C2C" w:rsidR="00C42294" w:rsidRDefault="00972AD3">
      <w:pPr>
        <w:tabs>
          <w:tab w:val="left" w:pos="2268"/>
        </w:tabs>
        <w:spacing w:after="80" w:line="276" w:lineRule="auto"/>
        <w:ind w:left="720" w:hanging="630"/>
        <w:rPr>
          <w:rFonts w:ascii="Calibri" w:eastAsia="Calibri" w:hAnsi="Calibri" w:cs="Calibri"/>
          <w:sz w:val="22"/>
          <w:szCs w:val="22"/>
        </w:rPr>
      </w:pPr>
      <w:bookmarkStart w:id="1139" w:name="_heading=h.raqxqbtqg8yu" w:colFirst="0" w:colLast="0"/>
      <w:bookmarkEnd w:id="1139"/>
      <w:r>
        <w:rPr>
          <w:rFonts w:ascii="Calibri" w:eastAsia="Calibri" w:hAnsi="Calibri" w:cs="Calibri"/>
          <w:sz w:val="22"/>
          <w:szCs w:val="22"/>
        </w:rPr>
        <w:tab/>
        <w:t xml:space="preserve">     Príloha č. </w:t>
      </w:r>
      <w:del w:id="1140" w:author="Autor" w:date="2021-09-03T21:28:00Z">
        <w:r w:rsidR="00942B7F">
          <w:rPr>
            <w:rFonts w:ascii="Calibri" w:eastAsia="Calibri" w:hAnsi="Calibri" w:cs="Calibri"/>
            <w:sz w:val="22"/>
            <w:szCs w:val="22"/>
          </w:rPr>
          <w:delText>12 Zmluvy</w:delText>
        </w:r>
      </w:del>
      <w:ins w:id="1141" w:author="Autor" w:date="2021-09-03T21:28:00Z">
        <w:r>
          <w:rPr>
            <w:rFonts w:ascii="Calibri" w:eastAsia="Calibri" w:hAnsi="Calibri" w:cs="Calibri"/>
            <w:sz w:val="22"/>
            <w:szCs w:val="22"/>
          </w:rPr>
          <w:t>11</w:t>
        </w:r>
      </w:ins>
      <w:r>
        <w:rPr>
          <w:rFonts w:ascii="Calibri" w:eastAsia="Calibri" w:hAnsi="Calibri" w:cs="Calibri"/>
          <w:sz w:val="22"/>
          <w:szCs w:val="22"/>
        </w:rPr>
        <w:t xml:space="preserve"> Koncepcia zloženia vozidlového parku</w:t>
      </w:r>
    </w:p>
    <w:p w14:paraId="42E6F323" w14:textId="77777777" w:rsidR="00CE1DE2" w:rsidRDefault="00CE1DE2">
      <w:pPr>
        <w:widowControl w:val="0"/>
        <w:pBdr>
          <w:top w:val="nil"/>
          <w:left w:val="nil"/>
          <w:bottom w:val="nil"/>
          <w:right w:val="nil"/>
          <w:between w:val="nil"/>
        </w:pBdr>
        <w:tabs>
          <w:tab w:val="left" w:pos="2268"/>
        </w:tabs>
        <w:spacing w:line="276" w:lineRule="auto"/>
        <w:ind w:left="993"/>
        <w:jc w:val="left"/>
        <w:rPr>
          <w:del w:id="1142" w:author="Autor" w:date="2021-09-03T21:28:00Z"/>
          <w:rFonts w:ascii="Calibri" w:eastAsia="Calibri" w:hAnsi="Calibri" w:cs="Calibri"/>
          <w:sz w:val="22"/>
          <w:szCs w:val="22"/>
        </w:rPr>
      </w:pPr>
    </w:p>
    <w:p w14:paraId="310A68FF" w14:textId="77777777" w:rsidR="00CE1DE2" w:rsidRDefault="00CE1DE2">
      <w:pPr>
        <w:rPr>
          <w:del w:id="1143" w:author="Autor" w:date="2021-09-03T21:28:00Z"/>
          <w:rFonts w:ascii="Calibri" w:eastAsia="Calibri" w:hAnsi="Calibri" w:cs="Calibri"/>
        </w:rPr>
      </w:pPr>
    </w:p>
    <w:p w14:paraId="776ACBF6" w14:textId="77777777" w:rsidR="00CE1DE2" w:rsidRDefault="00CE1DE2">
      <w:pPr>
        <w:rPr>
          <w:del w:id="1144" w:author="Autor" w:date="2021-09-03T21:28:00Z"/>
          <w:rFonts w:ascii="Calibri" w:eastAsia="Calibri" w:hAnsi="Calibri" w:cs="Calibri"/>
          <w:sz w:val="22"/>
          <w:szCs w:val="22"/>
        </w:rPr>
      </w:pPr>
    </w:p>
    <w:p w14:paraId="149378BC" w14:textId="571F8797" w:rsidR="00C42294" w:rsidRDefault="00942B7F">
      <w:pPr>
        <w:tabs>
          <w:tab w:val="left" w:pos="2268"/>
        </w:tabs>
        <w:spacing w:line="276" w:lineRule="auto"/>
        <w:ind w:left="720" w:hanging="629"/>
        <w:rPr>
          <w:ins w:id="1145" w:author="Autor" w:date="2021-09-03T21:28:00Z"/>
          <w:rFonts w:ascii="Calibri" w:eastAsia="Calibri" w:hAnsi="Calibri" w:cs="Calibri"/>
          <w:sz w:val="22"/>
          <w:szCs w:val="22"/>
        </w:rPr>
      </w:pPr>
      <w:del w:id="1146" w:author="Autor" w:date="2021-09-03T21:28:00Z">
        <w:r>
          <w:rPr>
            <w:rFonts w:ascii="Calibri" w:eastAsia="Calibri" w:hAnsi="Calibri" w:cs="Calibri"/>
            <w:sz w:val="22"/>
            <w:szCs w:val="22"/>
          </w:rPr>
          <w:delText xml:space="preserve">20.5 </w:delText>
        </w:r>
      </w:del>
      <w:ins w:id="1147" w:author="Autor" w:date="2021-09-03T21:28:00Z">
        <w:r w:rsidR="00972AD3">
          <w:rPr>
            <w:rFonts w:ascii="Calibri" w:eastAsia="Calibri" w:hAnsi="Calibri" w:cs="Calibri"/>
            <w:sz w:val="22"/>
            <w:szCs w:val="22"/>
          </w:rPr>
          <w:tab/>
          <w:t xml:space="preserve">     Príloha č. 12 Finančný plán a skutočné náklady</w:t>
        </w:r>
      </w:ins>
    </w:p>
    <w:p w14:paraId="788B8DF3" w14:textId="77777777" w:rsidR="00C42294" w:rsidRDefault="00972AD3">
      <w:pPr>
        <w:tabs>
          <w:tab w:val="left" w:pos="2268"/>
        </w:tabs>
        <w:spacing w:after="240" w:line="276" w:lineRule="auto"/>
        <w:ind w:left="992" w:hanging="630"/>
        <w:rPr>
          <w:ins w:id="1148" w:author="Autor" w:date="2021-09-03T21:28:00Z"/>
          <w:rFonts w:ascii="Calibri" w:eastAsia="Calibri" w:hAnsi="Calibri" w:cs="Calibri"/>
          <w:sz w:val="22"/>
          <w:szCs w:val="22"/>
        </w:rPr>
      </w:pPr>
      <w:ins w:id="1149" w:author="Autor" w:date="2021-09-03T21:28:00Z">
        <w:r>
          <w:rPr>
            <w:rFonts w:ascii="Calibri" w:eastAsia="Calibri" w:hAnsi="Calibri" w:cs="Calibri"/>
            <w:sz w:val="22"/>
            <w:szCs w:val="22"/>
          </w:rPr>
          <w:tab/>
          <w:t>Príloha č. 13 Pravidlá pre zostavenie pomôcky (dokumentu) garancia nadväznosti</w:t>
        </w:r>
      </w:ins>
    </w:p>
    <w:p w14:paraId="1CD19253" w14:textId="77777777" w:rsidR="00C42294" w:rsidRDefault="00972AD3">
      <w:pPr>
        <w:numPr>
          <w:ilvl w:val="1"/>
          <w:numId w:val="39"/>
        </w:numPr>
        <w:pBdr>
          <w:top w:val="nil"/>
          <w:left w:val="nil"/>
          <w:bottom w:val="nil"/>
          <w:right w:val="nil"/>
          <w:between w:val="nil"/>
        </w:pBdr>
        <w:spacing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Ak v priebehu trvania Zmluvy dôjde k aktualizácii Príloh Zmluvy</w:t>
      </w:r>
      <w:r>
        <w:rPr>
          <w:rFonts w:ascii="Calibri" w:eastAsia="Calibri" w:hAnsi="Calibri" w:cs="Calibri"/>
          <w:color w:val="000000"/>
          <w:sz w:val="22"/>
          <w:szCs w:val="22"/>
        </w:rPr>
        <w:t xml:space="preserve"> alebo k ich zmene, postupom, ktorý predpokladá táto Zmluva, Objednávateľ sa zaväzuje zverejňovať aktuálne znenie všetkých Príloh Zmluvy na svojom webovom sídle. </w:t>
      </w:r>
    </w:p>
    <w:p w14:paraId="2EE7351F" w14:textId="04F04E2A" w:rsidR="00C42294" w:rsidRDefault="00972AD3">
      <w:pPr>
        <w:numPr>
          <w:ilvl w:val="1"/>
          <w:numId w:val="39"/>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Táto Zmluva je vypracovaná </w:t>
      </w:r>
      <w:r>
        <w:rPr>
          <w:rFonts w:ascii="Calibri" w:eastAsia="Calibri" w:hAnsi="Calibri" w:cs="Calibri"/>
          <w:b/>
          <w:color w:val="000000"/>
          <w:sz w:val="22"/>
          <w:szCs w:val="22"/>
        </w:rPr>
        <w:t>v šiestich vyhotoveniach</w:t>
      </w:r>
      <w:r>
        <w:rPr>
          <w:rFonts w:ascii="Calibri" w:eastAsia="Calibri" w:hAnsi="Calibri" w:cs="Calibri"/>
          <w:color w:val="000000"/>
          <w:sz w:val="22"/>
          <w:szCs w:val="22"/>
        </w:rPr>
        <w:t>, Objednávateľ obdrží po štyri vyhotovenia a </w:t>
      </w:r>
      <w:bookmarkStart w:id="1150" w:name="_GoBack"/>
      <w:del w:id="1151" w:author="Autor" w:date="2021-09-03T21:28:00Z">
        <w:r w:rsidR="00942B7F">
          <w:rPr>
            <w:rFonts w:ascii="Calibri" w:eastAsia="Calibri" w:hAnsi="Calibri" w:cs="Calibri"/>
            <w:color w:val="000000"/>
            <w:sz w:val="22"/>
            <w:szCs w:val="22"/>
          </w:rPr>
          <w:delText>Zhotoviteľ</w:delText>
        </w:r>
      </w:del>
      <w:bookmarkEnd w:id="1150"/>
      <w:ins w:id="1152" w:author="Autor" w:date="2021-09-03T21:28:00Z">
        <w:r>
          <w:rPr>
            <w:rFonts w:ascii="Calibri" w:eastAsia="Calibri" w:hAnsi="Calibri" w:cs="Calibri"/>
            <w:color w:val="000000"/>
            <w:sz w:val="22"/>
            <w:szCs w:val="22"/>
          </w:rPr>
          <w:t>Dopravca</w:t>
        </w:r>
      </w:ins>
      <w:r>
        <w:rPr>
          <w:rFonts w:ascii="Calibri" w:eastAsia="Calibri" w:hAnsi="Calibri" w:cs="Calibri"/>
          <w:color w:val="000000"/>
          <w:sz w:val="22"/>
          <w:szCs w:val="22"/>
        </w:rPr>
        <w:t xml:space="preserve"> po dvoch vyhotoveniach Zmluvy. </w:t>
      </w:r>
    </w:p>
    <w:p w14:paraId="76EDBE39" w14:textId="77777777" w:rsidR="00C42294" w:rsidRDefault="00C42294">
      <w:pPr>
        <w:pBdr>
          <w:top w:val="nil"/>
          <w:left w:val="nil"/>
          <w:bottom w:val="nil"/>
          <w:right w:val="nil"/>
          <w:between w:val="nil"/>
        </w:pBdr>
        <w:spacing w:before="240" w:line="276" w:lineRule="auto"/>
        <w:rPr>
          <w:rFonts w:ascii="Calibri" w:eastAsia="Calibri" w:hAnsi="Calibri" w:cs="Calibri"/>
          <w:color w:val="000000"/>
          <w:sz w:val="22"/>
          <w:szCs w:val="22"/>
        </w:rPr>
      </w:pPr>
      <w:bookmarkStart w:id="1153" w:name="_heading=h.1ksv4uv" w:colFirst="0" w:colLast="0"/>
      <w:bookmarkEnd w:id="1153"/>
    </w:p>
    <w:p w14:paraId="19A79A5A" w14:textId="77777777" w:rsidR="00C42294" w:rsidRDefault="00972AD3">
      <w:pPr>
        <w:pBdr>
          <w:top w:val="nil"/>
          <w:left w:val="nil"/>
          <w:bottom w:val="nil"/>
          <w:right w:val="nil"/>
          <w:between w:val="nil"/>
        </w:pBdr>
        <w:spacing w:before="240"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V Žiline, dňa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V </w:t>
      </w:r>
      <w:r>
        <w:rPr>
          <w:rFonts w:ascii="Calibri" w:eastAsia="Calibri" w:hAnsi="Calibri" w:cs="Calibri"/>
          <w:sz w:val="22"/>
          <w:szCs w:val="22"/>
          <w:highlight w:val="yellow"/>
        </w:rPr>
        <w:t>……………..</w:t>
      </w:r>
      <w:r>
        <w:rPr>
          <w:rFonts w:ascii="Calibri" w:eastAsia="Calibri" w:hAnsi="Calibri" w:cs="Calibri"/>
          <w:color w:val="000000"/>
          <w:sz w:val="22"/>
          <w:szCs w:val="22"/>
          <w:highlight w:val="yellow"/>
        </w:rPr>
        <w:t xml:space="preserve"> dňa</w:t>
      </w:r>
      <w:r>
        <w:rPr>
          <w:rFonts w:ascii="Calibri" w:eastAsia="Calibri" w:hAnsi="Calibri" w:cs="Calibri"/>
          <w:color w:val="000000"/>
          <w:sz w:val="22"/>
          <w:szCs w:val="22"/>
        </w:rPr>
        <w:t xml:space="preserve"> </w:t>
      </w:r>
    </w:p>
    <w:p w14:paraId="4DD93C19" w14:textId="77777777" w:rsidR="00C42294" w:rsidRDefault="00972AD3">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 xml:space="preserve">                                             </w:t>
      </w:r>
    </w:p>
    <w:p w14:paraId="21E356E9" w14:textId="77777777" w:rsidR="00C42294" w:rsidRDefault="00972AD3">
      <w:pPr>
        <w:pBdr>
          <w:top w:val="nil"/>
          <w:left w:val="nil"/>
          <w:bottom w:val="nil"/>
          <w:right w:val="nil"/>
          <w:between w:val="nil"/>
        </w:pBdr>
        <w:spacing w:before="240"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rPr>
        <w:t>.............................................</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color w:val="000000"/>
          <w:sz w:val="22"/>
          <w:szCs w:val="22"/>
          <w:highlight w:val="yellow"/>
        </w:rPr>
        <w:t>................................................</w:t>
      </w:r>
    </w:p>
    <w:p w14:paraId="2989FB98" w14:textId="77777777" w:rsidR="00C42294" w:rsidRDefault="00972AD3">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Objednávateľ</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color w:val="000000"/>
          <w:sz w:val="22"/>
          <w:szCs w:val="22"/>
          <w:highlight w:val="yellow"/>
        </w:rPr>
        <w:t>Dopravca</w:t>
      </w:r>
    </w:p>
    <w:p w14:paraId="2D85AC9E" w14:textId="77777777" w:rsidR="00C42294" w:rsidRDefault="00972AD3">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Žilinský samosprávny kraj</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obchodné meno </w:t>
      </w:r>
    </w:p>
    <w:p w14:paraId="7C3BFE4A" w14:textId="77777777" w:rsidR="00C42294" w:rsidRDefault="00972AD3">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Ing. Erika Jurinová</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     </w:t>
      </w:r>
      <w:r>
        <w:rPr>
          <w:rFonts w:ascii="Calibri" w:eastAsia="Calibri" w:hAnsi="Calibri" w:cs="Calibri"/>
          <w:sz w:val="22"/>
          <w:szCs w:val="22"/>
          <w:highlight w:val="yellow"/>
        </w:rPr>
        <w:t xml:space="preserve"> meno a priezvisko, funkcia </w:t>
      </w:r>
    </w:p>
    <w:p w14:paraId="2497555F" w14:textId="77777777" w:rsidR="00C42294" w:rsidRDefault="00972AD3">
      <w:pPr>
        <w:pBdr>
          <w:top w:val="nil"/>
          <w:left w:val="nil"/>
          <w:bottom w:val="nil"/>
          <w:right w:val="nil"/>
          <w:between w:val="nil"/>
        </w:pBdr>
        <w:spacing w:line="240" w:lineRule="auto"/>
        <w:ind w:firstLine="708"/>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redsedníčka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5CB2D3FC" w14:textId="77777777" w:rsidR="00C42294" w:rsidRDefault="00972AD3">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537B4668" w14:textId="77777777" w:rsidR="00C42294" w:rsidRDefault="00C42294">
      <w:pPr>
        <w:pBdr>
          <w:top w:val="nil"/>
          <w:left w:val="nil"/>
          <w:bottom w:val="nil"/>
          <w:right w:val="nil"/>
          <w:between w:val="nil"/>
        </w:pBdr>
        <w:spacing w:line="240" w:lineRule="auto"/>
        <w:rPr>
          <w:rFonts w:ascii="Calibri" w:eastAsia="Calibri" w:hAnsi="Calibri" w:cs="Calibri"/>
          <w:color w:val="000000"/>
          <w:sz w:val="22"/>
          <w:szCs w:val="22"/>
        </w:rPr>
      </w:pPr>
    </w:p>
    <w:p w14:paraId="3B48F825" w14:textId="77777777" w:rsidR="00C42294" w:rsidRDefault="00C42294">
      <w:pPr>
        <w:spacing w:line="240" w:lineRule="auto"/>
        <w:rPr>
          <w:rFonts w:ascii="Calibri" w:eastAsia="Calibri" w:hAnsi="Calibri" w:cs="Calibri"/>
        </w:rPr>
      </w:pPr>
    </w:p>
    <w:sectPr w:rsidR="00C42294">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A7645" w14:textId="77777777" w:rsidR="00972AD3" w:rsidRDefault="00972AD3">
      <w:pPr>
        <w:spacing w:line="240" w:lineRule="auto"/>
      </w:pPr>
      <w:r>
        <w:separator/>
      </w:r>
    </w:p>
  </w:endnote>
  <w:endnote w:type="continuationSeparator" w:id="0">
    <w:p w14:paraId="692054EE" w14:textId="77777777" w:rsidR="00972AD3" w:rsidRDefault="00972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MT">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1AF90" w14:textId="77777777" w:rsidR="00C42294" w:rsidRDefault="00972AD3">
    <w:pPr>
      <w:jc w:val="right"/>
    </w:pPr>
    <w:r>
      <w:fldChar w:fldCharType="begin"/>
    </w:r>
    <w:r>
      <w:instrText>PAGE</w:instrText>
    </w:r>
    <w:r w:rsidR="00DC390F">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09F03" w14:textId="77777777" w:rsidR="00972AD3" w:rsidRDefault="00972AD3">
      <w:pPr>
        <w:spacing w:line="240" w:lineRule="auto"/>
      </w:pPr>
      <w:r>
        <w:separator/>
      </w:r>
    </w:p>
  </w:footnote>
  <w:footnote w:type="continuationSeparator" w:id="0">
    <w:p w14:paraId="62756F89" w14:textId="77777777" w:rsidR="00972AD3" w:rsidRDefault="00972A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480A6" w14:textId="77777777" w:rsidR="00C42294" w:rsidRDefault="00C422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0CA7"/>
    <w:multiLevelType w:val="multilevel"/>
    <w:tmpl w:val="18282382"/>
    <w:lvl w:ilvl="0">
      <w:start w:val="1"/>
      <w:numFmt w:val="lowerLetter"/>
      <w:pStyle w:val="Normalnyislovan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D1FFC"/>
    <w:multiLevelType w:val="multilevel"/>
    <w:tmpl w:val="95D0E982"/>
    <w:lvl w:ilvl="0">
      <w:start w:val="1"/>
      <w:numFmt w:val="lowerRoman"/>
      <w:lvlText w:val="%1)"/>
      <w:lvlJc w:val="left"/>
      <w:pPr>
        <w:ind w:left="1500" w:hanging="72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 w15:restartNumberingAfterBreak="0">
    <w:nsid w:val="034A5B2F"/>
    <w:multiLevelType w:val="multilevel"/>
    <w:tmpl w:val="DE2E362C"/>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3" w15:restartNumberingAfterBreak="0">
    <w:nsid w:val="06424D55"/>
    <w:multiLevelType w:val="multilevel"/>
    <w:tmpl w:val="0B8EACEE"/>
    <w:lvl w:ilvl="0">
      <w:start w:val="7"/>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pStyle w:val="JKHeadL2Allcaps"/>
      <w:lvlText w:val="%1.%2.%3.%4.%5.%6.%7.%8"/>
      <w:lvlJc w:val="left"/>
      <w:pPr>
        <w:ind w:left="3960" w:hanging="1440"/>
      </w:pPr>
    </w:lvl>
    <w:lvl w:ilvl="8">
      <w:start w:val="1"/>
      <w:numFmt w:val="decimal"/>
      <w:pStyle w:val="JKHeadL3Bold"/>
      <w:lvlText w:val="%1.%2.%3.%4.%5.%6.%7.%8.%9"/>
      <w:lvlJc w:val="left"/>
      <w:pPr>
        <w:ind w:left="4680" w:hanging="1800"/>
      </w:pPr>
    </w:lvl>
  </w:abstractNum>
  <w:abstractNum w:abstractNumId="4" w15:restartNumberingAfterBreak="0">
    <w:nsid w:val="0B543EE5"/>
    <w:multiLevelType w:val="multilevel"/>
    <w:tmpl w:val="3D507250"/>
    <w:lvl w:ilvl="0">
      <w:start w:val="1"/>
      <w:numFmt w:val="lowerLetter"/>
      <w:lvlText w:val="%1)"/>
      <w:lvlJc w:val="left"/>
      <w:pPr>
        <w:ind w:left="734" w:hanging="357"/>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5" w15:restartNumberingAfterBreak="0">
    <w:nsid w:val="0D970B3B"/>
    <w:multiLevelType w:val="multilevel"/>
    <w:tmpl w:val="21643A96"/>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pStyle w:val="cislseznam14"/>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 w15:restartNumberingAfterBreak="0">
    <w:nsid w:val="1044309F"/>
    <w:multiLevelType w:val="multilevel"/>
    <w:tmpl w:val="FE70B8D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100077"/>
    <w:multiLevelType w:val="multilevel"/>
    <w:tmpl w:val="08063612"/>
    <w:lvl w:ilvl="0">
      <w:start w:val="6"/>
      <w:numFmt w:val="decimal"/>
      <w:lvlText w:val="%1"/>
      <w:lvlJc w:val="left"/>
      <w:pPr>
        <w:ind w:left="435" w:hanging="435"/>
      </w:pPr>
      <w:rPr>
        <w:b/>
        <w:strike w:val="0"/>
        <w:u w:val="none"/>
      </w:rPr>
    </w:lvl>
    <w:lvl w:ilvl="1">
      <w:start w:val="2"/>
      <w:numFmt w:val="decimal"/>
      <w:lvlText w:val="%1.%2"/>
      <w:lvlJc w:val="left"/>
      <w:pPr>
        <w:ind w:left="622" w:hanging="435"/>
      </w:pPr>
      <w:rPr>
        <w:b/>
        <w:strike w:val="0"/>
        <w:u w:val="none"/>
      </w:rPr>
    </w:lvl>
    <w:lvl w:ilvl="2">
      <w:start w:val="4"/>
      <w:numFmt w:val="decimal"/>
      <w:lvlText w:val="%1.%2.%3"/>
      <w:lvlJc w:val="left"/>
      <w:pPr>
        <w:ind w:left="1094" w:hanging="720"/>
      </w:pPr>
      <w:rPr>
        <w:b/>
        <w:strike w:val="0"/>
        <w:u w:val="none"/>
      </w:rPr>
    </w:lvl>
    <w:lvl w:ilvl="3">
      <w:start w:val="1"/>
      <w:numFmt w:val="decimal"/>
      <w:lvlText w:val="%1.%2.%3.%4"/>
      <w:lvlJc w:val="left"/>
      <w:pPr>
        <w:ind w:left="1281" w:hanging="720"/>
      </w:pPr>
      <w:rPr>
        <w:b/>
        <w:strike w:val="0"/>
        <w:u w:val="none"/>
      </w:rPr>
    </w:lvl>
    <w:lvl w:ilvl="4">
      <w:start w:val="1"/>
      <w:numFmt w:val="decimal"/>
      <w:lvlText w:val="%1.%2.%3.%4.%5"/>
      <w:lvlJc w:val="left"/>
      <w:pPr>
        <w:ind w:left="1828" w:hanging="1080"/>
      </w:pPr>
      <w:rPr>
        <w:b/>
        <w:strike w:val="0"/>
        <w:u w:val="none"/>
      </w:rPr>
    </w:lvl>
    <w:lvl w:ilvl="5">
      <w:start w:val="1"/>
      <w:numFmt w:val="decimal"/>
      <w:lvlText w:val="%1.%2.%3.%4.%5.%6"/>
      <w:lvlJc w:val="left"/>
      <w:pPr>
        <w:ind w:left="2015" w:hanging="1080"/>
      </w:pPr>
      <w:rPr>
        <w:b/>
        <w:strike w:val="0"/>
        <w:u w:val="none"/>
      </w:rPr>
    </w:lvl>
    <w:lvl w:ilvl="6">
      <w:start w:val="1"/>
      <w:numFmt w:val="decimal"/>
      <w:lvlText w:val="%1.%2.%3.%4.%5.%6.%7"/>
      <w:lvlJc w:val="left"/>
      <w:pPr>
        <w:ind w:left="2562" w:hanging="1440"/>
      </w:pPr>
      <w:rPr>
        <w:b/>
        <w:strike w:val="0"/>
        <w:u w:val="none"/>
      </w:rPr>
    </w:lvl>
    <w:lvl w:ilvl="7">
      <w:start w:val="1"/>
      <w:numFmt w:val="decimal"/>
      <w:lvlText w:val="%1.%2.%3.%4.%5.%6.%7.%8"/>
      <w:lvlJc w:val="left"/>
      <w:pPr>
        <w:ind w:left="2749" w:hanging="1440"/>
      </w:pPr>
      <w:rPr>
        <w:b/>
        <w:strike w:val="0"/>
        <w:u w:val="none"/>
      </w:rPr>
    </w:lvl>
    <w:lvl w:ilvl="8">
      <w:start w:val="1"/>
      <w:numFmt w:val="decimal"/>
      <w:lvlText w:val="%1.%2.%3.%4.%5.%6.%7.%8.%9"/>
      <w:lvlJc w:val="left"/>
      <w:pPr>
        <w:ind w:left="2936" w:hanging="1438"/>
      </w:pPr>
      <w:rPr>
        <w:b/>
        <w:strike w:val="0"/>
        <w:u w:val="none"/>
      </w:rPr>
    </w:lvl>
  </w:abstractNum>
  <w:abstractNum w:abstractNumId="8" w15:restartNumberingAfterBreak="0">
    <w:nsid w:val="1D6C66AA"/>
    <w:multiLevelType w:val="multilevel"/>
    <w:tmpl w:val="8920FB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00C1BF7"/>
    <w:multiLevelType w:val="multilevel"/>
    <w:tmpl w:val="279C0232"/>
    <w:lvl w:ilvl="0">
      <w:start w:val="11"/>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1E21FCC"/>
    <w:multiLevelType w:val="multilevel"/>
    <w:tmpl w:val="123A7CFE"/>
    <w:lvl w:ilvl="0">
      <w:start w:val="16"/>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25124BC"/>
    <w:multiLevelType w:val="multilevel"/>
    <w:tmpl w:val="EBB8B788"/>
    <w:lvl w:ilvl="0">
      <w:start w:val="7"/>
      <w:numFmt w:val="decimal"/>
      <w:lvlText w:val="%1"/>
      <w:lvlJc w:val="left"/>
      <w:pPr>
        <w:ind w:left="360" w:hanging="360"/>
      </w:pPr>
    </w:lvl>
    <w:lvl w:ilvl="1">
      <w:start w:val="1"/>
      <w:numFmt w:val="decimal"/>
      <w:lvlText w:val="%1.%2"/>
      <w:lvlJc w:val="left"/>
      <w:pPr>
        <w:ind w:left="928" w:hanging="360"/>
      </w:pPr>
      <w:rPr>
        <w:rFonts w:ascii="Calibri" w:eastAsia="Calibri" w:hAnsi="Calibri" w:cs="Calibri"/>
        <w:b w:val="0"/>
        <w:i w:val="0"/>
        <w:sz w:val="22"/>
        <w:szCs w:val="22"/>
        <w:u w:val="none"/>
      </w:rPr>
    </w:lvl>
    <w:lvl w:ilvl="2">
      <w:start w:val="1"/>
      <w:numFmt w:val="lowerRoman"/>
      <w:lvlText w:val="%3"/>
      <w:lvlJc w:val="left"/>
      <w:pPr>
        <w:ind w:left="720" w:hanging="720"/>
      </w:pPr>
      <w:rPr>
        <w:rFonts w:ascii="Calibri" w:eastAsia="Calibri" w:hAnsi="Calibri" w:cs="Calibri"/>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242B4A4D"/>
    <w:multiLevelType w:val="multilevel"/>
    <w:tmpl w:val="7784770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280A3733"/>
    <w:multiLevelType w:val="multilevel"/>
    <w:tmpl w:val="A4C6AEBC"/>
    <w:lvl w:ilvl="0">
      <w:start w:val="17"/>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B6F0006"/>
    <w:multiLevelType w:val="multilevel"/>
    <w:tmpl w:val="0846A8DC"/>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E40983"/>
    <w:multiLevelType w:val="multilevel"/>
    <w:tmpl w:val="1C2ACFA2"/>
    <w:lvl w:ilvl="0">
      <w:start w:val="5"/>
      <w:numFmt w:val="decimal"/>
      <w:pStyle w:val="Styl2"/>
      <w:lvlText w:val="%1"/>
      <w:lvlJc w:val="left"/>
      <w:pPr>
        <w:ind w:left="360" w:hanging="360"/>
      </w:pPr>
    </w:lvl>
    <w:lvl w:ilvl="1">
      <w:start w:val="1"/>
      <w:numFmt w:val="decimal"/>
      <w:pStyle w:val="Styl3"/>
      <w:lvlText w:val="%1.%2"/>
      <w:lvlJc w:val="left"/>
      <w:pPr>
        <w:ind w:left="360" w:hanging="360"/>
      </w:pPr>
      <w:rPr>
        <w:b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3072F19"/>
    <w:multiLevelType w:val="multilevel"/>
    <w:tmpl w:val="19B487C2"/>
    <w:lvl w:ilvl="0">
      <w:start w:val="10"/>
      <w:numFmt w:val="decimal"/>
      <w:pStyle w:val="Perex"/>
      <w:lvlText w:val="%1"/>
      <w:lvlJc w:val="left"/>
      <w:pPr>
        <w:ind w:left="375" w:hanging="375"/>
      </w:pPr>
    </w:lvl>
    <w:lvl w:ilvl="1">
      <w:start w:val="1"/>
      <w:numFmt w:val="decimal"/>
      <w:lvlText w:val="%1.%2"/>
      <w:lvlJc w:val="left"/>
      <w:pPr>
        <w:ind w:left="375" w:hanging="37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4524A23"/>
    <w:multiLevelType w:val="multilevel"/>
    <w:tmpl w:val="C28E69EE"/>
    <w:lvl w:ilvl="0">
      <w:start w:val="15"/>
      <w:numFmt w:val="decimal"/>
      <w:lvlText w:val="%1"/>
      <w:lvlJc w:val="left"/>
      <w:pPr>
        <w:ind w:left="420" w:hanging="420"/>
      </w:pPr>
    </w:lvl>
    <w:lvl w:ilvl="1">
      <w:start w:val="1"/>
      <w:numFmt w:val="decimal"/>
      <w:lvlText w:val="%1.%2"/>
      <w:lvlJc w:val="left"/>
      <w:pPr>
        <w:ind w:left="420" w:hanging="420"/>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7EF6CD4"/>
    <w:multiLevelType w:val="multilevel"/>
    <w:tmpl w:val="7D76B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pStyle w:val="Textodst2slovan"/>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86759E1"/>
    <w:multiLevelType w:val="multilevel"/>
    <w:tmpl w:val="B23E6A08"/>
    <w:lvl w:ilvl="0">
      <w:start w:val="2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9004215"/>
    <w:multiLevelType w:val="multilevel"/>
    <w:tmpl w:val="9F3E9DB8"/>
    <w:lvl w:ilvl="0">
      <w:start w:val="6"/>
      <w:numFmt w:val="decimal"/>
      <w:lvlText w:val="%1"/>
      <w:lvlJc w:val="left"/>
      <w:pPr>
        <w:ind w:left="540" w:hanging="540"/>
      </w:pPr>
    </w:lvl>
    <w:lvl w:ilvl="1">
      <w:start w:val="15"/>
      <w:numFmt w:val="decimal"/>
      <w:lvlText w:val="%1.%2"/>
      <w:lvlJc w:val="left"/>
      <w:pPr>
        <w:ind w:left="720" w:hanging="540"/>
      </w:pPr>
      <w:rPr>
        <w:b w:val="0"/>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1" w15:restartNumberingAfterBreak="0">
    <w:nsid w:val="49EA6D2E"/>
    <w:multiLevelType w:val="multilevel"/>
    <w:tmpl w:val="7FC06684"/>
    <w:lvl w:ilvl="0">
      <w:start w:val="12"/>
      <w:numFmt w:val="decimal"/>
      <w:lvlText w:val="%1"/>
      <w:lvlJc w:val="left"/>
      <w:pPr>
        <w:ind w:left="420" w:hanging="420"/>
      </w:pPr>
    </w:lvl>
    <w:lvl w:ilvl="1">
      <w:start w:val="1"/>
      <w:numFmt w:val="decimal"/>
      <w:lvlText w:val="%1.%2"/>
      <w:lvlJc w:val="left"/>
      <w:pPr>
        <w:ind w:left="420" w:hanging="42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D323630"/>
    <w:multiLevelType w:val="multilevel"/>
    <w:tmpl w:val="00ECC21A"/>
    <w:lvl w:ilvl="0">
      <w:start w:val="13"/>
      <w:numFmt w:val="decimal"/>
      <w:lvlText w:val="%1"/>
      <w:lvlJc w:val="left"/>
      <w:pPr>
        <w:ind w:left="420" w:hanging="420"/>
      </w:pPr>
    </w:lvl>
    <w:lvl w:ilvl="1">
      <w:start w:val="1"/>
      <w:numFmt w:val="decimal"/>
      <w:lvlText w:val="%1.%2"/>
      <w:lvlJc w:val="left"/>
      <w:pPr>
        <w:ind w:left="420" w:hanging="420"/>
      </w:pPr>
      <w:rPr>
        <w:rFonts w:ascii="Calibri" w:eastAsia="Calibri" w:hAnsi="Calibri" w:cs="Calibri"/>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E15495C"/>
    <w:multiLevelType w:val="multilevel"/>
    <w:tmpl w:val="0742E808"/>
    <w:lvl w:ilvl="0">
      <w:start w:val="1"/>
      <w:numFmt w:val="upperRoman"/>
      <w:lvlText w:val="%1."/>
      <w:lvlJc w:val="right"/>
      <w:pPr>
        <w:ind w:left="2880" w:hanging="360"/>
      </w:pPr>
      <w:rPr>
        <w:u w:val="none"/>
      </w:rPr>
    </w:lvl>
    <w:lvl w:ilvl="1">
      <w:start w:val="1"/>
      <w:numFmt w:val="upperLetter"/>
      <w:lvlText w:val="%2."/>
      <w:lvlJc w:val="lef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decimal"/>
      <w:lvlText w:val="(%5)"/>
      <w:lvlJc w:val="left"/>
      <w:pPr>
        <w:ind w:left="5760" w:hanging="360"/>
      </w:pPr>
      <w:rPr>
        <w:u w:val="none"/>
      </w:rPr>
    </w:lvl>
    <w:lvl w:ilvl="5">
      <w:start w:val="1"/>
      <w:numFmt w:val="lowerLetter"/>
      <w:lvlText w:val="(%6)"/>
      <w:lvlJc w:val="left"/>
      <w:pPr>
        <w:ind w:left="6480" w:hanging="360"/>
      </w:pPr>
      <w:rPr>
        <w:u w:val="none"/>
      </w:rPr>
    </w:lvl>
    <w:lvl w:ilvl="6">
      <w:start w:val="1"/>
      <w:numFmt w:val="lowerRoman"/>
      <w:lvlText w:val="(%7)"/>
      <w:lvlJc w:val="righ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4" w15:restartNumberingAfterBreak="0">
    <w:nsid w:val="50C67679"/>
    <w:multiLevelType w:val="multilevel"/>
    <w:tmpl w:val="9668A77C"/>
    <w:lvl w:ilvl="0">
      <w:start w:val="1"/>
      <w:numFmt w:val="lowerLetter"/>
      <w:lvlText w:val="(%1)"/>
      <w:lvlJc w:val="left"/>
      <w:pPr>
        <w:ind w:left="1271" w:hanging="42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5" w15:restartNumberingAfterBreak="0">
    <w:nsid w:val="5192241A"/>
    <w:multiLevelType w:val="multilevel"/>
    <w:tmpl w:val="71DCA388"/>
    <w:lvl w:ilvl="0">
      <w:start w:val="14"/>
      <w:numFmt w:val="decimal"/>
      <w:lvlText w:val="%1"/>
      <w:lvlJc w:val="left"/>
      <w:pPr>
        <w:ind w:left="420" w:hanging="420"/>
      </w:p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4AE4BAF"/>
    <w:multiLevelType w:val="multilevel"/>
    <w:tmpl w:val="5706F1A0"/>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560E15B5"/>
    <w:multiLevelType w:val="multilevel"/>
    <w:tmpl w:val="C546A5BC"/>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pStyle w:val="JKHeadL6"/>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75C1E92"/>
    <w:multiLevelType w:val="multilevel"/>
    <w:tmpl w:val="EF5C450A"/>
    <w:lvl w:ilvl="0">
      <w:start w:val="1"/>
      <w:numFmt w:val="lowerLetter"/>
      <w:lvlText w:val="(%1)"/>
      <w:lvlJc w:val="left"/>
      <w:pPr>
        <w:ind w:left="720" w:hanging="360"/>
      </w:pPr>
      <w:rPr>
        <w:rFonts w:ascii="Calibri" w:eastAsia="Calibri" w:hAnsi="Calibri" w:cs="Calibri"/>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627398"/>
    <w:multiLevelType w:val="multilevel"/>
    <w:tmpl w:val="DA76684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9D381E"/>
    <w:multiLevelType w:val="multilevel"/>
    <w:tmpl w:val="1ABC2520"/>
    <w:lvl w:ilvl="0">
      <w:start w:val="6"/>
      <w:numFmt w:val="decimal"/>
      <w:lvlText w:val="%1"/>
      <w:lvlJc w:val="left"/>
      <w:pPr>
        <w:ind w:left="360" w:hanging="360"/>
      </w:pPr>
    </w:lvl>
    <w:lvl w:ilvl="1">
      <w:start w:val="1"/>
      <w:numFmt w:val="decimal"/>
      <w:lvlText w:val="%1.%2"/>
      <w:lvlJc w:val="left"/>
      <w:pPr>
        <w:ind w:left="928" w:hanging="360"/>
      </w:pPr>
      <w:rPr>
        <w:rFonts w:ascii="Calibri" w:eastAsia="Calibri" w:hAnsi="Calibri" w:cs="Calibri"/>
        <w:b w:val="0"/>
        <w:i w:val="0"/>
        <w:sz w:val="22"/>
        <w:szCs w:val="22"/>
        <w:u w:val="none"/>
      </w:rPr>
    </w:lvl>
    <w:lvl w:ilvl="2">
      <w:start w:val="1"/>
      <w:numFmt w:val="lowerRoman"/>
      <w:lvlText w:val="(%3)"/>
      <w:lvlJc w:val="left"/>
      <w:pPr>
        <w:ind w:left="720" w:hanging="720"/>
      </w:pPr>
      <w:rPr>
        <w:rFonts w:ascii="Calibri" w:eastAsia="Calibri" w:hAnsi="Calibri" w:cs="Calibri"/>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9625595"/>
    <w:multiLevelType w:val="multilevel"/>
    <w:tmpl w:val="FD30E4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5F726754"/>
    <w:multiLevelType w:val="multilevel"/>
    <w:tmpl w:val="ACC6BBB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640020E2"/>
    <w:multiLevelType w:val="multilevel"/>
    <w:tmpl w:val="72A45B70"/>
    <w:lvl w:ilvl="0">
      <w:start w:val="4"/>
      <w:numFmt w:val="decimal"/>
      <w:pStyle w:val="OdstavecSmlouvy"/>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5C46031"/>
    <w:multiLevelType w:val="multilevel"/>
    <w:tmpl w:val="1BC6CF32"/>
    <w:lvl w:ilvl="0">
      <w:start w:val="18"/>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6C3327BA"/>
    <w:multiLevelType w:val="multilevel"/>
    <w:tmpl w:val="84AC2050"/>
    <w:lvl w:ilvl="0">
      <w:start w:val="1"/>
      <w:numFmt w:val="lowerRoman"/>
      <w:pStyle w:val="Odrky"/>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1F2B53"/>
    <w:multiLevelType w:val="multilevel"/>
    <w:tmpl w:val="A92EC09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0677C28"/>
    <w:multiLevelType w:val="multilevel"/>
    <w:tmpl w:val="A2CA9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047BD5"/>
    <w:multiLevelType w:val="multilevel"/>
    <w:tmpl w:val="D8EA4192"/>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73A24CCD"/>
    <w:multiLevelType w:val="multilevel"/>
    <w:tmpl w:val="3304A930"/>
    <w:lvl w:ilvl="0">
      <w:start w:val="1"/>
      <w:numFmt w:val="lowerLetter"/>
      <w:lvlText w:val="(%1)"/>
      <w:lvlJc w:val="left"/>
      <w:pPr>
        <w:ind w:left="4896" w:hanging="360"/>
      </w:pPr>
      <w:rPr>
        <w:color w:val="000000"/>
      </w:rPr>
    </w:lvl>
    <w:lvl w:ilvl="1">
      <w:start w:val="1"/>
      <w:numFmt w:val="lowerLetter"/>
      <w:lvlText w:val="%2."/>
      <w:lvlJc w:val="left"/>
      <w:pPr>
        <w:ind w:left="5616" w:hanging="360"/>
      </w:pPr>
    </w:lvl>
    <w:lvl w:ilvl="2">
      <w:start w:val="1"/>
      <w:numFmt w:val="lowerRoman"/>
      <w:lvlText w:val="%3."/>
      <w:lvlJc w:val="right"/>
      <w:pPr>
        <w:ind w:left="6336" w:hanging="180"/>
      </w:pPr>
    </w:lvl>
    <w:lvl w:ilvl="3">
      <w:start w:val="1"/>
      <w:numFmt w:val="decimal"/>
      <w:lvlText w:val="%4."/>
      <w:lvlJc w:val="left"/>
      <w:pPr>
        <w:ind w:left="7056" w:hanging="360"/>
      </w:pPr>
    </w:lvl>
    <w:lvl w:ilvl="4">
      <w:start w:val="1"/>
      <w:numFmt w:val="lowerLetter"/>
      <w:lvlText w:val="%5."/>
      <w:lvlJc w:val="left"/>
      <w:pPr>
        <w:ind w:left="7776" w:hanging="360"/>
      </w:pPr>
    </w:lvl>
    <w:lvl w:ilvl="5">
      <w:start w:val="1"/>
      <w:numFmt w:val="lowerRoman"/>
      <w:lvlText w:val="%6."/>
      <w:lvlJc w:val="right"/>
      <w:pPr>
        <w:ind w:left="8496" w:hanging="180"/>
      </w:pPr>
    </w:lvl>
    <w:lvl w:ilvl="6">
      <w:start w:val="1"/>
      <w:numFmt w:val="decimal"/>
      <w:lvlText w:val="%7."/>
      <w:lvlJc w:val="left"/>
      <w:pPr>
        <w:ind w:left="9216" w:hanging="360"/>
      </w:pPr>
    </w:lvl>
    <w:lvl w:ilvl="7">
      <w:start w:val="1"/>
      <w:numFmt w:val="lowerLetter"/>
      <w:lvlText w:val="%8."/>
      <w:lvlJc w:val="left"/>
      <w:pPr>
        <w:ind w:left="9936" w:hanging="360"/>
      </w:pPr>
    </w:lvl>
    <w:lvl w:ilvl="8">
      <w:start w:val="1"/>
      <w:numFmt w:val="lowerRoman"/>
      <w:lvlText w:val="%9."/>
      <w:lvlJc w:val="right"/>
      <w:pPr>
        <w:ind w:left="10656" w:hanging="180"/>
      </w:pPr>
    </w:lvl>
  </w:abstractNum>
  <w:abstractNum w:abstractNumId="40" w15:restartNumberingAfterBreak="0">
    <w:nsid w:val="769A3E46"/>
    <w:multiLevelType w:val="multilevel"/>
    <w:tmpl w:val="8FAC1B70"/>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97C662E"/>
    <w:multiLevelType w:val="multilevel"/>
    <w:tmpl w:val="93AA7E9E"/>
    <w:lvl w:ilvl="0">
      <w:start w:val="1"/>
      <w:numFmt w:val="lowerLetter"/>
      <w:pStyle w:val="odsazenL5"/>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2" w15:restartNumberingAfterBreak="0">
    <w:nsid w:val="79D4039A"/>
    <w:multiLevelType w:val="multilevel"/>
    <w:tmpl w:val="C910E0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FA4D2D"/>
    <w:multiLevelType w:val="multilevel"/>
    <w:tmpl w:val="DF24FDDC"/>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4" w15:restartNumberingAfterBreak="0">
    <w:nsid w:val="7D06278C"/>
    <w:multiLevelType w:val="multilevel"/>
    <w:tmpl w:val="A99A2D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D980184"/>
    <w:multiLevelType w:val="multilevel"/>
    <w:tmpl w:val="B75E3814"/>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35"/>
  </w:num>
  <w:num w:numId="3">
    <w:abstractNumId w:val="3"/>
  </w:num>
  <w:num w:numId="4">
    <w:abstractNumId w:val="27"/>
  </w:num>
  <w:num w:numId="5">
    <w:abstractNumId w:val="16"/>
  </w:num>
  <w:num w:numId="6">
    <w:abstractNumId w:val="33"/>
  </w:num>
  <w:num w:numId="7">
    <w:abstractNumId w:val="15"/>
  </w:num>
  <w:num w:numId="8">
    <w:abstractNumId w:val="0"/>
  </w:num>
  <w:num w:numId="9">
    <w:abstractNumId w:val="23"/>
  </w:num>
  <w:num w:numId="10">
    <w:abstractNumId w:val="45"/>
  </w:num>
  <w:num w:numId="11">
    <w:abstractNumId w:val="39"/>
  </w:num>
  <w:num w:numId="12">
    <w:abstractNumId w:val="9"/>
  </w:num>
  <w:num w:numId="13">
    <w:abstractNumId w:val="22"/>
  </w:num>
  <w:num w:numId="14">
    <w:abstractNumId w:val="2"/>
  </w:num>
  <w:num w:numId="15">
    <w:abstractNumId w:val="21"/>
  </w:num>
  <w:num w:numId="16">
    <w:abstractNumId w:val="8"/>
  </w:num>
  <w:num w:numId="17">
    <w:abstractNumId w:val="29"/>
  </w:num>
  <w:num w:numId="18">
    <w:abstractNumId w:val="34"/>
  </w:num>
  <w:num w:numId="19">
    <w:abstractNumId w:val="11"/>
  </w:num>
  <w:num w:numId="20">
    <w:abstractNumId w:val="13"/>
  </w:num>
  <w:num w:numId="21">
    <w:abstractNumId w:val="4"/>
  </w:num>
  <w:num w:numId="22">
    <w:abstractNumId w:val="1"/>
  </w:num>
  <w:num w:numId="23">
    <w:abstractNumId w:val="31"/>
  </w:num>
  <w:num w:numId="24">
    <w:abstractNumId w:val="32"/>
  </w:num>
  <w:num w:numId="25">
    <w:abstractNumId w:val="43"/>
  </w:num>
  <w:num w:numId="26">
    <w:abstractNumId w:val="28"/>
  </w:num>
  <w:num w:numId="27">
    <w:abstractNumId w:val="42"/>
  </w:num>
  <w:num w:numId="28">
    <w:abstractNumId w:val="24"/>
  </w:num>
  <w:num w:numId="29">
    <w:abstractNumId w:val="40"/>
  </w:num>
  <w:num w:numId="30">
    <w:abstractNumId w:val="38"/>
  </w:num>
  <w:num w:numId="31">
    <w:abstractNumId w:val="37"/>
  </w:num>
  <w:num w:numId="32">
    <w:abstractNumId w:val="36"/>
  </w:num>
  <w:num w:numId="33">
    <w:abstractNumId w:val="6"/>
  </w:num>
  <w:num w:numId="34">
    <w:abstractNumId w:val="30"/>
  </w:num>
  <w:num w:numId="35">
    <w:abstractNumId w:val="17"/>
  </w:num>
  <w:num w:numId="36">
    <w:abstractNumId w:val="14"/>
  </w:num>
  <w:num w:numId="37">
    <w:abstractNumId w:val="25"/>
  </w:num>
  <w:num w:numId="38">
    <w:abstractNumId w:val="10"/>
  </w:num>
  <w:num w:numId="39">
    <w:abstractNumId w:val="19"/>
  </w:num>
  <w:num w:numId="40">
    <w:abstractNumId w:val="12"/>
  </w:num>
  <w:num w:numId="41">
    <w:abstractNumId w:val="26"/>
  </w:num>
  <w:num w:numId="42">
    <w:abstractNumId w:val="18"/>
  </w:num>
  <w:num w:numId="43">
    <w:abstractNumId w:val="7"/>
  </w:num>
  <w:num w:numId="44">
    <w:abstractNumId w:val="20"/>
  </w:num>
  <w:num w:numId="45">
    <w:abstractNumId w:val="41"/>
  </w:num>
  <w:num w:numId="4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294"/>
    <w:rsid w:val="001D5ED3"/>
    <w:rsid w:val="00346C92"/>
    <w:rsid w:val="00375452"/>
    <w:rsid w:val="0052242E"/>
    <w:rsid w:val="006D7FE4"/>
    <w:rsid w:val="007E507D"/>
    <w:rsid w:val="00815383"/>
    <w:rsid w:val="00920E69"/>
    <w:rsid w:val="00942B7F"/>
    <w:rsid w:val="00972AD3"/>
    <w:rsid w:val="00977499"/>
    <w:rsid w:val="00A00AC9"/>
    <w:rsid w:val="00AF1DFD"/>
    <w:rsid w:val="00BB3814"/>
    <w:rsid w:val="00BD754D"/>
    <w:rsid w:val="00C42294"/>
    <w:rsid w:val="00CE1DE2"/>
    <w:rsid w:val="00CF125B"/>
    <w:rsid w:val="00CF655F"/>
    <w:rsid w:val="00DC39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CA3399-86D3-48DB-820A-389768DAA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k-SK" w:eastAsia="sk-SK"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B02700"/>
    <w:pPr>
      <w:spacing w:after="120"/>
      <w:ind w:left="4962" w:hanging="708"/>
      <w:outlineLvl w:val="4"/>
    </w:pPr>
  </w:style>
  <w:style w:type="paragraph" w:styleId="Nadpis6">
    <w:name w:val="heading 6"/>
    <w:aliases w:val="h6,l6,hsm"/>
    <w:basedOn w:val="Normlny"/>
    <w:next w:val="Normlny"/>
    <w:link w:val="Nadpis6Char"/>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B02700"/>
    <w:pPr>
      <w:overflowPunct/>
      <w:autoSpaceDE/>
      <w:autoSpaceDN/>
      <w:adjustRightInd/>
      <w:spacing w:line="240" w:lineRule="auto"/>
      <w:jc w:val="center"/>
    </w:pPr>
    <w:rPr>
      <w:b/>
      <w:bCs/>
      <w:caps/>
      <w:sz w:val="28"/>
      <w:szCs w:val="24"/>
      <w:lang w:val="x-none" w:eastAsia="x-none"/>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unhideWhenUsed/>
    <w:rsid w:val="00B02700"/>
    <w:pPr>
      <w:spacing w:line="240" w:lineRule="auto"/>
    </w:pPr>
    <w:rPr>
      <w:sz w:val="20"/>
      <w:lang w:val="x-none"/>
    </w:rPr>
  </w:style>
  <w:style w:type="character" w:customStyle="1" w:styleId="TextkomentraChar">
    <w:name w:val="Text komentára Char"/>
    <w:basedOn w:val="Predvolenpsmoodseku"/>
    <w:link w:val="Textkomentra"/>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unhideWhenUsed/>
    <w:rsid w:val="00B02700"/>
    <w:pPr>
      <w:spacing w:after="120"/>
    </w:pPr>
    <w:rPr>
      <w:lang w:val="x-none"/>
    </w:rPr>
  </w:style>
  <w:style w:type="character" w:customStyle="1" w:styleId="ZkladntextChar">
    <w:name w:val="Základný text Char"/>
    <w:basedOn w:val="Predvolenpsmoodseku"/>
    <w:link w:val="Zkladntext"/>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hAnsi="Arial"/>
      <w:szCs w:val="20"/>
      <w:lang w:val="cs-CZ"/>
    </w:rPr>
  </w:style>
  <w:style w:type="paragraph" w:customStyle="1" w:styleId="cislseznam11">
    <w:name w:val="cisl_seznam_1_1"/>
    <w:autoRedefine/>
    <w:rsid w:val="00B02700"/>
    <w:pPr>
      <w:tabs>
        <w:tab w:val="left" w:pos="397"/>
        <w:tab w:val="num" w:pos="720"/>
      </w:tabs>
      <w:ind w:left="397" w:hanging="397"/>
    </w:pPr>
    <w:rPr>
      <w:rFonts w:ascii="Arial" w:hAnsi="Arial"/>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hAnsi="Arial"/>
      <w:sz w:val="20"/>
      <w:szCs w:val="20"/>
      <w:lang w:val="cs-CZ" w:eastAsia="cs-CZ"/>
    </w:rPr>
  </w:style>
  <w:style w:type="paragraph" w:customStyle="1" w:styleId="cislseznam14">
    <w:name w:val="cisl_seznam_1_4"/>
    <w:autoRedefine/>
    <w:rsid w:val="00B02700"/>
    <w:pPr>
      <w:numPr>
        <w:ilvl w:val="3"/>
        <w:numId w:val="1"/>
      </w:numPr>
    </w:pPr>
    <w:rPr>
      <w:rFonts w:ascii="Arial" w:hAnsi="Arial"/>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 w:type="paragraph" w:styleId="Podtitul">
    <w:name w:val="Subtitle"/>
    <w:basedOn w:val="Normlny"/>
    <w:next w:val="Normlny"/>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tblPr>
      <w:tblStyleRowBandSize w:val="1"/>
      <w:tblStyleColBandSize w:val="1"/>
      <w:tblCellMar>
        <w:top w:w="100" w:type="dxa"/>
        <w:left w:w="100" w:type="dxa"/>
        <w:bottom w:w="100" w:type="dxa"/>
        <w:right w:w="100" w:type="dxa"/>
      </w:tblCellMar>
    </w:tblPr>
  </w:style>
  <w:style w:type="paragraph" w:styleId="Revzia">
    <w:name w:val="Revision"/>
    <w:hidden/>
    <w:uiPriority w:val="99"/>
    <w:semiHidden/>
    <w:rsid w:val="00A32C09"/>
    <w:pPr>
      <w:jc w:val="left"/>
    </w:pPr>
    <w:rPr>
      <w:szCs w:val="20"/>
    </w:r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table" w:customStyle="1" w:styleId="a7">
    <w:basedOn w:val="TableNormal3"/>
    <w:tblPr>
      <w:tblStyleRowBandSize w:val="1"/>
      <w:tblStyleColBandSize w:val="1"/>
      <w:tblCellMar>
        <w:top w:w="100" w:type="dxa"/>
        <w:left w:w="100" w:type="dxa"/>
        <w:bottom w:w="100" w:type="dxa"/>
        <w:right w:w="100" w:type="dxa"/>
      </w:tblCellMar>
    </w:tblPr>
  </w:style>
  <w:style w:type="table" w:customStyle="1" w:styleId="a8">
    <w:basedOn w:val="TableNormal3"/>
    <w:tblPr>
      <w:tblStyleRowBandSize w:val="1"/>
      <w:tblStyleColBandSize w:val="1"/>
      <w:tblCellMar>
        <w:top w:w="100" w:type="dxa"/>
        <w:left w:w="100" w:type="dxa"/>
        <w:bottom w:w="100" w:type="dxa"/>
        <w:right w:w="100" w:type="dxa"/>
      </w:tblCellMar>
    </w:tblPr>
  </w:style>
  <w:style w:type="table" w:customStyle="1" w:styleId="a9">
    <w:basedOn w:val="TableNormal3"/>
    <w:tblPr>
      <w:tblStyleRowBandSize w:val="1"/>
      <w:tblStyleColBandSize w:val="1"/>
      <w:tblCellMar>
        <w:top w:w="100" w:type="dxa"/>
        <w:left w:w="100" w:type="dxa"/>
        <w:bottom w:w="100" w:type="dxa"/>
        <w:right w:w="100"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paragraph" w:styleId="Normlnywebov">
    <w:name w:val="Normal (Web)"/>
    <w:basedOn w:val="Normlny"/>
    <w:uiPriority w:val="99"/>
    <w:semiHidden/>
    <w:unhideWhenUsed/>
    <w:rsid w:val="00B30606"/>
    <w:pPr>
      <w:overflowPunct/>
      <w:autoSpaceDE/>
      <w:autoSpaceDN/>
      <w:adjustRightInd/>
      <w:spacing w:before="100" w:beforeAutospacing="1" w:after="100" w:afterAutospacing="1" w:line="240" w:lineRule="auto"/>
      <w:jc w:val="left"/>
    </w:pPr>
    <w:rPr>
      <w:szCs w:val="24"/>
    </w:r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SSRujCkI8LOHoiAj3Z9ZHhj82w==">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55</Pages>
  <Words>21298</Words>
  <Characters>121405</Characters>
  <Application>Microsoft Office Word</Application>
  <DocSecurity>0</DocSecurity>
  <Lines>1011</Lines>
  <Paragraphs>284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1</cp:revision>
  <dcterms:created xsi:type="dcterms:W3CDTF">2021-08-18T17:52:00Z</dcterms:created>
  <dcterms:modified xsi:type="dcterms:W3CDTF">2021-09-03T19:37:00Z</dcterms:modified>
</cp:coreProperties>
</file>